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02013" w14:textId="355A33C2" w:rsidR="00E958D7" w:rsidRPr="00352FE3" w:rsidRDefault="004750BF" w:rsidP="00516CD3">
      <w:pPr>
        <w:jc w:val="center"/>
        <w:rPr>
          <w:b/>
        </w:rPr>
      </w:pPr>
      <w:r w:rsidRPr="00B234EC">
        <w:rPr>
          <w:b/>
        </w:rPr>
        <w:t>Версия на</w:t>
      </w:r>
      <w:r w:rsidR="00955571">
        <w:rPr>
          <w:b/>
        </w:rPr>
        <w:t xml:space="preserve"> </w:t>
      </w:r>
      <w:r w:rsidR="00F4395A">
        <w:rPr>
          <w:b/>
        </w:rPr>
        <w:t>01</w:t>
      </w:r>
      <w:r w:rsidR="009D569F">
        <w:rPr>
          <w:b/>
        </w:rPr>
        <w:t>.</w:t>
      </w:r>
      <w:del w:id="0" w:author="Зайцев Павел Борисович" w:date="2025-12-17T11:20:00Z">
        <w:r w:rsidR="009C7082" w:rsidDel="00B00A8E">
          <w:rPr>
            <w:b/>
          </w:rPr>
          <w:delText>10</w:delText>
        </w:r>
      </w:del>
      <w:ins w:id="1" w:author="Зайцев Павел Борисович" w:date="2025-12-17T11:20:00Z">
        <w:r w:rsidR="00B00A8E">
          <w:rPr>
            <w:b/>
          </w:rPr>
          <w:t>01</w:t>
        </w:r>
      </w:ins>
      <w:r w:rsidR="00A45ED3" w:rsidRPr="003D3FC5">
        <w:rPr>
          <w:b/>
        </w:rPr>
        <w:t>.</w:t>
      </w:r>
      <w:del w:id="2" w:author="Зайцев Павел Борисович" w:date="2025-12-17T11:20:00Z">
        <w:r w:rsidR="00BD5715" w:rsidDel="00B00A8E">
          <w:rPr>
            <w:b/>
          </w:rPr>
          <w:delText>2025</w:delText>
        </w:r>
      </w:del>
      <w:ins w:id="3" w:author="Зайцев Павел Борисович" w:date="2025-12-17T11:20:00Z">
        <w:r w:rsidR="00B00A8E">
          <w:rPr>
            <w:b/>
          </w:rPr>
          <w:t>2026</w:t>
        </w:r>
      </w:ins>
    </w:p>
    <w:p w14:paraId="24CB6660" w14:textId="77777777" w:rsidR="00E958D7" w:rsidRPr="00B234EC" w:rsidRDefault="00E958D7" w:rsidP="00516CD3">
      <w:pPr>
        <w:jc w:val="center"/>
      </w:pPr>
    </w:p>
    <w:p w14:paraId="2A2332D0" w14:textId="77777777" w:rsidR="0089035E" w:rsidRPr="00B234EC" w:rsidRDefault="0089035E" w:rsidP="00516CD3">
      <w:pPr>
        <w:jc w:val="center"/>
      </w:pPr>
    </w:p>
    <w:p w14:paraId="23612969" w14:textId="77777777" w:rsidR="0089035E" w:rsidRPr="00B234EC" w:rsidRDefault="0089035E" w:rsidP="00516CD3">
      <w:pPr>
        <w:jc w:val="center"/>
      </w:pPr>
    </w:p>
    <w:p w14:paraId="617E5E6F" w14:textId="77777777" w:rsidR="0089035E" w:rsidRPr="00B234EC" w:rsidRDefault="0089035E" w:rsidP="0089035E">
      <w:pPr>
        <w:jc w:val="both"/>
      </w:pPr>
      <w:r w:rsidRPr="00B234EC">
        <w:t>Для удобства и облегчения работы с документом:</w:t>
      </w:r>
    </w:p>
    <w:p w14:paraId="47F9B87E" w14:textId="77777777" w:rsidR="0089035E" w:rsidRPr="00B234EC" w:rsidRDefault="0089035E" w:rsidP="0089035E">
      <w:pPr>
        <w:ind w:firstLine="709"/>
        <w:jc w:val="both"/>
      </w:pPr>
      <w:r w:rsidRPr="00B234EC">
        <w:t xml:space="preserve">по отдельным контрольным соотношениям в сносках указаны даты начала (окончания) применения контрольных соотношений </w:t>
      </w:r>
    </w:p>
    <w:p w14:paraId="52279064" w14:textId="77777777" w:rsidR="0089035E" w:rsidRPr="00B234EC" w:rsidRDefault="0089035E" w:rsidP="0089035E">
      <w:pPr>
        <w:ind w:firstLine="709"/>
        <w:jc w:val="both"/>
      </w:pPr>
      <w:r w:rsidRPr="00B234EC">
        <w:t xml:space="preserve">изменения в контрольные соотношения по сравнению с ранее действующей редакции внесены в режиме правок в контрольные соотношения </w:t>
      </w:r>
    </w:p>
    <w:p w14:paraId="52DB2544" w14:textId="77777777" w:rsidR="00E958D7" w:rsidRPr="00B234EC" w:rsidRDefault="00E958D7" w:rsidP="00516CD3">
      <w:pPr>
        <w:jc w:val="center"/>
      </w:pPr>
    </w:p>
    <w:p w14:paraId="3C3192D8" w14:textId="77777777" w:rsidR="00E958D7" w:rsidRPr="00B234EC" w:rsidRDefault="00E958D7" w:rsidP="00516CD3">
      <w:pPr>
        <w:jc w:val="center"/>
      </w:pPr>
    </w:p>
    <w:p w14:paraId="54DB4CF2" w14:textId="77777777" w:rsidR="00E958D7" w:rsidRPr="00B234EC" w:rsidRDefault="00E958D7" w:rsidP="00516CD3">
      <w:pPr>
        <w:jc w:val="center"/>
      </w:pPr>
    </w:p>
    <w:p w14:paraId="7C23D001" w14:textId="77777777" w:rsidR="00E958D7" w:rsidRPr="00B234EC" w:rsidRDefault="00E958D7" w:rsidP="00516CD3">
      <w:pPr>
        <w:jc w:val="center"/>
      </w:pPr>
    </w:p>
    <w:p w14:paraId="04EFAC61" w14:textId="77777777" w:rsidR="00E958D7" w:rsidRPr="00B234EC" w:rsidRDefault="00E958D7" w:rsidP="00516CD3">
      <w:pPr>
        <w:jc w:val="center"/>
      </w:pPr>
    </w:p>
    <w:p w14:paraId="79B4BC02" w14:textId="77777777" w:rsidR="00E958D7" w:rsidRPr="00B234EC" w:rsidRDefault="00E958D7" w:rsidP="00516CD3">
      <w:pPr>
        <w:jc w:val="center"/>
      </w:pPr>
    </w:p>
    <w:p w14:paraId="259D9077" w14:textId="77777777" w:rsidR="00E958D7" w:rsidRPr="00B234EC" w:rsidRDefault="00E958D7" w:rsidP="00516CD3">
      <w:pPr>
        <w:jc w:val="center"/>
      </w:pPr>
    </w:p>
    <w:p w14:paraId="28BBE2E6" w14:textId="77777777" w:rsidR="00CE288B" w:rsidRPr="00B234EC" w:rsidRDefault="00CE288B" w:rsidP="00516CD3">
      <w:pPr>
        <w:jc w:val="center"/>
      </w:pPr>
    </w:p>
    <w:p w14:paraId="4AFC57D6" w14:textId="77777777" w:rsidR="00CE288B" w:rsidRPr="00B234EC" w:rsidRDefault="00CE288B" w:rsidP="00516CD3">
      <w:pPr>
        <w:jc w:val="center"/>
      </w:pPr>
    </w:p>
    <w:p w14:paraId="4DC2951E" w14:textId="77777777" w:rsidR="00CE288B" w:rsidRPr="00B234EC" w:rsidRDefault="00CE288B" w:rsidP="00516CD3">
      <w:pPr>
        <w:jc w:val="center"/>
      </w:pPr>
    </w:p>
    <w:p w14:paraId="3CDF7AB6" w14:textId="77777777" w:rsidR="00CE288B" w:rsidRPr="00B234EC" w:rsidRDefault="00CE288B" w:rsidP="00516CD3">
      <w:pPr>
        <w:jc w:val="center"/>
      </w:pPr>
    </w:p>
    <w:p w14:paraId="647377A6" w14:textId="77777777" w:rsidR="00CE288B" w:rsidRPr="00B234EC" w:rsidRDefault="00CE288B" w:rsidP="00516CD3">
      <w:pPr>
        <w:jc w:val="center"/>
      </w:pPr>
    </w:p>
    <w:p w14:paraId="3CC20BD9" w14:textId="77777777" w:rsidR="00CE288B" w:rsidRPr="00B234EC" w:rsidRDefault="00CE288B" w:rsidP="0089035E">
      <w:pPr>
        <w:spacing w:line="360" w:lineRule="auto"/>
        <w:jc w:val="center"/>
      </w:pPr>
    </w:p>
    <w:p w14:paraId="7B4D56ED" w14:textId="77777777" w:rsidR="00516CD3" w:rsidRDefault="00E958D7" w:rsidP="0089035E">
      <w:pPr>
        <w:spacing w:line="360" w:lineRule="auto"/>
        <w:jc w:val="center"/>
        <w:rPr>
          <w:b/>
          <w:sz w:val="40"/>
          <w:szCs w:val="40"/>
        </w:rPr>
      </w:pPr>
      <w:r w:rsidRPr="00B234EC">
        <w:rPr>
          <w:b/>
          <w:sz w:val="40"/>
          <w:szCs w:val="40"/>
        </w:rPr>
        <w:t>Контрольные соотношения для показателей форм бюджетной отчетности</w:t>
      </w:r>
      <w:r w:rsidR="00F3196D" w:rsidRPr="00B234EC">
        <w:rPr>
          <w:b/>
          <w:sz w:val="40"/>
          <w:szCs w:val="40"/>
        </w:rPr>
        <w:t>,</w:t>
      </w:r>
      <w:r w:rsidRPr="00B234EC">
        <w:rPr>
          <w:b/>
          <w:sz w:val="40"/>
          <w:szCs w:val="40"/>
        </w:rPr>
        <w:t xml:space="preserve"> представляемой органами управления государственными внебюджетными фондами в Федеральное казначейство.</w:t>
      </w:r>
    </w:p>
    <w:p w14:paraId="610CACCB" w14:textId="77777777" w:rsidR="003C4B2B" w:rsidRDefault="003C4B2B" w:rsidP="0089035E">
      <w:pPr>
        <w:spacing w:line="360" w:lineRule="auto"/>
        <w:jc w:val="center"/>
        <w:rPr>
          <w:b/>
          <w:sz w:val="40"/>
          <w:szCs w:val="40"/>
        </w:rPr>
      </w:pPr>
    </w:p>
    <w:p w14:paraId="3E4DDAC3" w14:textId="77777777" w:rsidR="00307A3D" w:rsidRPr="00B234EC" w:rsidRDefault="00E958D7" w:rsidP="00516CD3">
      <w:pPr>
        <w:jc w:val="center"/>
      </w:pPr>
      <w:r w:rsidRPr="00B234EC">
        <w:br w:type="page"/>
      </w:r>
    </w:p>
    <w:p w14:paraId="4BCE3DB6" w14:textId="77777777" w:rsidR="00307A3D" w:rsidRPr="005B5846" w:rsidRDefault="00307A3D" w:rsidP="005B5846">
      <w:pPr>
        <w:pStyle w:val="aff3"/>
        <w:jc w:val="center"/>
        <w:rPr>
          <w:rFonts w:ascii="Times New Roman" w:hAnsi="Times New Roman"/>
          <w:color w:val="auto"/>
          <w:sz w:val="20"/>
          <w:szCs w:val="20"/>
        </w:rPr>
      </w:pPr>
      <w:r w:rsidRPr="005B5846">
        <w:rPr>
          <w:rFonts w:ascii="Times New Roman" w:hAnsi="Times New Roman"/>
          <w:color w:val="auto"/>
          <w:sz w:val="20"/>
          <w:szCs w:val="20"/>
        </w:rPr>
        <w:lastRenderedPageBreak/>
        <w:t>Оглавление</w:t>
      </w:r>
    </w:p>
    <w:p w14:paraId="689B89E2" w14:textId="77777777" w:rsidR="005B5846" w:rsidRDefault="00307A3D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B234EC">
        <w:fldChar w:fldCharType="begin"/>
      </w:r>
      <w:r w:rsidRPr="00B234EC">
        <w:instrText xml:space="preserve"> TOC \o "1-3" \h \z \u </w:instrText>
      </w:r>
      <w:r w:rsidRPr="00B234EC">
        <w:fldChar w:fldCharType="separate"/>
      </w:r>
      <w:hyperlink w:anchor="_Toc216968491" w:history="1">
        <w:r w:rsidR="005B5846" w:rsidRPr="005E0B2B">
          <w:rPr>
            <w:rStyle w:val="a7"/>
          </w:rPr>
          <w:t>Общие положения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_Toc216968491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3</w:t>
        </w:r>
        <w:r w:rsidR="005B5846">
          <w:rPr>
            <w:webHidden/>
          </w:rPr>
          <w:fldChar w:fldCharType="end"/>
        </w:r>
      </w:hyperlink>
    </w:p>
    <w:p w14:paraId="32058DF3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492" w:history="1">
        <w:r w:rsidR="005B5846" w:rsidRPr="005E0B2B">
          <w:rPr>
            <w:rStyle w:val="a7"/>
          </w:rPr>
          <w:t>1. Справка по заключению счетов бюджетного учета отчетного финансового года ф.0503110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_Toc216968492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4</w:t>
        </w:r>
        <w:r w:rsidR="005B5846">
          <w:rPr>
            <w:webHidden/>
          </w:rPr>
          <w:fldChar w:fldCharType="end"/>
        </w:r>
      </w:hyperlink>
    </w:p>
    <w:p w14:paraId="1A237DDE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493" w:history="1">
        <w:r w:rsidR="005B5846" w:rsidRPr="005E0B2B">
          <w:rPr>
            <w:rStyle w:val="a7"/>
          </w:rPr>
          <w:t>2. Отчет об исполнении бюджета ф.0503117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_Toc216968493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10</w:t>
        </w:r>
        <w:r w:rsidR="005B5846">
          <w:rPr>
            <w:webHidden/>
          </w:rPr>
          <w:fldChar w:fldCharType="end"/>
        </w:r>
      </w:hyperlink>
    </w:p>
    <w:p w14:paraId="5EA07847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494" w:history="1">
        <w:r w:rsidR="005B5846" w:rsidRPr="005E0B2B">
          <w:rPr>
            <w:rStyle w:val="a7"/>
          </w:rPr>
          <w:t>3. Отчет об исполнении бюджета ф.0503117-НП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_Toc216968494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11</w:t>
        </w:r>
        <w:r w:rsidR="005B5846">
          <w:rPr>
            <w:webHidden/>
          </w:rPr>
          <w:fldChar w:fldCharType="end"/>
        </w:r>
      </w:hyperlink>
    </w:p>
    <w:p w14:paraId="4D331256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495" w:history="1">
        <w:r w:rsidR="005B5846" w:rsidRPr="005E0B2B">
          <w:rPr>
            <w:rStyle w:val="a7"/>
          </w:rPr>
          <w:t>4. Баланс исполнения бюджета (ф. 0503120)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_Toc216968495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11</w:t>
        </w:r>
        <w:r w:rsidR="005B5846">
          <w:rPr>
            <w:webHidden/>
          </w:rPr>
          <w:fldChar w:fldCharType="end"/>
        </w:r>
      </w:hyperlink>
    </w:p>
    <w:p w14:paraId="3B533F37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496" w:history="1">
        <w:r w:rsidR="005B5846" w:rsidRPr="005E0B2B">
          <w:rPr>
            <w:rStyle w:val="a7"/>
          </w:rPr>
          <w:t>5. Отчет о финансовых результатах деятельности (ф. 0503121)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_Toc216968496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13</w:t>
        </w:r>
        <w:r w:rsidR="005B5846">
          <w:rPr>
            <w:webHidden/>
          </w:rPr>
          <w:fldChar w:fldCharType="end"/>
        </w:r>
      </w:hyperlink>
    </w:p>
    <w:p w14:paraId="03ACEFE2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497" w:history="1">
        <w:r w:rsidR="005B5846" w:rsidRPr="005E0B2B">
          <w:rPr>
            <w:rStyle w:val="a7"/>
          </w:rPr>
          <w:t>6. Отчет о движении денежных средств (ф. 0503123)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_Toc216968497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16</w:t>
        </w:r>
        <w:r w:rsidR="005B5846">
          <w:rPr>
            <w:webHidden/>
          </w:rPr>
          <w:fldChar w:fldCharType="end"/>
        </w:r>
      </w:hyperlink>
    </w:p>
    <w:p w14:paraId="1C7B6ED8" w14:textId="77777777" w:rsidR="005B5846" w:rsidRDefault="002F6A28" w:rsidP="005B5846">
      <w:pPr>
        <w:pStyle w:val="22"/>
        <w:tabs>
          <w:tab w:val="left" w:pos="9923"/>
          <w:tab w:val="right" w:leader="dot" w:pos="10479"/>
        </w:tabs>
        <w:ind w:right="-1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6968498" w:history="1">
        <w:r w:rsidR="005B5846" w:rsidRPr="005E0B2B">
          <w:rPr>
            <w:rStyle w:val="a7"/>
            <w:b/>
            <w:noProof/>
          </w:rPr>
          <w:t>6.1. Таблица допустимости кодов бюджетной классификации (Форматно-логический контроль)</w:t>
        </w:r>
        <w:r w:rsidR="005B5846">
          <w:rPr>
            <w:noProof/>
            <w:webHidden/>
          </w:rPr>
          <w:tab/>
        </w:r>
        <w:r w:rsidR="005B5846">
          <w:rPr>
            <w:noProof/>
            <w:webHidden/>
          </w:rPr>
          <w:fldChar w:fldCharType="begin"/>
        </w:r>
        <w:r w:rsidR="005B5846">
          <w:rPr>
            <w:noProof/>
            <w:webHidden/>
          </w:rPr>
          <w:instrText xml:space="preserve"> PAGEREF _Toc216968498 \h </w:instrText>
        </w:r>
        <w:r w:rsidR="005B5846">
          <w:rPr>
            <w:noProof/>
            <w:webHidden/>
          </w:rPr>
        </w:r>
        <w:r w:rsidR="005B5846">
          <w:rPr>
            <w:noProof/>
            <w:webHidden/>
          </w:rPr>
          <w:fldChar w:fldCharType="separate"/>
        </w:r>
        <w:r w:rsidR="005B5846">
          <w:rPr>
            <w:noProof/>
            <w:webHidden/>
          </w:rPr>
          <w:t>16</w:t>
        </w:r>
        <w:r w:rsidR="005B5846">
          <w:rPr>
            <w:noProof/>
            <w:webHidden/>
          </w:rPr>
          <w:fldChar w:fldCharType="end"/>
        </w:r>
      </w:hyperlink>
    </w:p>
    <w:p w14:paraId="465821B8" w14:textId="77777777" w:rsidR="005B5846" w:rsidRDefault="002F6A28" w:rsidP="005B5846">
      <w:pPr>
        <w:pStyle w:val="22"/>
        <w:tabs>
          <w:tab w:val="left" w:pos="9923"/>
          <w:tab w:val="right" w:leader="dot" w:pos="10479"/>
        </w:tabs>
        <w:ind w:right="-1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6968499" w:history="1">
        <w:r w:rsidR="005B5846" w:rsidRPr="005E0B2B">
          <w:rPr>
            <w:rStyle w:val="a7"/>
            <w:b/>
            <w:noProof/>
          </w:rPr>
          <w:t>6.2. Контрольные соотношения для внутридокументного контроля</w:t>
        </w:r>
        <w:r w:rsidR="005B5846">
          <w:rPr>
            <w:noProof/>
            <w:webHidden/>
          </w:rPr>
          <w:tab/>
        </w:r>
        <w:r w:rsidR="005B5846">
          <w:rPr>
            <w:noProof/>
            <w:webHidden/>
          </w:rPr>
          <w:fldChar w:fldCharType="begin"/>
        </w:r>
        <w:r w:rsidR="005B5846">
          <w:rPr>
            <w:noProof/>
            <w:webHidden/>
          </w:rPr>
          <w:instrText xml:space="preserve"> PAGEREF _Toc216968499 \h </w:instrText>
        </w:r>
        <w:r w:rsidR="005B5846">
          <w:rPr>
            <w:noProof/>
            <w:webHidden/>
          </w:rPr>
        </w:r>
        <w:r w:rsidR="005B5846">
          <w:rPr>
            <w:noProof/>
            <w:webHidden/>
          </w:rPr>
          <w:fldChar w:fldCharType="separate"/>
        </w:r>
        <w:r w:rsidR="005B5846">
          <w:rPr>
            <w:noProof/>
            <w:webHidden/>
          </w:rPr>
          <w:t>16</w:t>
        </w:r>
        <w:r w:rsidR="005B5846">
          <w:rPr>
            <w:noProof/>
            <w:webHidden/>
          </w:rPr>
          <w:fldChar w:fldCharType="end"/>
        </w:r>
      </w:hyperlink>
    </w:p>
    <w:p w14:paraId="3E127419" w14:textId="77777777" w:rsidR="005B5846" w:rsidRDefault="002F6A28" w:rsidP="005B5846">
      <w:pPr>
        <w:pStyle w:val="22"/>
        <w:tabs>
          <w:tab w:val="left" w:pos="9923"/>
          <w:tab w:val="right" w:leader="dot" w:pos="10479"/>
        </w:tabs>
        <w:ind w:right="-1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6968500" w:history="1">
        <w:r w:rsidR="005B5846" w:rsidRPr="005E0B2B">
          <w:rPr>
            <w:rStyle w:val="a7"/>
            <w:b/>
            <w:noProof/>
            <w:lang w:eastAsia="ar-SA"/>
          </w:rPr>
          <w:t>6.3. Междокументные контрольные соотношения для полугодовых Отчетов (ф. 0503123)</w:t>
        </w:r>
        <w:r w:rsidR="005B5846" w:rsidRPr="005E0B2B">
          <w:rPr>
            <w:rStyle w:val="a7"/>
            <w:noProof/>
            <w:lang w:eastAsia="ar-SA"/>
          </w:rPr>
          <w:t xml:space="preserve"> </w:t>
        </w:r>
        <w:r w:rsidR="005B5846">
          <w:rPr>
            <w:noProof/>
            <w:webHidden/>
          </w:rPr>
          <w:tab/>
        </w:r>
        <w:r w:rsidR="005B5846">
          <w:rPr>
            <w:noProof/>
            <w:webHidden/>
          </w:rPr>
          <w:fldChar w:fldCharType="begin"/>
        </w:r>
        <w:r w:rsidR="005B5846">
          <w:rPr>
            <w:noProof/>
            <w:webHidden/>
          </w:rPr>
          <w:instrText xml:space="preserve"> PAGEREF _Toc216968500 \h </w:instrText>
        </w:r>
        <w:r w:rsidR="005B5846">
          <w:rPr>
            <w:noProof/>
            <w:webHidden/>
          </w:rPr>
        </w:r>
        <w:r w:rsidR="005B5846">
          <w:rPr>
            <w:noProof/>
            <w:webHidden/>
          </w:rPr>
          <w:fldChar w:fldCharType="separate"/>
        </w:r>
        <w:r w:rsidR="005B5846">
          <w:rPr>
            <w:noProof/>
            <w:webHidden/>
          </w:rPr>
          <w:t>28</w:t>
        </w:r>
        <w:r w:rsidR="005B5846">
          <w:rPr>
            <w:noProof/>
            <w:webHidden/>
          </w:rPr>
          <w:fldChar w:fldCharType="end"/>
        </w:r>
      </w:hyperlink>
    </w:p>
    <w:p w14:paraId="64FCBE45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01" w:history="1">
        <w:r w:rsidR="005B5846" w:rsidRPr="005E0B2B">
          <w:rPr>
            <w:rStyle w:val="a7"/>
          </w:rPr>
          <w:t>7. Справка по консолидируемым расчетам (ф. 0503125)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_Toc216968501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29</w:t>
        </w:r>
        <w:r w:rsidR="005B5846">
          <w:rPr>
            <w:webHidden/>
          </w:rPr>
          <w:fldChar w:fldCharType="end"/>
        </w:r>
      </w:hyperlink>
    </w:p>
    <w:p w14:paraId="4F1C3914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02" w:history="1">
        <w:r w:rsidR="005B5846" w:rsidRPr="005E0B2B">
          <w:rPr>
            <w:rStyle w:val="a7"/>
          </w:rPr>
          <w:t>8. Отчет о принятых бюджетных обязательствах (ф. 0503128)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_Toc216968502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29</w:t>
        </w:r>
        <w:r w:rsidR="005B5846">
          <w:rPr>
            <w:webHidden/>
          </w:rPr>
          <w:fldChar w:fldCharType="end"/>
        </w:r>
      </w:hyperlink>
    </w:p>
    <w:p w14:paraId="08C69035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03" w:history="1">
        <w:r w:rsidR="005B5846" w:rsidRPr="005E0B2B">
          <w:rPr>
            <w:rStyle w:val="a7"/>
            <w:rFonts w:eastAsia="Arial"/>
            <w:lang w:eastAsia="ar-SA"/>
          </w:rPr>
          <w:t>9. Отчет о бюджетных обязательствах (ф. 0503128-НП)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_Toc216968503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32</w:t>
        </w:r>
        <w:r w:rsidR="005B5846">
          <w:rPr>
            <w:webHidden/>
          </w:rPr>
          <w:fldChar w:fldCharType="end"/>
        </w:r>
      </w:hyperlink>
    </w:p>
    <w:p w14:paraId="4496EFDC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04" w:history="1">
        <w:r w:rsidR="005B5846" w:rsidRPr="005E0B2B">
          <w:rPr>
            <w:rStyle w:val="a7"/>
          </w:rPr>
          <w:t>10. Сведения об исполнении бюджета (ф. 0503164)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_Toc216968504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35</w:t>
        </w:r>
        <w:r w:rsidR="005B5846">
          <w:rPr>
            <w:webHidden/>
          </w:rPr>
          <w:fldChar w:fldCharType="end"/>
        </w:r>
      </w:hyperlink>
    </w:p>
    <w:p w14:paraId="6D7CA402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05" w:history="1">
        <w:r w:rsidR="005B5846" w:rsidRPr="005E0B2B">
          <w:rPr>
            <w:rStyle w:val="a7"/>
          </w:rPr>
          <w:t>11. Сведения о движении нефинансовых активов (ф. 0503168)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_Toc216968505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36</w:t>
        </w:r>
        <w:r w:rsidR="005B5846">
          <w:rPr>
            <w:webHidden/>
          </w:rPr>
          <w:fldChar w:fldCharType="end"/>
        </w:r>
      </w:hyperlink>
    </w:p>
    <w:p w14:paraId="61ACDFCE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06" w:history="1">
        <w:r w:rsidR="005B5846" w:rsidRPr="005E0B2B">
          <w:rPr>
            <w:rStyle w:val="a7"/>
          </w:rPr>
          <w:t>12. Сведения по дебиторской и кредиторской задолженности (ф. 0503169)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_Toc216968506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41</w:t>
        </w:r>
        <w:r w:rsidR="005B5846">
          <w:rPr>
            <w:webHidden/>
          </w:rPr>
          <w:fldChar w:fldCharType="end"/>
        </w:r>
      </w:hyperlink>
    </w:p>
    <w:p w14:paraId="4012BE13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07" w:history="1">
        <w:r w:rsidR="005B5846" w:rsidRPr="005E0B2B">
          <w:rPr>
            <w:rStyle w:val="a7"/>
          </w:rPr>
          <w:t>13 . Сведения о финансовых вложениях получателя бюджетных средств, администратора источников финансирования дефицита бюджета (ф. 0503171)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_Toc216968507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48</w:t>
        </w:r>
        <w:r w:rsidR="005B5846">
          <w:rPr>
            <w:webHidden/>
          </w:rPr>
          <w:fldChar w:fldCharType="end"/>
        </w:r>
      </w:hyperlink>
    </w:p>
    <w:p w14:paraId="2A12A962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08" w:history="1">
        <w:r w:rsidR="005B5846" w:rsidRPr="005E0B2B">
          <w:rPr>
            <w:rStyle w:val="a7"/>
          </w:rPr>
          <w:t>14. Сведения об изменении остатков валюты баланса (ф. 0503173)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_Toc216968508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48</w:t>
        </w:r>
        <w:r w:rsidR="005B5846">
          <w:rPr>
            <w:webHidden/>
          </w:rPr>
          <w:fldChar w:fldCharType="end"/>
        </w:r>
      </w:hyperlink>
    </w:p>
    <w:p w14:paraId="28F8DD35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09" w:history="1">
        <w:r w:rsidR="005B5846" w:rsidRPr="005E0B2B">
          <w:rPr>
            <w:rStyle w:val="a7"/>
          </w:rPr>
          <w:t>15. Сведения об объектах незавершенного строительства, вложениях в объекты недвижимого имущества (ф. 0503190)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_Toc216968509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58</w:t>
        </w:r>
        <w:r w:rsidR="005B5846">
          <w:rPr>
            <w:webHidden/>
          </w:rPr>
          <w:fldChar w:fldCharType="end"/>
        </w:r>
      </w:hyperlink>
    </w:p>
    <w:p w14:paraId="6E4B1477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10" w:history="1">
        <w:r w:rsidR="005B5846" w:rsidRPr="005E0B2B">
          <w:rPr>
            <w:rStyle w:val="a7"/>
          </w:rPr>
          <w:t>1</w:t>
        </w:r>
        <w:r w:rsidR="005B5846" w:rsidRPr="005E0B2B">
          <w:rPr>
            <w:rStyle w:val="a7"/>
            <w:lang w:val="en-US"/>
          </w:rPr>
          <w:t>6</w:t>
        </w:r>
        <w:r w:rsidR="005B5846" w:rsidRPr="005E0B2B">
          <w:rPr>
            <w:rStyle w:val="a7"/>
          </w:rPr>
          <w:t>. Междокументные контрольные соотношения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_Toc216968510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61</w:t>
        </w:r>
        <w:r w:rsidR="005B5846">
          <w:rPr>
            <w:webHidden/>
          </w:rPr>
          <w:fldChar w:fldCharType="end"/>
        </w:r>
      </w:hyperlink>
    </w:p>
    <w:p w14:paraId="515D0DBE" w14:textId="77777777" w:rsidR="005B5846" w:rsidRDefault="002F6A28" w:rsidP="005B5846">
      <w:pPr>
        <w:pStyle w:val="11"/>
        <w:tabs>
          <w:tab w:val="clear" w:pos="9345"/>
          <w:tab w:val="left" w:pos="9923"/>
        </w:tabs>
        <w:ind w:right="-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16968511" w:history="1">
        <w:r w:rsidR="005B5846" w:rsidRPr="005E0B2B">
          <w:rPr>
            <w:rStyle w:val="a7"/>
          </w:rPr>
          <w:t>17. Форматно-логические контроли Справки (ф. 0503125)</w:t>
        </w:r>
        <w:r w:rsidR="005B5846">
          <w:rPr>
            <w:webHidden/>
          </w:rPr>
          <w:tab/>
        </w:r>
        <w:r w:rsidR="005B5846">
          <w:rPr>
            <w:webHidden/>
          </w:rPr>
          <w:fldChar w:fldCharType="begin"/>
        </w:r>
        <w:r w:rsidR="005B5846">
          <w:rPr>
            <w:webHidden/>
          </w:rPr>
          <w:instrText xml:space="preserve"> PAGEREF _Toc216968511 \h </w:instrText>
        </w:r>
        <w:r w:rsidR="005B5846">
          <w:rPr>
            <w:webHidden/>
          </w:rPr>
        </w:r>
        <w:r w:rsidR="005B5846">
          <w:rPr>
            <w:webHidden/>
          </w:rPr>
          <w:fldChar w:fldCharType="separate"/>
        </w:r>
        <w:r w:rsidR="005B5846">
          <w:rPr>
            <w:webHidden/>
          </w:rPr>
          <w:t>80</w:t>
        </w:r>
        <w:r w:rsidR="005B5846">
          <w:rPr>
            <w:webHidden/>
          </w:rPr>
          <w:fldChar w:fldCharType="end"/>
        </w:r>
      </w:hyperlink>
    </w:p>
    <w:p w14:paraId="5110064F" w14:textId="77777777" w:rsidR="00307A3D" w:rsidRPr="00B234EC" w:rsidRDefault="00307A3D" w:rsidP="005B5846">
      <w:pPr>
        <w:tabs>
          <w:tab w:val="left" w:pos="9923"/>
        </w:tabs>
        <w:ind w:right="-1"/>
      </w:pPr>
      <w:r w:rsidRPr="00B234EC">
        <w:rPr>
          <w:b/>
          <w:bCs/>
        </w:rPr>
        <w:fldChar w:fldCharType="end"/>
      </w:r>
    </w:p>
    <w:p w14:paraId="6ECEF5D7" w14:textId="77777777" w:rsidR="00516CD3" w:rsidRPr="00B234EC" w:rsidRDefault="00516CD3" w:rsidP="00516CD3">
      <w:pPr>
        <w:jc w:val="center"/>
      </w:pPr>
    </w:p>
    <w:p w14:paraId="14BA1D96" w14:textId="77777777" w:rsidR="005272E5" w:rsidRPr="00B234EC" w:rsidRDefault="00E958D7" w:rsidP="00516CD3">
      <w:pPr>
        <w:pStyle w:val="1"/>
        <w:rPr>
          <w:sz w:val="20"/>
          <w:szCs w:val="20"/>
        </w:rPr>
      </w:pPr>
      <w:r w:rsidRPr="00B234EC">
        <w:rPr>
          <w:sz w:val="20"/>
          <w:szCs w:val="20"/>
        </w:rPr>
        <w:br w:type="page"/>
      </w:r>
      <w:bookmarkStart w:id="4" w:name="_Toc372029726"/>
      <w:bookmarkStart w:id="5" w:name="_Toc501124297"/>
      <w:bookmarkStart w:id="6" w:name="_Toc216968491"/>
      <w:r w:rsidR="005272E5" w:rsidRPr="00B234EC">
        <w:rPr>
          <w:sz w:val="20"/>
          <w:szCs w:val="20"/>
        </w:rPr>
        <w:lastRenderedPageBreak/>
        <w:t>Общие положения</w:t>
      </w:r>
      <w:bookmarkEnd w:id="4"/>
      <w:bookmarkEnd w:id="5"/>
      <w:bookmarkEnd w:id="6"/>
    </w:p>
    <w:p w14:paraId="430DCD4C" w14:textId="77777777" w:rsidR="005272E5" w:rsidRPr="00B234EC" w:rsidRDefault="005272E5" w:rsidP="00516CD3"/>
    <w:p w14:paraId="0389B33B" w14:textId="77777777" w:rsidR="005272E5" w:rsidRPr="00B234EC" w:rsidRDefault="005272E5" w:rsidP="00516CD3">
      <w:pPr>
        <w:ind w:firstLine="709"/>
        <w:jc w:val="both"/>
      </w:pPr>
      <w:r w:rsidRPr="00B234EC">
        <w:t>Настоящие контрольные соотношения разработаны Федеральным казначейством на основании требований приказа Минфина России от 28.12.2010 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 (</w:t>
      </w:r>
      <w:r w:rsidRPr="00731595">
        <w:t xml:space="preserve">в ред. </w:t>
      </w:r>
      <w:r w:rsidR="00B9544C">
        <w:t>действующей на отчетную дату</w:t>
      </w:r>
      <w:r w:rsidRPr="00B234EC">
        <w:t>) (далее - Инструкция № 191н) и с учетом особенностей формирования органами управления государственными внебюджетными фондами Отчета об исполнении бюджета в целях его последующего представления в Федеральное казначейство.</w:t>
      </w:r>
    </w:p>
    <w:p w14:paraId="54AD9102" w14:textId="77777777" w:rsidR="005272E5" w:rsidRPr="00B234EC" w:rsidRDefault="005272E5" w:rsidP="00516CD3">
      <w:pPr>
        <w:ind w:firstLine="709"/>
        <w:jc w:val="both"/>
      </w:pPr>
      <w:r w:rsidRPr="00B234EC">
        <w:t xml:space="preserve">Настоящий документ раскрывает алгоритмы контроля показателей бюджетной отчетности, применяемые в прикладном программном обеспечении Федерального казначейства в части: </w:t>
      </w:r>
    </w:p>
    <w:p w14:paraId="21A0EADF" w14:textId="77777777" w:rsidR="005272E5" w:rsidRPr="00B234EC" w:rsidRDefault="005272E5" w:rsidP="00516CD3">
      <w:pPr>
        <w:ind w:firstLine="709"/>
        <w:jc w:val="both"/>
      </w:pPr>
      <w:r w:rsidRPr="00B234EC">
        <w:t>контроля взаимосвязанных показателей в рамках одной формы, представленной субъектом бюджетной отчетности (внутридокументный контроль);</w:t>
      </w:r>
    </w:p>
    <w:p w14:paraId="355F2B21" w14:textId="77777777" w:rsidR="005272E5" w:rsidRPr="00B234EC" w:rsidRDefault="005272E5" w:rsidP="00516CD3">
      <w:pPr>
        <w:ind w:firstLine="709"/>
        <w:jc w:val="both"/>
      </w:pPr>
      <w:r w:rsidRPr="00B234EC">
        <w:t>контроля взаимосвязанных показателей различных форм, представленных субъектом бюджетной отчетности (междокументный контроль).</w:t>
      </w:r>
    </w:p>
    <w:p w14:paraId="1F065AB8" w14:textId="77777777" w:rsidR="005272E5" w:rsidRPr="00B234EC" w:rsidRDefault="005272E5" w:rsidP="00516CD3">
      <w:pPr>
        <w:ind w:firstLine="709"/>
        <w:jc w:val="both"/>
      </w:pPr>
      <w:r w:rsidRPr="00B234EC">
        <w:t>Настоящий документ не содержит требований к форматам передачи информации, используемой нормативно-справочной информации,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процесса.</w:t>
      </w:r>
    </w:p>
    <w:p w14:paraId="51D3147E" w14:textId="77777777" w:rsidR="005272E5" w:rsidRPr="00B234EC" w:rsidRDefault="005272E5" w:rsidP="00516CD3">
      <w:pPr>
        <w:ind w:firstLine="709"/>
        <w:jc w:val="both"/>
      </w:pPr>
      <w:r w:rsidRPr="00B234EC">
        <w:t>Каждое контрольное соотношение структурировано на две части (правую и левую), разделенные знаком сравнения (равно, не равно, больше, меньше и т.п.).</w:t>
      </w:r>
    </w:p>
    <w:p w14:paraId="29C602D6" w14:textId="77777777" w:rsidR="005272E5" w:rsidRPr="00B234EC" w:rsidRDefault="005272E5" w:rsidP="00516CD3">
      <w:pPr>
        <w:ind w:firstLine="709"/>
        <w:jc w:val="both"/>
      </w:pPr>
      <w:r w:rsidRPr="00B234EC">
        <w:t>Вычисление правой и левой частей осуществляется с помощью стандартных математических операций, применяемых к строкам и графам отчетной (отчетных) форм.</w:t>
      </w:r>
    </w:p>
    <w:p w14:paraId="2C679626" w14:textId="77777777" w:rsidR="005272E5" w:rsidRPr="00B234EC" w:rsidRDefault="005272E5" w:rsidP="00516CD3">
      <w:pPr>
        <w:ind w:firstLine="709"/>
        <w:jc w:val="both"/>
      </w:pPr>
      <w:r w:rsidRPr="00B234EC">
        <w:t>В случае, если строка (графа) и/или набор строк (граф) не могут быть идентифицированы исходя из структуры отчетной формы, в контрольных соотношениях применяется логический «ключ», обеспечивающий однозначную идентификацию строки (графы) (коды бюджетной классификации, коды счетов бюджетного учета и т.п.).</w:t>
      </w:r>
    </w:p>
    <w:p w14:paraId="1CF7F172" w14:textId="77777777" w:rsidR="005272E5" w:rsidRPr="00B234EC" w:rsidRDefault="005272E5" w:rsidP="00516CD3">
      <w:pPr>
        <w:ind w:firstLine="709"/>
        <w:jc w:val="both"/>
      </w:pPr>
      <w:r w:rsidRPr="00B234EC">
        <w:t xml:space="preserve">Результат сравнения правой и левой части имеет логический тип: Да/Нет. </w:t>
      </w:r>
    </w:p>
    <w:p w14:paraId="6EF65A62" w14:textId="77777777" w:rsidR="005272E5" w:rsidRPr="00B234EC" w:rsidRDefault="005272E5" w:rsidP="00516CD3">
      <w:pPr>
        <w:ind w:firstLine="709"/>
        <w:jc w:val="both"/>
      </w:pPr>
      <w:r w:rsidRPr="00B234EC">
        <w:t>В случае, если правая (левая) часть контрольного соотношения удовлетворяет условию сравнения с левой (правой) его частью (результат «Да») - контрольное соотношение считается выполненным.</w:t>
      </w:r>
    </w:p>
    <w:p w14:paraId="7BF655BD" w14:textId="77777777" w:rsidR="005272E5" w:rsidRPr="00B234EC" w:rsidRDefault="005272E5" w:rsidP="00516CD3">
      <w:pPr>
        <w:ind w:firstLine="709"/>
        <w:jc w:val="both"/>
      </w:pPr>
      <w:r w:rsidRPr="00B234EC">
        <w:t>В случае, если правая (левая) часть контрольного соотношения не удовлетворяет условию сравнения с левой (правой) его частью (результат «Нет») - контрольное соотношение считается невыполненным.</w:t>
      </w:r>
    </w:p>
    <w:p w14:paraId="3444227B" w14:textId="77777777" w:rsidR="005272E5" w:rsidRPr="00B234EC" w:rsidRDefault="005272E5" w:rsidP="00516CD3">
      <w:pPr>
        <w:ind w:firstLine="709"/>
        <w:jc w:val="both"/>
      </w:pPr>
      <w:r w:rsidRPr="00B234EC">
        <w:t>В случае, если форма (формы) отчетности, используемые при вычислении правой или левой части контрольного соотношения, не представлены на момент проверки, соответствующая часть выражения считается равной нулю.</w:t>
      </w:r>
    </w:p>
    <w:p w14:paraId="34EB9509" w14:textId="77777777" w:rsidR="005272E5" w:rsidRPr="00B234EC" w:rsidRDefault="005272E5" w:rsidP="00516CD3">
      <w:pPr>
        <w:ind w:firstLine="709"/>
        <w:jc w:val="both"/>
      </w:pPr>
      <w:r w:rsidRPr="00B234EC">
        <w:t>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«Контроль показателя» (например, «Бюджетные назначения должны быть больше или равны фактическому исполнению»).</w:t>
      </w:r>
    </w:p>
    <w:p w14:paraId="4CC157A1" w14:textId="77777777" w:rsidR="005272E5" w:rsidRPr="00B234EC" w:rsidRDefault="005272E5" w:rsidP="00516CD3">
      <w:pPr>
        <w:ind w:firstLine="709"/>
        <w:jc w:val="both"/>
      </w:pPr>
      <w:r w:rsidRPr="00B234EC">
        <w:t>В случае, если в рамках междокументного контроля формы отчетности имеют разную периоди</w:t>
      </w:r>
      <w:r w:rsidR="00F3196D" w:rsidRPr="00B234EC">
        <w:t>чность, междокументный контроль</w:t>
      </w:r>
      <w:r w:rsidRPr="00B234EC">
        <w:t xml:space="preserve"> осуществляется только на ту дату, на которую указанные отчетные формы подлежат совместному представлению. </w:t>
      </w:r>
    </w:p>
    <w:p w14:paraId="304BA1C4" w14:textId="77777777" w:rsidR="005272E5" w:rsidRDefault="005272E5" w:rsidP="00516CD3">
      <w:pPr>
        <w:ind w:firstLine="709"/>
        <w:jc w:val="both"/>
      </w:pPr>
      <w:r w:rsidRPr="00B234EC">
        <w:t>Например, Отчет А представляется ежемесячно и в составе годового отчета, а Отчет Б только в составе годового отчета, и существует требование о соответствии отдельных показателей Отчета А показателям Отчета Б. Междокументный контроль может быть применен только при приеме годовой отчетности и не применим в рамках иных отчетных дат.</w:t>
      </w:r>
    </w:p>
    <w:p w14:paraId="6089B3B8" w14:textId="77777777" w:rsidR="008F6E43" w:rsidRPr="00B234EC" w:rsidRDefault="008F6E43" w:rsidP="008F6E43">
      <w:pPr>
        <w:ind w:firstLine="709"/>
        <w:jc w:val="both"/>
      </w:pPr>
      <w:r>
        <w:t xml:space="preserve">Результат выявленных расхождений могут принимать значение «Предупреждающий» (П) и «Блокирующий» (Б). При блокирующем уровне ошибки </w:t>
      </w:r>
      <w:r w:rsidRPr="00B234EC">
        <w:t>представление отчетности невозможно</w:t>
      </w:r>
      <w:r>
        <w:t xml:space="preserve"> до ее устранения. </w:t>
      </w:r>
    </w:p>
    <w:p w14:paraId="1DC079AE" w14:textId="77777777" w:rsidR="005272E5" w:rsidRPr="00B234EC" w:rsidRDefault="005272E5" w:rsidP="00516CD3">
      <w:pPr>
        <w:ind w:firstLine="709"/>
        <w:jc w:val="both"/>
      </w:pPr>
      <w:r w:rsidRPr="00B234EC">
        <w:t>Принимая во внимание,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учету, отчетности и бюджетной классификации и/или могут быть допущенными к исполнению «как есть», отрицательные результаты проверки некоторых контрольных соотношений могут быть классифицированы как допустимые</w:t>
      </w:r>
      <w:r w:rsidR="008F6E43">
        <w:t xml:space="preserve"> (уровень ошибки Предупреждающий)</w:t>
      </w:r>
      <w:r w:rsidRPr="00B234EC">
        <w:t xml:space="preserve">. При этом, причины расхождений от установленных требований и их влияние на выполнение указанных контрольных соотношений подлежат </w:t>
      </w:r>
      <w:r w:rsidR="008F6E43">
        <w:t xml:space="preserve">обязательному </w:t>
      </w:r>
      <w:r w:rsidRPr="00B234EC">
        <w:t xml:space="preserve">отражению в пояснительной записке субъекта бюджетной отчетности. </w:t>
      </w:r>
    </w:p>
    <w:p w14:paraId="7C08C7E6" w14:textId="77777777" w:rsidR="005272E5" w:rsidRPr="00B234EC" w:rsidRDefault="005272E5" w:rsidP="00516CD3">
      <w:pPr>
        <w:ind w:firstLine="709"/>
        <w:jc w:val="both"/>
      </w:pPr>
      <w:r w:rsidRPr="00B234EC">
        <w:t>Учитывая наличие особенностей исполнения бюджетов бюджетной системы Российской Федерации и в рамках реализации полномочий по формированию консолидированной бюджетной отчетности субъекта Российской Федерации,  финансовый орган субъекта Российской Федерации устанавливает контрольные соотношения к показателям консолидированной бюджетной отчетности, а также к показателям бюджетной отчетности публично-правовых образований, входящих в состав консолидированного бюджета, на основании положений Инструкции № 191н с учетом имеющихся особенностей.</w:t>
      </w:r>
    </w:p>
    <w:p w14:paraId="77E9AB87" w14:textId="77777777" w:rsidR="005272E5" w:rsidRPr="00E70FD9" w:rsidRDefault="005272E5" w:rsidP="008F6E43">
      <w:pPr>
        <w:ind w:firstLine="709"/>
        <w:jc w:val="both"/>
      </w:pPr>
      <w:r w:rsidRPr="00B234EC">
        <w:t xml:space="preserve">Замечания и предложения по настоящим контрольным соотношениям просьба направлять на адрес электронной почты: </w:t>
      </w:r>
      <w:hyperlink r:id="rId8" w:history="1">
        <w:r w:rsidRPr="00B234EC">
          <w:t>5n@roskazna.ru</w:t>
        </w:r>
      </w:hyperlink>
      <w:r w:rsidR="00E70FD9" w:rsidRPr="00E70FD9">
        <w:t xml:space="preserve">, </w:t>
      </w:r>
      <w:r w:rsidR="00E70FD9">
        <w:rPr>
          <w:lang w:val="en-US"/>
        </w:rPr>
        <w:t>o</w:t>
      </w:r>
      <w:r w:rsidR="00E70FD9" w:rsidRPr="00E70FD9">
        <w:t>0201@</w:t>
      </w:r>
      <w:r w:rsidR="00E70FD9">
        <w:rPr>
          <w:lang w:val="en-US"/>
        </w:rPr>
        <w:t>roskazna</w:t>
      </w:r>
      <w:r w:rsidR="00E70FD9" w:rsidRPr="00E70FD9">
        <w:t>.</w:t>
      </w:r>
      <w:r w:rsidR="00E70FD9">
        <w:rPr>
          <w:lang w:val="en-US"/>
        </w:rPr>
        <w:t>ru</w:t>
      </w:r>
    </w:p>
    <w:p w14:paraId="5A664650" w14:textId="77777777" w:rsidR="0073617A" w:rsidRPr="003919DA" w:rsidRDefault="000418A3" w:rsidP="003919DA">
      <w:pPr>
        <w:pStyle w:val="1"/>
        <w:jc w:val="both"/>
        <w:rPr>
          <w:b/>
          <w:sz w:val="20"/>
          <w:szCs w:val="20"/>
        </w:rPr>
      </w:pPr>
      <w:r w:rsidRPr="00B234EC">
        <w:rPr>
          <w:sz w:val="20"/>
          <w:szCs w:val="20"/>
        </w:rPr>
        <w:br w:type="page"/>
      </w:r>
      <w:bookmarkStart w:id="7" w:name="_Toc501124298"/>
      <w:bookmarkStart w:id="8" w:name="_Toc216968492"/>
      <w:r w:rsidR="0042253D" w:rsidRPr="003919DA">
        <w:rPr>
          <w:b/>
          <w:sz w:val="20"/>
          <w:szCs w:val="20"/>
        </w:rPr>
        <w:lastRenderedPageBreak/>
        <w:t xml:space="preserve">1. </w:t>
      </w:r>
      <w:r w:rsidR="0073617A" w:rsidRPr="003919DA">
        <w:rPr>
          <w:b/>
          <w:sz w:val="20"/>
          <w:szCs w:val="20"/>
        </w:rPr>
        <w:t>Справка по заключению счетов бюджетного учета отчетного финансового года ф.0503110</w:t>
      </w:r>
      <w:bookmarkEnd w:id="7"/>
      <w:bookmarkEnd w:id="8"/>
    </w:p>
    <w:p w14:paraId="20A45709" w14:textId="77777777" w:rsidR="0073617A" w:rsidRPr="00B234EC" w:rsidRDefault="00012FA1" w:rsidP="00516CD3">
      <w:r>
        <w:t>Раздел 1</w:t>
      </w: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693"/>
        <w:gridCol w:w="709"/>
        <w:gridCol w:w="796"/>
        <w:gridCol w:w="851"/>
        <w:gridCol w:w="850"/>
        <w:gridCol w:w="2556"/>
        <w:gridCol w:w="846"/>
      </w:tblGrid>
      <w:tr w:rsidR="003453BD" w:rsidRPr="00B234EC" w14:paraId="1F316C85" w14:textId="77777777" w:rsidTr="00E70FD9">
        <w:trPr>
          <w:trHeight w:val="658"/>
          <w:tblHeader/>
          <w:jc w:val="center"/>
        </w:trPr>
        <w:tc>
          <w:tcPr>
            <w:tcW w:w="614" w:type="dxa"/>
          </w:tcPr>
          <w:p w14:paraId="5BABC44B" w14:textId="77777777" w:rsidR="003453BD" w:rsidRPr="00B234EC" w:rsidRDefault="003453BD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693" w:type="dxa"/>
          </w:tcPr>
          <w:p w14:paraId="67964AC9" w14:textId="77777777" w:rsidR="003453BD" w:rsidRPr="00B234EC" w:rsidRDefault="003453BD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709" w:type="dxa"/>
          </w:tcPr>
          <w:p w14:paraId="0BBFDD2F" w14:textId="77777777" w:rsidR="003453BD" w:rsidRPr="00B234EC" w:rsidRDefault="003453BD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796" w:type="dxa"/>
          </w:tcPr>
          <w:p w14:paraId="5A951795" w14:textId="77777777" w:rsidR="003453BD" w:rsidRPr="00B234EC" w:rsidRDefault="003453BD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851" w:type="dxa"/>
          </w:tcPr>
          <w:p w14:paraId="24B6A239" w14:textId="77777777" w:rsidR="003453BD" w:rsidRPr="00B234EC" w:rsidRDefault="003453BD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850" w:type="dxa"/>
          </w:tcPr>
          <w:p w14:paraId="0D7A1830" w14:textId="77777777" w:rsidR="003453BD" w:rsidRPr="00B234EC" w:rsidRDefault="003453BD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2556" w:type="dxa"/>
          </w:tcPr>
          <w:p w14:paraId="1FFE94C0" w14:textId="77777777" w:rsidR="003453BD" w:rsidRPr="00B234EC" w:rsidRDefault="003453BD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846" w:type="dxa"/>
          </w:tcPr>
          <w:p w14:paraId="049D3CC8" w14:textId="77777777" w:rsidR="003453BD" w:rsidRPr="00B234EC" w:rsidRDefault="003919DA" w:rsidP="003919DA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3453BD" w:rsidRPr="00B234EC" w14:paraId="677B5F96" w14:textId="77777777" w:rsidTr="00E70FD9">
        <w:trPr>
          <w:jc w:val="center"/>
        </w:trPr>
        <w:tc>
          <w:tcPr>
            <w:tcW w:w="614" w:type="dxa"/>
          </w:tcPr>
          <w:p w14:paraId="461CF612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14:paraId="6018DC84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</w:tcPr>
          <w:p w14:paraId="34D094D6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2</w:t>
            </w:r>
          </w:p>
        </w:tc>
        <w:tc>
          <w:tcPr>
            <w:tcW w:w="796" w:type="dxa"/>
          </w:tcPr>
          <w:p w14:paraId="40EAAA43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</w:tcPr>
          <w:p w14:paraId="0592A1FD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14:paraId="655D0BA0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5</w:t>
            </w:r>
          </w:p>
        </w:tc>
        <w:tc>
          <w:tcPr>
            <w:tcW w:w="2556" w:type="dxa"/>
          </w:tcPr>
          <w:p w14:paraId="3D93D31D" w14:textId="77777777" w:rsidR="003453BD" w:rsidRPr="0024123F" w:rsidRDefault="003453BD" w:rsidP="0024123F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Гр.2</w:t>
            </w:r>
            <w:r w:rsidR="0024123F">
              <w:rPr>
                <w:sz w:val="16"/>
                <w:szCs w:val="16"/>
              </w:rPr>
              <w:t xml:space="preserve"> </w:t>
            </w:r>
            <w:r w:rsidR="0024123F">
              <w:rPr>
                <w:sz w:val="16"/>
                <w:szCs w:val="16"/>
                <w:lang w:val="en-US"/>
              </w:rPr>
              <w:t>&lt;&gt;</w:t>
            </w:r>
            <w:r w:rsidR="0024123F" w:rsidRPr="00B234EC">
              <w:rPr>
                <w:sz w:val="16"/>
                <w:szCs w:val="16"/>
              </w:rPr>
              <w:t xml:space="preserve"> </w:t>
            </w:r>
            <w:r w:rsidRPr="00B234EC">
              <w:rPr>
                <w:sz w:val="16"/>
                <w:szCs w:val="16"/>
              </w:rPr>
              <w:t>Гр.5</w:t>
            </w:r>
            <w:r w:rsidR="0024123F">
              <w:rPr>
                <w:sz w:val="16"/>
                <w:szCs w:val="16"/>
                <w:lang w:val="en-US"/>
              </w:rPr>
              <w:t xml:space="preserve"> - </w:t>
            </w:r>
            <w:r w:rsidR="0024123F">
              <w:rPr>
                <w:sz w:val="16"/>
                <w:szCs w:val="16"/>
              </w:rPr>
              <w:t>недопустимо</w:t>
            </w:r>
          </w:p>
        </w:tc>
        <w:tc>
          <w:tcPr>
            <w:tcW w:w="846" w:type="dxa"/>
          </w:tcPr>
          <w:p w14:paraId="6B16DF24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5FC97AC2" w14:textId="77777777" w:rsidTr="00E70FD9">
        <w:trPr>
          <w:jc w:val="center"/>
        </w:trPr>
        <w:tc>
          <w:tcPr>
            <w:tcW w:w="614" w:type="dxa"/>
          </w:tcPr>
          <w:p w14:paraId="030EF2E9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6F8979F5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</w:tcPr>
          <w:p w14:paraId="08189762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5</w:t>
            </w:r>
          </w:p>
        </w:tc>
        <w:tc>
          <w:tcPr>
            <w:tcW w:w="796" w:type="dxa"/>
          </w:tcPr>
          <w:p w14:paraId="327439E2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</w:tcPr>
          <w:p w14:paraId="2FDD5E2E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14:paraId="5A72E4B3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6</w:t>
            </w:r>
          </w:p>
        </w:tc>
        <w:tc>
          <w:tcPr>
            <w:tcW w:w="2556" w:type="dxa"/>
          </w:tcPr>
          <w:p w14:paraId="04BC86A4" w14:textId="77777777" w:rsidR="003453BD" w:rsidRPr="00B234EC" w:rsidRDefault="003453BD" w:rsidP="0024123F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Гр.5</w:t>
            </w:r>
            <w:r w:rsidR="0024123F">
              <w:rPr>
                <w:sz w:val="16"/>
                <w:szCs w:val="16"/>
              </w:rPr>
              <w:t xml:space="preserve"> </w:t>
            </w:r>
            <w:r w:rsidR="0024123F">
              <w:rPr>
                <w:sz w:val="16"/>
                <w:szCs w:val="16"/>
                <w:lang w:val="en-US"/>
              </w:rPr>
              <w:t>&lt;&gt;</w:t>
            </w:r>
            <w:r w:rsidRPr="00B234EC">
              <w:rPr>
                <w:sz w:val="16"/>
                <w:szCs w:val="16"/>
              </w:rPr>
              <w:t xml:space="preserve"> Гр.6</w:t>
            </w:r>
            <w:r w:rsidR="0024123F"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846" w:type="dxa"/>
          </w:tcPr>
          <w:p w14:paraId="4F85EC5D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613FA2BC" w14:textId="77777777" w:rsidTr="00E70FD9">
        <w:trPr>
          <w:jc w:val="center"/>
        </w:trPr>
        <w:tc>
          <w:tcPr>
            <w:tcW w:w="614" w:type="dxa"/>
          </w:tcPr>
          <w:p w14:paraId="4F774F8C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14:paraId="2F339D5B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</w:tcPr>
          <w:p w14:paraId="6A286A52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3</w:t>
            </w:r>
          </w:p>
        </w:tc>
        <w:tc>
          <w:tcPr>
            <w:tcW w:w="796" w:type="dxa"/>
          </w:tcPr>
          <w:p w14:paraId="2B83C9D2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</w:tcPr>
          <w:p w14:paraId="79E244B1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14:paraId="78723E79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4</w:t>
            </w:r>
          </w:p>
        </w:tc>
        <w:tc>
          <w:tcPr>
            <w:tcW w:w="2556" w:type="dxa"/>
          </w:tcPr>
          <w:p w14:paraId="51D391AE" w14:textId="77777777" w:rsidR="003453BD" w:rsidRPr="0024123F" w:rsidRDefault="003453BD" w:rsidP="0024123F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Гр.3</w:t>
            </w:r>
            <w:r w:rsidR="0024123F">
              <w:rPr>
                <w:sz w:val="16"/>
                <w:szCs w:val="16"/>
                <w:lang w:val="en-US"/>
              </w:rPr>
              <w:t xml:space="preserve"> &lt;&gt;</w:t>
            </w:r>
            <w:r w:rsidRPr="00B234EC">
              <w:rPr>
                <w:sz w:val="16"/>
                <w:szCs w:val="16"/>
              </w:rPr>
              <w:t xml:space="preserve"> Гр.4</w:t>
            </w:r>
            <w:r w:rsidR="0024123F">
              <w:rPr>
                <w:sz w:val="16"/>
                <w:szCs w:val="16"/>
                <w:lang w:val="en-US"/>
              </w:rPr>
              <w:t xml:space="preserve"> </w:t>
            </w:r>
            <w:r w:rsidR="0024123F">
              <w:rPr>
                <w:sz w:val="16"/>
                <w:szCs w:val="16"/>
              </w:rPr>
              <w:t>- недопустимо</w:t>
            </w:r>
          </w:p>
        </w:tc>
        <w:tc>
          <w:tcPr>
            <w:tcW w:w="846" w:type="dxa"/>
          </w:tcPr>
          <w:p w14:paraId="3C88A571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715B58D6" w14:textId="77777777" w:rsidTr="00E70FD9">
        <w:trPr>
          <w:jc w:val="center"/>
        </w:trPr>
        <w:tc>
          <w:tcPr>
            <w:tcW w:w="614" w:type="dxa"/>
          </w:tcPr>
          <w:p w14:paraId="6152F976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473904AD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</w:tcPr>
          <w:p w14:paraId="71752E65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4</w:t>
            </w:r>
          </w:p>
        </w:tc>
        <w:tc>
          <w:tcPr>
            <w:tcW w:w="796" w:type="dxa"/>
          </w:tcPr>
          <w:p w14:paraId="3781D8D2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</w:tcPr>
          <w:p w14:paraId="0B67BB25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</w:tcPr>
          <w:p w14:paraId="25833F87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7</w:t>
            </w:r>
          </w:p>
        </w:tc>
        <w:tc>
          <w:tcPr>
            <w:tcW w:w="2556" w:type="dxa"/>
          </w:tcPr>
          <w:p w14:paraId="3728E3A7" w14:textId="77777777" w:rsidR="003453BD" w:rsidRPr="0024123F" w:rsidRDefault="003453BD" w:rsidP="0024123F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Гр.4</w:t>
            </w:r>
            <w:r w:rsidR="0024123F">
              <w:rPr>
                <w:sz w:val="16"/>
                <w:szCs w:val="16"/>
                <w:lang w:val="en-US"/>
              </w:rPr>
              <w:t xml:space="preserve"> &lt;&gt;</w:t>
            </w:r>
            <w:r w:rsidR="0024123F" w:rsidRPr="00B234EC">
              <w:rPr>
                <w:sz w:val="16"/>
                <w:szCs w:val="16"/>
              </w:rPr>
              <w:t xml:space="preserve"> </w:t>
            </w:r>
            <w:r w:rsidRPr="00B234EC">
              <w:rPr>
                <w:sz w:val="16"/>
                <w:szCs w:val="16"/>
              </w:rPr>
              <w:t>Гр.7</w:t>
            </w:r>
            <w:r w:rsidR="0024123F">
              <w:rPr>
                <w:sz w:val="16"/>
                <w:szCs w:val="16"/>
                <w:lang w:val="en-US"/>
              </w:rPr>
              <w:t xml:space="preserve"> - </w:t>
            </w:r>
            <w:r w:rsidR="0024123F">
              <w:rPr>
                <w:sz w:val="16"/>
                <w:szCs w:val="16"/>
              </w:rPr>
              <w:t>недопустимо</w:t>
            </w:r>
          </w:p>
        </w:tc>
        <w:tc>
          <w:tcPr>
            <w:tcW w:w="846" w:type="dxa"/>
          </w:tcPr>
          <w:p w14:paraId="36B24DB1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7EE26332" w14:textId="77777777" w:rsidTr="00E70FD9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0C44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6BA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Строка «Итого»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983D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0765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801E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AAE2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6B7C" w14:textId="77777777" w:rsidR="003453BD" w:rsidRPr="00B234EC" w:rsidRDefault="0024123F" w:rsidP="002412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="003453BD" w:rsidRPr="00B234EC">
              <w:rPr>
                <w:sz w:val="16"/>
                <w:szCs w:val="16"/>
              </w:rPr>
              <w:t>Итог</w:t>
            </w:r>
            <w:r>
              <w:rPr>
                <w:sz w:val="16"/>
                <w:szCs w:val="16"/>
              </w:rPr>
              <w:t>о»</w:t>
            </w:r>
            <w:r w:rsidR="003453BD" w:rsidRPr="00B234EC">
              <w:rPr>
                <w:sz w:val="16"/>
                <w:szCs w:val="16"/>
              </w:rPr>
              <w:t xml:space="preserve"> не соответствует сумме показателей</w:t>
            </w:r>
            <w:r>
              <w:rPr>
                <w:sz w:val="16"/>
                <w:szCs w:val="16"/>
              </w:rPr>
              <w:t xml:space="preserve"> детальных строк - недопустимо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D2F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20683C3F" w14:textId="77777777" w:rsidTr="00E70FD9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6E2C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7550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Строка «Итого»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440B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4CDD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7F4B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453F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7C65" w14:textId="77777777" w:rsidR="003453BD" w:rsidRPr="00B234EC" w:rsidRDefault="00D53AD8" w:rsidP="00D53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="003453BD" w:rsidRPr="00B234EC">
              <w:rPr>
                <w:sz w:val="16"/>
                <w:szCs w:val="16"/>
              </w:rPr>
              <w:t>Итог</w:t>
            </w:r>
            <w:r>
              <w:rPr>
                <w:sz w:val="16"/>
                <w:szCs w:val="16"/>
              </w:rPr>
              <w:t>о»</w:t>
            </w:r>
            <w:r w:rsidR="003453BD" w:rsidRPr="00B234EC">
              <w:rPr>
                <w:sz w:val="16"/>
                <w:szCs w:val="16"/>
              </w:rPr>
              <w:t xml:space="preserve"> не соответствует сумме показателей</w:t>
            </w:r>
            <w:r>
              <w:rPr>
                <w:sz w:val="16"/>
                <w:szCs w:val="16"/>
              </w:rPr>
              <w:t xml:space="preserve"> детальных строк - недопустимо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07DB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1BABEFD0" w14:textId="77777777" w:rsidTr="00E70FD9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EEA3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D46E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Строка «Итого»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6B6A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60C1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9C23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DB43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4613" w14:textId="77777777" w:rsidR="003453BD" w:rsidRPr="00B234EC" w:rsidRDefault="00D53AD8" w:rsidP="00D53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="003453BD" w:rsidRPr="00B234EC">
              <w:rPr>
                <w:sz w:val="16"/>
                <w:szCs w:val="16"/>
              </w:rPr>
              <w:t>Итог</w:t>
            </w:r>
            <w:r>
              <w:rPr>
                <w:sz w:val="16"/>
                <w:szCs w:val="16"/>
              </w:rPr>
              <w:t>о»</w:t>
            </w:r>
            <w:r w:rsidR="003453BD" w:rsidRPr="00B234EC">
              <w:rPr>
                <w:sz w:val="16"/>
                <w:szCs w:val="16"/>
              </w:rPr>
              <w:t xml:space="preserve"> не соответствует сумме показателей</w:t>
            </w:r>
            <w:r>
              <w:rPr>
                <w:sz w:val="16"/>
                <w:szCs w:val="16"/>
              </w:rPr>
              <w:t xml:space="preserve"> детальных строк - недопустимо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0B3D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3165D2FE" w14:textId="77777777" w:rsidTr="00E70FD9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D16F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651D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Строка «Итого»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08EB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CAC0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2E78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AD99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B81A" w14:textId="77777777" w:rsidR="003453BD" w:rsidRPr="00B234EC" w:rsidRDefault="00D53AD8" w:rsidP="00D53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="003453BD" w:rsidRPr="00B234EC">
              <w:rPr>
                <w:sz w:val="16"/>
                <w:szCs w:val="16"/>
              </w:rPr>
              <w:t>Итог</w:t>
            </w:r>
            <w:r>
              <w:rPr>
                <w:sz w:val="16"/>
                <w:szCs w:val="16"/>
              </w:rPr>
              <w:t>о»</w:t>
            </w:r>
            <w:r w:rsidR="003453BD" w:rsidRPr="00B234EC">
              <w:rPr>
                <w:sz w:val="16"/>
                <w:szCs w:val="16"/>
              </w:rPr>
              <w:t xml:space="preserve"> не соответствует сумме показателей</w:t>
            </w:r>
            <w:r>
              <w:rPr>
                <w:sz w:val="16"/>
                <w:szCs w:val="16"/>
              </w:rPr>
              <w:t xml:space="preserve"> детальных строк - недопустимо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81C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6391CBD1" w14:textId="77777777" w:rsidTr="00E70FD9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27D3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A36B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Строка «Итого»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0A92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86E9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8CDB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A332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95C0" w14:textId="77777777" w:rsidR="003453BD" w:rsidRPr="00B234EC" w:rsidRDefault="00D53AD8" w:rsidP="00D53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="003453BD" w:rsidRPr="00B234EC">
              <w:rPr>
                <w:sz w:val="16"/>
                <w:szCs w:val="16"/>
              </w:rPr>
              <w:t>Итог</w:t>
            </w:r>
            <w:r>
              <w:rPr>
                <w:sz w:val="16"/>
                <w:szCs w:val="16"/>
              </w:rPr>
              <w:t>о»</w:t>
            </w:r>
            <w:r w:rsidR="003453BD" w:rsidRPr="00B234EC">
              <w:rPr>
                <w:sz w:val="16"/>
                <w:szCs w:val="16"/>
              </w:rPr>
              <w:t xml:space="preserve"> не соответствует сумме показателей</w:t>
            </w:r>
            <w:r>
              <w:rPr>
                <w:sz w:val="16"/>
                <w:szCs w:val="16"/>
              </w:rPr>
              <w:t xml:space="preserve"> детальных строк - недопустимо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9F65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72BD5833" w14:textId="77777777" w:rsidTr="00E70FD9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00DE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2CB9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Строка «Итого»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9A95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3D1D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6C76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A610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7A52" w14:textId="77777777" w:rsidR="003453BD" w:rsidRPr="00B234EC" w:rsidRDefault="00D53AD8" w:rsidP="00D53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="003453BD" w:rsidRPr="00B234EC">
              <w:rPr>
                <w:sz w:val="16"/>
                <w:szCs w:val="16"/>
              </w:rPr>
              <w:t>Итог</w:t>
            </w:r>
            <w:r>
              <w:rPr>
                <w:sz w:val="16"/>
                <w:szCs w:val="16"/>
              </w:rPr>
              <w:t>о»</w:t>
            </w:r>
            <w:r w:rsidR="003453BD" w:rsidRPr="00B234EC">
              <w:rPr>
                <w:sz w:val="16"/>
                <w:szCs w:val="16"/>
              </w:rPr>
              <w:t xml:space="preserve"> не соответствует сумме показателей</w:t>
            </w:r>
            <w:r>
              <w:rPr>
                <w:sz w:val="16"/>
                <w:szCs w:val="16"/>
              </w:rPr>
              <w:t xml:space="preserve"> детальных строк - недопустимо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72B4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453BD" w:rsidRPr="00B234EC" w14:paraId="2DF4D636" w14:textId="77777777" w:rsidTr="00E70FD9">
        <w:trPr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A39F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F7C9" w14:textId="77777777" w:rsidR="003453BD" w:rsidRPr="00B234EC" w:rsidRDefault="003453BD" w:rsidP="007D055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2 08 00000 00 0000 000 04011</w:t>
            </w:r>
            <w:r w:rsidRPr="00B234EC">
              <w:rPr>
                <w:sz w:val="16"/>
                <w:szCs w:val="16"/>
                <w:lang w:val="en-US"/>
              </w:rPr>
              <w:t>0</w:t>
            </w:r>
            <w:r w:rsidRPr="00B234EC">
              <w:rPr>
                <w:sz w:val="16"/>
                <w:szCs w:val="16"/>
              </w:rPr>
              <w:t xml:space="preserve"> 18</w:t>
            </w:r>
            <w:r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9883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9FCD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3685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4E3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A320" w14:textId="77777777" w:rsidR="003453BD" w:rsidRPr="00B234EC" w:rsidRDefault="003453BD" w:rsidP="00516CD3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Показатели по данному КБК недопустим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C802" w14:textId="77777777" w:rsidR="003453BD" w:rsidRPr="00B234EC" w:rsidRDefault="002B00AC" w:rsidP="003453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14:paraId="24CA9529" w14:textId="77777777" w:rsidR="0073617A" w:rsidRDefault="00012FA1" w:rsidP="00CD743B">
      <w:pPr>
        <w:ind w:left="142"/>
        <w:rPr>
          <w:bCs/>
        </w:rPr>
      </w:pPr>
      <w:bookmarkStart w:id="9" w:name="_Toc212515159"/>
      <w:r>
        <w:rPr>
          <w:bCs/>
        </w:rPr>
        <w:t>Разделы 2, 3 ф. 0503110 не должны содержать показателей.</w:t>
      </w:r>
    </w:p>
    <w:p w14:paraId="0AC8FA93" w14:textId="77777777" w:rsidR="00012FA1" w:rsidRPr="00B234EC" w:rsidRDefault="00012FA1" w:rsidP="00CD743B">
      <w:pPr>
        <w:ind w:left="142"/>
        <w:rPr>
          <w:bCs/>
        </w:rPr>
      </w:pPr>
    </w:p>
    <w:p w14:paraId="5B41811D" w14:textId="77777777" w:rsidR="002C04E4" w:rsidRDefault="002C04E4" w:rsidP="00CD743B">
      <w:pPr>
        <w:ind w:left="142"/>
      </w:pPr>
      <w:bookmarkStart w:id="10" w:name="_Toc501124299"/>
      <w:bookmarkEnd w:id="9"/>
      <w:r w:rsidRPr="00B234EC">
        <w:t xml:space="preserve">Контроль допустимости значений отраженных показателей </w:t>
      </w:r>
      <w:r>
        <w:t>для</w:t>
      </w:r>
      <w:r w:rsidRPr="00B234EC">
        <w:t xml:space="preserve"> Отчета ф.0503110</w:t>
      </w:r>
      <w:r>
        <w:t xml:space="preserve"> в части КБК доходов</w:t>
      </w:r>
    </w:p>
    <w:p w14:paraId="7B0319B6" w14:textId="77777777" w:rsidR="00A26318" w:rsidRDefault="00A26318" w:rsidP="00CD743B">
      <w:pPr>
        <w:ind w:left="142"/>
      </w:pPr>
      <w:r>
        <w:t xml:space="preserve">Отражение АГПВД 194, 195 по счетам 140110189, 140110191, 140110195 во всех разрезах </w:t>
      </w:r>
    </w:p>
    <w:p w14:paraId="40FE55B3" w14:textId="77777777" w:rsidR="00A26318" w:rsidRDefault="00A26318" w:rsidP="00CD743B">
      <w:pPr>
        <w:ind w:left="142"/>
      </w:pPr>
      <w:r>
        <w:t>ф. 0503110 недопустимо</w:t>
      </w:r>
    </w:p>
    <w:p w14:paraId="782A9428" w14:textId="77777777" w:rsidR="002C04E4" w:rsidRDefault="002C04E4" w:rsidP="00CD743B">
      <w:pPr>
        <w:ind w:left="142"/>
      </w:pPr>
    </w:p>
    <w:tbl>
      <w:tblPr>
        <w:tblW w:w="7410" w:type="dxa"/>
        <w:tblInd w:w="93" w:type="dxa"/>
        <w:tblLook w:val="04A0" w:firstRow="1" w:lastRow="0" w:firstColumn="1" w:lastColumn="0" w:noHBand="0" w:noVBand="1"/>
      </w:tblPr>
      <w:tblGrid>
        <w:gridCol w:w="960"/>
        <w:gridCol w:w="1148"/>
        <w:gridCol w:w="1166"/>
        <w:gridCol w:w="1166"/>
        <w:gridCol w:w="960"/>
        <w:gridCol w:w="960"/>
        <w:gridCol w:w="1050"/>
      </w:tblGrid>
      <w:tr w:rsidR="007F0274" w:rsidRPr="007F0274" w14:paraId="1E98C2FB" w14:textId="77777777" w:rsidTr="003B61D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C476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 xml:space="preserve">Группа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9524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Подгруппа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81B5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ЭЛМ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F1DE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АГПВД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A7D0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КВД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D26B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3674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КОСГУ</w:t>
            </w:r>
          </w:p>
        </w:tc>
      </w:tr>
      <w:tr w:rsidR="0098591E" w:rsidRPr="007F0274" w14:paraId="2093FDCC" w14:textId="77777777" w:rsidTr="003B61D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CCB8E" w14:textId="77777777" w:rsidR="0098591E" w:rsidRPr="007F0274" w:rsidRDefault="0098591E" w:rsidP="0098591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A0583" w14:textId="77777777" w:rsidR="0098591E" w:rsidRPr="007F0274" w:rsidRDefault="0098591E" w:rsidP="0098591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26741" w14:textId="77777777" w:rsidR="0098591E" w:rsidRPr="007F0274" w:rsidRDefault="0098591E" w:rsidP="0098591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  <w:r w:rsidR="00A9695D">
              <w:rPr>
                <w:color w:val="000000"/>
              </w:rPr>
              <w:t>,02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FFB68" w14:textId="77777777" w:rsidR="0098591E" w:rsidRPr="007F0274" w:rsidRDefault="0098591E" w:rsidP="0098591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7F0274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CB9F9" w14:textId="77777777" w:rsidR="0098591E" w:rsidRPr="007F0274" w:rsidRDefault="0098591E" w:rsidP="0098591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73C3A" w14:textId="77777777" w:rsidR="0098591E" w:rsidRPr="007F0274" w:rsidRDefault="0098591E" w:rsidP="0098591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E74CF" w14:textId="77777777" w:rsidR="0098591E" w:rsidRPr="007F0274" w:rsidRDefault="0098591E" w:rsidP="0098591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111</w:t>
            </w:r>
          </w:p>
        </w:tc>
      </w:tr>
      <w:tr w:rsidR="00A9695D" w:rsidRPr="007F0274" w14:paraId="7605F69A" w14:textId="77777777" w:rsidTr="003B61D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315B" w14:textId="77777777" w:rsidR="00A9695D" w:rsidRPr="007F0274" w:rsidRDefault="00A9695D" w:rsidP="00A9695D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E5D60" w14:textId="77777777" w:rsidR="00A9695D" w:rsidRPr="007F0274" w:rsidRDefault="00A9695D" w:rsidP="00A9695D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</w:t>
            </w:r>
            <w:r>
              <w:rPr>
                <w:color w:val="000000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12C9A" w14:textId="27C28F58" w:rsidR="00A9695D" w:rsidRPr="007F0274" w:rsidRDefault="00A9695D" w:rsidP="00A9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C7176B">
              <w:rPr>
                <w:color w:val="000000"/>
              </w:rPr>
              <w:t>, 06, 08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8EC2E" w14:textId="77777777" w:rsidR="00A9695D" w:rsidRPr="007F0274" w:rsidRDefault="00A9695D" w:rsidP="00A9695D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7F0274"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9918F" w14:textId="77777777" w:rsidR="00A9695D" w:rsidRPr="007F0274" w:rsidRDefault="00A9695D" w:rsidP="00A9695D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BD31" w14:textId="77777777" w:rsidR="00A9695D" w:rsidRPr="007F0274" w:rsidRDefault="00A9695D" w:rsidP="00A9695D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3DB03" w14:textId="77777777" w:rsidR="00A9695D" w:rsidRPr="007F0274" w:rsidRDefault="00A9695D" w:rsidP="00A9695D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111</w:t>
            </w:r>
          </w:p>
        </w:tc>
      </w:tr>
      <w:tr w:rsidR="007F0274" w:rsidRPr="007F0274" w14:paraId="3861F571" w14:textId="77777777" w:rsidTr="003B61D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5D1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31F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BF2D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F126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037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C83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A85E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111</w:t>
            </w:r>
          </w:p>
        </w:tc>
      </w:tr>
      <w:tr w:rsidR="007F0274" w:rsidRPr="007F0274" w14:paraId="2A83AD6A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BAFB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FB3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14A6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F4B3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7369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4AB3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A0C6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111</w:t>
            </w:r>
          </w:p>
        </w:tc>
      </w:tr>
      <w:tr w:rsidR="007F0274" w:rsidRPr="007F0274" w14:paraId="7037ACA4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7B0D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5665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5522" w14:textId="641FF7EC" w:rsidR="007F0274" w:rsidRPr="007F0274" w:rsidRDefault="00C7176B" w:rsidP="008A5C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01, </w:t>
            </w:r>
            <w:r w:rsidR="007F0274"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="007F0274"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B72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C0D6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D83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77C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114</w:t>
            </w:r>
          </w:p>
        </w:tc>
      </w:tr>
      <w:tr w:rsidR="007F0274" w:rsidRPr="007F0274" w14:paraId="226CD466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001F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7883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E57F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23EA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755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6053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2232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114</w:t>
            </w:r>
          </w:p>
        </w:tc>
      </w:tr>
      <w:tr w:rsidR="007F0274" w:rsidRPr="007F0274" w14:paraId="7A809441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06AD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E87A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4AB1" w14:textId="77777777" w:rsidR="007F0274" w:rsidRPr="007F0274" w:rsidRDefault="007F027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2EE2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71FD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C13D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2230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114</w:t>
            </w:r>
          </w:p>
        </w:tc>
      </w:tr>
      <w:tr w:rsidR="007F0274" w:rsidRPr="007F0274" w14:paraId="59A84B51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758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95E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D0C6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155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B903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9A35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AF3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121</w:t>
            </w:r>
          </w:p>
        </w:tc>
      </w:tr>
      <w:tr w:rsidR="007F0274" w:rsidRPr="007F0274" w14:paraId="72EB2571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36F2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B78F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B407" w14:textId="77777777" w:rsidR="007F0274" w:rsidRPr="007F0274" w:rsidRDefault="007F027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4A88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2304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219A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DFE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121</w:t>
            </w:r>
          </w:p>
        </w:tc>
      </w:tr>
      <w:tr w:rsidR="007F0274" w:rsidRPr="007F0274" w14:paraId="012C7FE4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4F8B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6C20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DF4A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07A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6F7A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850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DC2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122</w:t>
            </w:r>
          </w:p>
        </w:tc>
      </w:tr>
      <w:tr w:rsidR="007F0274" w:rsidRPr="007F0274" w14:paraId="5B55B4EB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0F62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EAB5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2AD7" w14:textId="77777777" w:rsidR="007F0274" w:rsidRPr="007F0274" w:rsidRDefault="007F027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2664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8B38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A25B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740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122</w:t>
            </w:r>
          </w:p>
        </w:tc>
      </w:tr>
      <w:tr w:rsidR="007F0274" w:rsidRPr="007F0274" w14:paraId="299DA65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7CEF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7CF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0D04" w14:textId="77777777" w:rsidR="007F0274" w:rsidRPr="007F0274" w:rsidRDefault="007F027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118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D915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07C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EFC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122</w:t>
            </w:r>
          </w:p>
        </w:tc>
      </w:tr>
      <w:tr w:rsidR="007F0274" w:rsidRPr="007F0274" w14:paraId="54FE83B0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232A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D2E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ECAA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F0F4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8726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93B9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EEA8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123</w:t>
            </w:r>
          </w:p>
        </w:tc>
      </w:tr>
      <w:tr w:rsidR="00D63D26" w:rsidRPr="007F0274" w14:paraId="451F7E1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DD11" w14:textId="77777777" w:rsidR="00D63D26" w:rsidRPr="007F0274" w:rsidRDefault="00D63D26" w:rsidP="00E97D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9EC2" w14:textId="77777777" w:rsidR="00D63D26" w:rsidRPr="007F0274" w:rsidRDefault="00D63D26" w:rsidP="00E97D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3A30" w14:textId="77777777" w:rsidR="00D63D26" w:rsidRPr="007F0274" w:rsidRDefault="00D63D26" w:rsidP="00E97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8BE" w14:textId="77777777" w:rsidR="00D63D26" w:rsidRPr="007F0274" w:rsidRDefault="00D63D26" w:rsidP="00E97D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CAAE" w14:textId="77777777" w:rsidR="00D63D26" w:rsidRPr="007F0274" w:rsidRDefault="00D63D26" w:rsidP="00E97D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3DE5" w14:textId="77777777" w:rsidR="00D63D26" w:rsidRPr="007F0274" w:rsidRDefault="00D63D26" w:rsidP="00E97D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3503" w14:textId="77777777" w:rsidR="00D63D26" w:rsidRPr="007F0274" w:rsidRDefault="00D63D26" w:rsidP="00E97D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123</w:t>
            </w:r>
          </w:p>
        </w:tc>
      </w:tr>
      <w:tr w:rsidR="007F0274" w:rsidRPr="007F0274" w14:paraId="1BD06FC4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306B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6BD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D677" w14:textId="77777777" w:rsidR="007F0274" w:rsidRPr="007F0274" w:rsidRDefault="007F027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6D25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FD15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E3E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BD2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124</w:t>
            </w:r>
          </w:p>
        </w:tc>
      </w:tr>
      <w:tr w:rsidR="007F0274" w:rsidRPr="007F0274" w14:paraId="2E05AC45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80A8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6753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C122" w14:textId="77777777" w:rsidR="007F0274" w:rsidRPr="007F0274" w:rsidRDefault="007F027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F0FE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3097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00DF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5A0F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126</w:t>
            </w:r>
          </w:p>
        </w:tc>
      </w:tr>
      <w:tr w:rsidR="007F0274" w:rsidRPr="007F0274" w14:paraId="0300BDD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9D19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8D3F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5019" w14:textId="77777777" w:rsidR="007F0274" w:rsidRPr="007F0274" w:rsidRDefault="007F027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C159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4D53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2265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7433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129</w:t>
            </w:r>
          </w:p>
        </w:tc>
      </w:tr>
      <w:tr w:rsidR="007F0274" w:rsidRPr="007F0274" w14:paraId="05101758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B282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FC4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BCA3" w14:textId="77777777" w:rsidR="007F0274" w:rsidRPr="007F0274" w:rsidRDefault="007F027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889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E3DC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702D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2E9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12К</w:t>
            </w:r>
          </w:p>
        </w:tc>
      </w:tr>
      <w:tr w:rsidR="007F0274" w:rsidRPr="007F0274" w14:paraId="4033E999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33F4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FF3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D5B0" w14:textId="77777777" w:rsidR="007F0274" w:rsidRPr="007F0274" w:rsidRDefault="007F027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A771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601D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E5A4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ABC0" w14:textId="77777777" w:rsidR="007F0274" w:rsidRPr="007F0274" w:rsidRDefault="007F0274" w:rsidP="007F027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131</w:t>
            </w:r>
          </w:p>
        </w:tc>
      </w:tr>
      <w:tr w:rsidR="00E91284" w:rsidRPr="007F0274" w14:paraId="25CBBA13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6E5F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F98B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2AD5" w14:textId="77777777" w:rsidR="00E91284" w:rsidRPr="007F0274" w:rsidRDefault="00E9128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DEFC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2678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878F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C2D1E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134</w:t>
            </w:r>
          </w:p>
        </w:tc>
      </w:tr>
      <w:tr w:rsidR="00E91284" w:rsidRPr="007F0274" w14:paraId="226CF638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3AEE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6FA4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9C61" w14:textId="77777777" w:rsidR="00E91284" w:rsidRPr="007F0274" w:rsidRDefault="00E91284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F8C0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AA7A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E428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CA91" w14:textId="77777777" w:rsidR="00E91284" w:rsidRPr="007F0274" w:rsidRDefault="00E91284" w:rsidP="00E91284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135</w:t>
            </w:r>
          </w:p>
        </w:tc>
      </w:tr>
      <w:tr w:rsidR="00676421" w:rsidRPr="007F0274" w14:paraId="564DE673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7824" w14:textId="77777777" w:rsidR="00676421" w:rsidRPr="007F0274" w:rsidRDefault="00676421" w:rsidP="0067642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E6F4" w14:textId="77777777" w:rsidR="00676421" w:rsidRPr="007F0274" w:rsidRDefault="00676421" w:rsidP="0067642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EB5D" w14:textId="77777777" w:rsidR="00676421" w:rsidRPr="007F0274" w:rsidRDefault="00676421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4EFC" w14:textId="77777777" w:rsidR="00676421" w:rsidRPr="007F0274" w:rsidRDefault="00676421" w:rsidP="0067642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11A8" w14:textId="77777777" w:rsidR="00676421" w:rsidRPr="007F0274" w:rsidRDefault="00676421" w:rsidP="0067642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3A63" w14:textId="77777777" w:rsidR="00676421" w:rsidRPr="007F0274" w:rsidRDefault="00676421" w:rsidP="0067642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D86E" w14:textId="77777777" w:rsidR="00676421" w:rsidRPr="007F0274" w:rsidRDefault="00676421" w:rsidP="0067642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</w:t>
            </w:r>
            <w:r>
              <w:rPr>
                <w:color w:val="000000"/>
              </w:rPr>
              <w:t>6</w:t>
            </w:r>
          </w:p>
        </w:tc>
      </w:tr>
      <w:tr w:rsidR="0034543E" w:rsidRPr="007F0274" w14:paraId="09467DD7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EB89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C91D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47B50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967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040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EA41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98DED" w14:textId="77777777" w:rsidR="0034543E" w:rsidRPr="003617A7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34543E" w:rsidRPr="007F0274" w14:paraId="738E2A0B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522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ADF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BA84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01,</w:t>
            </w: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03C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375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FDD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D0E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141</w:t>
            </w:r>
          </w:p>
        </w:tc>
      </w:tr>
      <w:tr w:rsidR="0034543E" w:rsidRPr="007F0274" w14:paraId="5B4CF1CF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CDD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EBC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CA46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01,</w:t>
            </w: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F1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93A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388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31C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142</w:t>
            </w:r>
          </w:p>
        </w:tc>
      </w:tr>
      <w:tr w:rsidR="0034543E" w:rsidRPr="007F0274" w14:paraId="13705BCD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889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BC0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5B11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850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107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E59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B02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143</w:t>
            </w:r>
          </w:p>
        </w:tc>
      </w:tr>
      <w:tr w:rsidR="0034543E" w:rsidRPr="007F0274" w14:paraId="0385A903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919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A6E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67A6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01,</w:t>
            </w: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179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858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29C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087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144</w:t>
            </w:r>
          </w:p>
        </w:tc>
      </w:tr>
      <w:tr w:rsidR="0034543E" w:rsidRPr="007F0274" w14:paraId="292513D0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866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B44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A44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9F7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8AB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7D9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18A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145</w:t>
            </w:r>
          </w:p>
        </w:tc>
      </w:tr>
      <w:tr w:rsidR="0034543E" w:rsidRPr="007F0274" w14:paraId="2E2C0C1F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C9F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B89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EF09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01,</w:t>
            </w: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345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C20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3B7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672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145</w:t>
            </w:r>
          </w:p>
        </w:tc>
      </w:tr>
      <w:tr w:rsidR="0034543E" w:rsidRPr="007F0274" w14:paraId="79A523C9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BE6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57A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5A3E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B55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D87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1B2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C9D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151</w:t>
            </w:r>
          </w:p>
        </w:tc>
      </w:tr>
      <w:tr w:rsidR="0034543E" w:rsidRPr="007F0274" w14:paraId="15E9A58A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C39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5AB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9598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C40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47C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BEC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E32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151</w:t>
            </w:r>
          </w:p>
        </w:tc>
      </w:tr>
      <w:tr w:rsidR="0034543E" w:rsidRPr="007F0274" w14:paraId="1B1522AD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6C7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AFB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49A3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CE9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C25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2A2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CEC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151</w:t>
            </w:r>
          </w:p>
        </w:tc>
      </w:tr>
      <w:tr w:rsidR="0034543E" w:rsidRPr="007F0274" w14:paraId="23AF33E5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08C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DAD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33F1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6E8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2F6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ECB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284F" w14:textId="77777777" w:rsidR="0034543E" w:rsidRPr="00056A8D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151</w:t>
            </w:r>
          </w:p>
        </w:tc>
      </w:tr>
      <w:tr w:rsidR="0034543E" w:rsidRPr="007F0274" w14:paraId="2E6C32C1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9FD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2E0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B9BA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D47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709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242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858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153</w:t>
            </w:r>
          </w:p>
        </w:tc>
      </w:tr>
      <w:tr w:rsidR="00C7176B" w:rsidRPr="007F0274" w14:paraId="451FE37F" w14:textId="77777777" w:rsidTr="00C7176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8837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703D" w14:textId="6014F1BF" w:rsidR="00C7176B" w:rsidRPr="007F0274" w:rsidRDefault="00C7176B" w:rsidP="00713E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87DC" w14:textId="4AD6B7C9" w:rsidR="00C7176B" w:rsidRPr="007F0274" w:rsidRDefault="00C7176B" w:rsidP="00C7176B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E980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A086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2A65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25F4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153</w:t>
            </w:r>
          </w:p>
        </w:tc>
      </w:tr>
      <w:tr w:rsidR="0034543E" w:rsidRPr="007F0274" w14:paraId="20ED1242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D2E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E77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99DF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FCB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F5B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E23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7B2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154</w:t>
            </w:r>
          </w:p>
        </w:tc>
      </w:tr>
      <w:tr w:rsidR="0034543E" w:rsidRPr="007F0274" w14:paraId="5F7D093D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435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765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6B87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1E8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8D2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3F1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D26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154</w:t>
            </w:r>
          </w:p>
        </w:tc>
      </w:tr>
      <w:tr w:rsidR="0034543E" w:rsidRPr="007F0274" w14:paraId="2576A667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4AF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DAF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0048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C01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2EF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6FD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F78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155</w:t>
            </w:r>
          </w:p>
        </w:tc>
      </w:tr>
      <w:tr w:rsidR="00C7176B" w:rsidRPr="007F0274" w14:paraId="48D3C6BB" w14:textId="77777777" w:rsidTr="00C7176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5BA9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4A40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2349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7D89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DEB0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F1B0" w14:textId="77777777" w:rsidR="00C7176B" w:rsidRPr="007F0274" w:rsidRDefault="00C7176B" w:rsidP="00713E19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A835" w14:textId="4A83C2C2" w:rsidR="00C7176B" w:rsidRPr="007F0274" w:rsidRDefault="00C7176B" w:rsidP="00C7176B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</w:t>
            </w:r>
            <w:r>
              <w:rPr>
                <w:color w:val="000000"/>
              </w:rPr>
              <w:t>5</w:t>
            </w:r>
          </w:p>
        </w:tc>
      </w:tr>
      <w:tr w:rsidR="0034543E" w:rsidRPr="007F0274" w14:paraId="76D9A731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908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DC4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CF8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8DA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B97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47B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461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156</w:t>
            </w:r>
          </w:p>
        </w:tc>
      </w:tr>
      <w:tr w:rsidR="0034543E" w:rsidRPr="007F0274" w14:paraId="51B4108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E8C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FC6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BFCD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D58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069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D70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B03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156</w:t>
            </w:r>
          </w:p>
        </w:tc>
      </w:tr>
      <w:tr w:rsidR="0034543E" w:rsidRPr="007F0274" w14:paraId="27FDA2A9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FFB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BB9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9593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F175" w14:textId="77777777" w:rsidR="0034543E" w:rsidRPr="00056A8D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F32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6E0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896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156</w:t>
            </w:r>
          </w:p>
        </w:tc>
      </w:tr>
      <w:tr w:rsidR="0034543E" w:rsidRPr="007F0274" w14:paraId="3DFEB674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055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7DB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2FB7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6AB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528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0EC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232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156</w:t>
            </w:r>
          </w:p>
        </w:tc>
      </w:tr>
      <w:tr w:rsidR="0034543E" w:rsidRPr="007F0274" w14:paraId="7AA5C3A3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579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C7F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459A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CED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897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43A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BBC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157</w:t>
            </w:r>
          </w:p>
        </w:tc>
      </w:tr>
      <w:tr w:rsidR="0034543E" w:rsidRPr="007F0274" w14:paraId="4307CF54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2D0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B6F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15DF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D45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0C2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2C9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B96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158</w:t>
            </w:r>
          </w:p>
        </w:tc>
      </w:tr>
      <w:tr w:rsidR="0034543E" w:rsidRPr="007F0274" w14:paraId="43E0FD0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AFB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F66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3E49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35D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18D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23D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C5B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158</w:t>
            </w:r>
          </w:p>
        </w:tc>
      </w:tr>
      <w:tr w:rsidR="0034543E" w:rsidRPr="007F0274" w14:paraId="3D2F85FF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CF3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3AC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E18B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6CC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317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2D5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782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159</w:t>
            </w:r>
          </w:p>
        </w:tc>
      </w:tr>
      <w:tr w:rsidR="0034543E" w:rsidRPr="007F0274" w14:paraId="2B43A06F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52B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107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AB34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BB0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3D9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4E6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CEC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159</w:t>
            </w:r>
          </w:p>
        </w:tc>
      </w:tr>
      <w:tr w:rsidR="0034543E" w:rsidRPr="007F0274" w14:paraId="3F14F50D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95D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53C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6D09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C76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07F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6BB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5B8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161</w:t>
            </w:r>
          </w:p>
        </w:tc>
      </w:tr>
      <w:tr w:rsidR="0034543E" w:rsidRPr="007F0274" w14:paraId="5402D548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D79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0DA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B04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BAA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AC9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72A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003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 w:rsidRPr="007F0274">
              <w:rPr>
                <w:color w:val="000000"/>
              </w:rPr>
              <w:t>1</w:t>
            </w:r>
          </w:p>
        </w:tc>
      </w:tr>
      <w:tr w:rsidR="0034543E" w:rsidRPr="007F0274" w14:paraId="658B5750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17E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DBB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F889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7FC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DCB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1F6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2C4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163</w:t>
            </w:r>
          </w:p>
        </w:tc>
      </w:tr>
      <w:tr w:rsidR="0034543E" w:rsidRPr="007F0274" w14:paraId="4A81D40D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88C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352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AEE6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7AF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D4D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C25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C6E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164</w:t>
            </w:r>
          </w:p>
        </w:tc>
      </w:tr>
      <w:tr w:rsidR="0034543E" w:rsidRPr="007F0274" w14:paraId="34490CB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D6C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8B4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F2F0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AF1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C1C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CBC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8A7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165</w:t>
            </w:r>
          </w:p>
        </w:tc>
      </w:tr>
      <w:tr w:rsidR="0034543E" w:rsidRPr="007F0274" w14:paraId="467CC0CF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B05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A36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475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51B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A34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FE2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5DA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166</w:t>
            </w:r>
          </w:p>
        </w:tc>
      </w:tr>
      <w:tr w:rsidR="0034543E" w:rsidRPr="007F0274" w14:paraId="408F5302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A9A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41F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8A32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A39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A26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65B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30F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166</w:t>
            </w:r>
          </w:p>
        </w:tc>
      </w:tr>
      <w:tr w:rsidR="0034543E" w:rsidRPr="007F0274" w14:paraId="0F13D517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5C2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0C2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2968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1EF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060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372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894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166</w:t>
            </w:r>
          </w:p>
        </w:tc>
      </w:tr>
      <w:tr w:rsidR="0034543E" w:rsidRPr="007F0274" w14:paraId="27CAFFE2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8F9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BBE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1052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ED7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83C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C83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151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167</w:t>
            </w:r>
          </w:p>
        </w:tc>
      </w:tr>
      <w:tr w:rsidR="0034543E" w:rsidRPr="007F0274" w14:paraId="05EF94A3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4EC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F62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DECF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897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3AA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BCB4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20C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168</w:t>
            </w:r>
          </w:p>
        </w:tc>
      </w:tr>
      <w:tr w:rsidR="0034543E" w:rsidRPr="007F0274" w14:paraId="7974267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E2B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6F5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07B0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D5D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3A8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271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639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168</w:t>
            </w:r>
          </w:p>
        </w:tc>
      </w:tr>
      <w:tr w:rsidR="0034543E" w:rsidRPr="007F0274" w14:paraId="33927E98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B34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55E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A5D4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0E2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E4E2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81EE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678B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172</w:t>
            </w:r>
          </w:p>
        </w:tc>
      </w:tr>
      <w:tr w:rsidR="0034543E" w:rsidRPr="007F0274" w14:paraId="2DF1E1FF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4CD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696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C4E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54FE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807F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5A87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C464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172</w:t>
            </w:r>
          </w:p>
        </w:tc>
      </w:tr>
      <w:tr w:rsidR="0034543E" w:rsidRPr="007F0274" w14:paraId="56E8C97D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CE6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117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EA5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516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3DB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E9D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3B0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172</w:t>
            </w:r>
          </w:p>
        </w:tc>
      </w:tr>
      <w:tr w:rsidR="0034543E" w:rsidRPr="007F0274" w14:paraId="56663E83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B3B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AEF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8BF3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C3C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066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9E7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4D0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172</w:t>
            </w:r>
          </w:p>
        </w:tc>
      </w:tr>
      <w:tr w:rsidR="0034543E" w:rsidRPr="007F0274" w14:paraId="453470DC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F9F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379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852C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DE7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9A9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ED3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7CB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172</w:t>
            </w:r>
          </w:p>
        </w:tc>
      </w:tr>
      <w:tr w:rsidR="0034543E" w:rsidRPr="007F0274" w14:paraId="22A1B455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8A9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184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3514" w14:textId="77777777" w:rsidR="0034543E" w:rsidRPr="007F0274" w:rsidRDefault="0034543E" w:rsidP="00B258EF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B258EF" w:rsidRPr="007F0274" w:rsidDel="00B258EF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145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F97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217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B68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172</w:t>
            </w:r>
          </w:p>
        </w:tc>
      </w:tr>
      <w:tr w:rsidR="0034543E" w:rsidRPr="007F0274" w14:paraId="27477114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FD43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CB8F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1A38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BD8F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F9B4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3E70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3C0C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172</w:t>
            </w:r>
          </w:p>
        </w:tc>
      </w:tr>
      <w:tr w:rsidR="0034543E" w:rsidRPr="007F0274" w14:paraId="31F697C7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DD7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DA5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95B8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AAA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B25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D1B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CA4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34543E" w:rsidRPr="007F0274" w14:paraId="404F4131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778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0FE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B75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451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52B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AAF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BA7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173</w:t>
            </w:r>
          </w:p>
        </w:tc>
      </w:tr>
      <w:tr w:rsidR="0034543E" w:rsidRPr="007F0274" w14:paraId="6C104087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BAD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5D6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AC81" w14:textId="6E01FD8E" w:rsidR="0034543E" w:rsidRPr="007F0274" w:rsidRDefault="00C7176B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06, </w:t>
            </w:r>
            <w:r w:rsidR="0034543E"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AF5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C50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1D6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9DB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173</w:t>
            </w:r>
          </w:p>
        </w:tc>
      </w:tr>
      <w:tr w:rsidR="0034543E" w:rsidRPr="007F0274" w14:paraId="229CE4A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61D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7D6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9B68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A73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D3C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8CD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847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173</w:t>
            </w:r>
          </w:p>
        </w:tc>
      </w:tr>
      <w:tr w:rsidR="0034543E" w:rsidRPr="007F0274" w14:paraId="41F29676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DA3D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2D3D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567B9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06,</w:t>
            </w:r>
            <w:r w:rsidR="008A5C01" w:rsidDel="008A5C0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8F9C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30B6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94C8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9B64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34543E" w:rsidRPr="007F0274" w14:paraId="43376542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107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CE9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37C6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7F7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F96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106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540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173</w:t>
            </w:r>
          </w:p>
        </w:tc>
      </w:tr>
      <w:tr w:rsidR="0034543E" w:rsidRPr="007F0274" w14:paraId="7F269E65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717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250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FB07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01D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E40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BB5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719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173</w:t>
            </w:r>
          </w:p>
        </w:tc>
      </w:tr>
      <w:tr w:rsidR="0034543E" w:rsidRPr="007F0274" w14:paraId="32201051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7822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8D69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CBF64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707B7" w14:textId="77777777" w:rsidR="0034543E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CDA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145C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FA3E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173</w:t>
            </w:r>
          </w:p>
        </w:tc>
      </w:tr>
      <w:tr w:rsidR="0034543E" w:rsidRPr="007F0274" w14:paraId="48E8D34C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B1C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8AD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1D63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638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7ED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E23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24F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173</w:t>
            </w:r>
          </w:p>
        </w:tc>
      </w:tr>
      <w:tr w:rsidR="0034543E" w:rsidRPr="007F0274" w14:paraId="0ED74ADF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F3F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E6A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7188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01,</w:t>
            </w: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63D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3B0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E0F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917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173</w:t>
            </w:r>
          </w:p>
        </w:tc>
      </w:tr>
      <w:tr w:rsidR="0034543E" w:rsidRPr="007F0274" w14:paraId="1D4CA96D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F40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628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8E2B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E46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587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D24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0AD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173</w:t>
            </w:r>
          </w:p>
        </w:tc>
      </w:tr>
      <w:tr w:rsidR="0034543E" w:rsidRPr="007F0274" w14:paraId="50075850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889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32C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6E15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21D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81C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9F3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A8D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174</w:t>
            </w:r>
          </w:p>
        </w:tc>
      </w:tr>
      <w:tr w:rsidR="0034543E" w:rsidRPr="007F0274" w14:paraId="18C96099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E51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1F5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FAE2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7A2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2F8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812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1A8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174</w:t>
            </w:r>
          </w:p>
        </w:tc>
      </w:tr>
      <w:tr w:rsidR="00A47861" w:rsidRPr="00A47861" w14:paraId="5FC27417" w14:textId="77777777" w:rsidTr="00A478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C2AE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616F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9919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06, 08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0949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F327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CEC9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CC47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176</w:t>
            </w:r>
          </w:p>
        </w:tc>
      </w:tr>
      <w:tr w:rsidR="00A47861" w:rsidRPr="00A47861" w14:paraId="1AA7A3DE" w14:textId="77777777" w:rsidTr="00A478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8E51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8BD9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D62F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06, 08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6E16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37DB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A726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276F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176</w:t>
            </w:r>
          </w:p>
        </w:tc>
      </w:tr>
      <w:tr w:rsidR="00A47861" w:rsidRPr="00A47861" w14:paraId="2A28E51F" w14:textId="77777777" w:rsidTr="00A478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4D9F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9BAA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8681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06, 08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A9C1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0F02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748E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213D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176</w:t>
            </w:r>
          </w:p>
        </w:tc>
      </w:tr>
      <w:tr w:rsidR="00A47861" w:rsidRPr="00A47861" w14:paraId="470E851B" w14:textId="77777777" w:rsidTr="00A478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A66E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D7CD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A778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06, 08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71D2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6D36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AE59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5E61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176</w:t>
            </w:r>
          </w:p>
        </w:tc>
      </w:tr>
      <w:tr w:rsidR="00A47861" w:rsidRPr="00A47861" w14:paraId="6A9046B7" w14:textId="77777777" w:rsidTr="00A478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3CCB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0560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EE3E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06, 08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AD79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B27B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E304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CB1F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176</w:t>
            </w:r>
          </w:p>
        </w:tc>
      </w:tr>
      <w:tr w:rsidR="00A47861" w:rsidRPr="00A47861" w14:paraId="5C859DEE" w14:textId="77777777" w:rsidTr="00A4786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CE3F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12B6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C96C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06, 08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375B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9977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4A4B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CD7A" w14:textId="77777777" w:rsidR="00A47861" w:rsidRPr="00A47861" w:rsidRDefault="00A47861" w:rsidP="00A47861">
            <w:pPr>
              <w:jc w:val="center"/>
              <w:rPr>
                <w:color w:val="000000"/>
              </w:rPr>
            </w:pPr>
            <w:r w:rsidRPr="00A47861">
              <w:rPr>
                <w:color w:val="000000"/>
              </w:rPr>
              <w:t>176</w:t>
            </w:r>
          </w:p>
        </w:tc>
      </w:tr>
      <w:tr w:rsidR="0034543E" w:rsidRPr="007F0274" w14:paraId="799A0322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7FD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F03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566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812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644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9B1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89C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176</w:t>
            </w:r>
          </w:p>
        </w:tc>
      </w:tr>
      <w:tr w:rsidR="0034543E" w:rsidRPr="007F0274" w14:paraId="0AB40B2C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34E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5A2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6FC5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BE19" w14:textId="77777777" w:rsidR="0034543E" w:rsidRPr="007F0274" w:rsidRDefault="003B61DE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7D4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EF7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D74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182</w:t>
            </w:r>
          </w:p>
        </w:tc>
      </w:tr>
      <w:tr w:rsidR="0034543E" w:rsidRPr="007F0274" w14:paraId="0B9AB003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44B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0C7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47F1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C04B" w14:textId="77777777" w:rsidR="0034543E" w:rsidRPr="007F0274" w:rsidRDefault="003B61DE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CB9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6C7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61E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185</w:t>
            </w:r>
          </w:p>
        </w:tc>
      </w:tr>
      <w:tr w:rsidR="0034543E" w:rsidRPr="007F0274" w14:paraId="414DE16B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0A3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3FB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11C2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42FA" w14:textId="77777777" w:rsidR="0034543E" w:rsidRPr="007F0274" w:rsidRDefault="005F4E6E" w:rsidP="005F4E6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95</w:t>
            </w:r>
            <w:r w:rsidR="003B61DE">
              <w:rPr>
                <w:color w:val="000000"/>
              </w:rPr>
              <w:t>-197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4DC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C1A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4FF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186</w:t>
            </w:r>
          </w:p>
        </w:tc>
      </w:tr>
      <w:tr w:rsidR="0034543E" w:rsidRPr="007F0274" w14:paraId="121C701B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972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298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293D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D30B" w14:textId="77777777" w:rsidR="0034543E" w:rsidRPr="007F0274" w:rsidRDefault="003B61DE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043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AD2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EF6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187</w:t>
            </w:r>
          </w:p>
        </w:tc>
      </w:tr>
      <w:tr w:rsidR="0034543E" w:rsidRPr="007F0274" w14:paraId="5F2B521B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70E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525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EBC8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01,</w:t>
            </w: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547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0A9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174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8D8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189</w:t>
            </w:r>
          </w:p>
        </w:tc>
      </w:tr>
      <w:tr w:rsidR="0034543E" w:rsidRPr="007F0274" w14:paraId="6F37F76A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C7A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1B9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6139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9AB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B54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1BB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40E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189</w:t>
            </w:r>
          </w:p>
        </w:tc>
      </w:tr>
      <w:tr w:rsidR="0034543E" w:rsidRPr="007F0274" w14:paraId="4BC4828F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8B2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40F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09C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37C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F6F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A51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6BA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189</w:t>
            </w:r>
          </w:p>
        </w:tc>
      </w:tr>
      <w:tr w:rsidR="0034543E" w:rsidRPr="007F0274" w14:paraId="3232D85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92F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367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4F70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52F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321D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4E9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B85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189</w:t>
            </w:r>
          </w:p>
        </w:tc>
      </w:tr>
      <w:tr w:rsidR="0034543E" w:rsidRPr="007F0274" w14:paraId="02CF5516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642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8D2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E318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F13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176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B20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781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189</w:t>
            </w:r>
          </w:p>
        </w:tc>
      </w:tr>
      <w:tr w:rsidR="0034543E" w:rsidRPr="007F0274" w14:paraId="6BE8FF55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DAD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96F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744C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5708" w14:textId="77777777" w:rsidR="0034543E" w:rsidRPr="007F0274" w:rsidRDefault="0034543E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C7E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B4A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3CA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189</w:t>
            </w:r>
          </w:p>
        </w:tc>
      </w:tr>
      <w:tr w:rsidR="003B61DE" w:rsidRPr="007F0274" w14:paraId="57BD6C2A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4016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6E86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DF0C" w14:textId="77777777" w:rsidR="003B61DE" w:rsidRPr="007F0274" w:rsidRDefault="003B61DE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BD6F" w14:textId="77777777" w:rsidR="003B61DE" w:rsidRPr="007F0274" w:rsidRDefault="003B61DE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F85C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9B44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623D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189</w:t>
            </w:r>
          </w:p>
        </w:tc>
      </w:tr>
      <w:tr w:rsidR="003B61DE" w:rsidRPr="007F0274" w14:paraId="403E3CC5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7555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EAD7" w14:textId="77777777" w:rsidR="003B61DE" w:rsidRPr="007F0274" w:rsidRDefault="003B61DE" w:rsidP="003B6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ECFB" w14:textId="77777777" w:rsidR="003B61DE" w:rsidRPr="007F0274" w:rsidRDefault="003B61D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3FD5" w14:textId="77777777" w:rsidR="003B61DE" w:rsidRPr="007F0274" w:rsidRDefault="003B61DE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96-198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C8BD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C5E2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7D65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189</w:t>
            </w:r>
          </w:p>
        </w:tc>
      </w:tr>
      <w:tr w:rsidR="0034543E" w:rsidRPr="007F0274" w14:paraId="79D30CEF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2A6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A82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08F3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41F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A6C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1E8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036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189</w:t>
            </w:r>
          </w:p>
        </w:tc>
      </w:tr>
      <w:tr w:rsidR="003B61DE" w:rsidRPr="007F0274" w14:paraId="4CC23BD3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2589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C439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952C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AA5A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11B8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7D36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5163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191</w:t>
            </w:r>
          </w:p>
        </w:tc>
      </w:tr>
      <w:tr w:rsidR="0034543E" w:rsidRPr="007F0274" w14:paraId="119F48F8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E70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5F3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D976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4FD8" w14:textId="77777777" w:rsidR="0034543E" w:rsidRPr="007F0274" w:rsidRDefault="00F4395A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  <w:r w:rsidR="003B61DE">
              <w:rPr>
                <w:color w:val="000000"/>
              </w:rPr>
              <w:t>6-198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F25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3B4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629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191</w:t>
            </w:r>
          </w:p>
        </w:tc>
      </w:tr>
      <w:tr w:rsidR="0034543E" w:rsidRPr="007F0274" w14:paraId="12634414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01F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89E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DBC2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5DB9" w14:textId="77777777" w:rsidR="0034543E" w:rsidRPr="007F0274" w:rsidRDefault="00F4395A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372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C9A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2C1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</w:t>
            </w:r>
            <w:r>
              <w:rPr>
                <w:color w:val="000000"/>
              </w:rPr>
              <w:t>2</w:t>
            </w:r>
          </w:p>
        </w:tc>
      </w:tr>
      <w:tr w:rsidR="0034543E" w:rsidRPr="007F0274" w14:paraId="1D187DE0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5EF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2662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5796C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01838" w14:textId="77777777" w:rsidR="0034543E" w:rsidRPr="007F0274" w:rsidRDefault="00F4395A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E237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26CB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1409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</w:t>
            </w:r>
            <w:r>
              <w:rPr>
                <w:color w:val="000000"/>
              </w:rPr>
              <w:t>3</w:t>
            </w:r>
          </w:p>
        </w:tc>
      </w:tr>
      <w:tr w:rsidR="0034543E" w:rsidRPr="007F0274" w14:paraId="13E203E2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1C39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F05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9F355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8CBA8" w14:textId="77777777" w:rsidR="0034543E" w:rsidRPr="007F0274" w:rsidRDefault="00F4395A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9ECA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9CAC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4AF3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</w:t>
            </w:r>
            <w:r>
              <w:rPr>
                <w:color w:val="000000"/>
              </w:rPr>
              <w:t>4</w:t>
            </w:r>
          </w:p>
        </w:tc>
      </w:tr>
      <w:tr w:rsidR="003B61DE" w:rsidRPr="007F0274" w14:paraId="783B6CEE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BAC19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6215D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A9DF0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9E005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405DF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FEA0" w14:textId="77777777" w:rsidR="003B61DE" w:rsidRPr="007F0274" w:rsidRDefault="003B61DE" w:rsidP="002E0D0C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205F6" w14:textId="77777777" w:rsidR="003B61DE" w:rsidRPr="007F0274" w:rsidRDefault="003B61DE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</w:t>
            </w:r>
            <w:r>
              <w:rPr>
                <w:color w:val="000000"/>
              </w:rPr>
              <w:t>5</w:t>
            </w:r>
          </w:p>
        </w:tc>
      </w:tr>
      <w:tr w:rsidR="0034543E" w:rsidRPr="007F0274" w14:paraId="5DE7FEA8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EDA0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E0F7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30292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66E6F" w14:textId="77777777" w:rsidR="0034543E" w:rsidRPr="007F0274" w:rsidRDefault="00F4395A" w:rsidP="003B61D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  <w:r w:rsidR="003B61DE">
              <w:rPr>
                <w:color w:val="000000"/>
              </w:rPr>
              <w:t>6-198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77889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7DBF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D5A9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195</w:t>
            </w:r>
          </w:p>
        </w:tc>
      </w:tr>
      <w:tr w:rsidR="0034543E" w:rsidRPr="007F0274" w14:paraId="3481A553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63A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B15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49BA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3198" w14:textId="77777777" w:rsidR="0034543E" w:rsidRPr="007F0274" w:rsidRDefault="00F4395A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89EF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570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E8F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</w:t>
            </w:r>
            <w:r>
              <w:rPr>
                <w:color w:val="000000"/>
              </w:rPr>
              <w:t>6</w:t>
            </w:r>
          </w:p>
        </w:tc>
      </w:tr>
      <w:tr w:rsidR="0034543E" w:rsidRPr="007F0274" w14:paraId="7C3B985A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273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161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3152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DCC6" w14:textId="77777777" w:rsidR="0034543E" w:rsidRPr="007F0274" w:rsidRDefault="00F4395A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646E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BB4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B10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</w:t>
            </w:r>
            <w:r>
              <w:rPr>
                <w:color w:val="000000"/>
              </w:rPr>
              <w:t>7</w:t>
            </w:r>
          </w:p>
        </w:tc>
      </w:tr>
      <w:tr w:rsidR="0034543E" w:rsidRPr="007F0274" w14:paraId="07281D4A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B3DA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6F1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78DD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7B24" w14:textId="77777777" w:rsidR="0034543E" w:rsidRPr="007F0274" w:rsidRDefault="00F4395A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118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84C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1332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</w:t>
            </w:r>
            <w:r>
              <w:rPr>
                <w:color w:val="000000"/>
              </w:rPr>
              <w:t>8</w:t>
            </w:r>
          </w:p>
        </w:tc>
      </w:tr>
      <w:tr w:rsidR="0034543E" w:rsidRPr="007F0274" w14:paraId="16904B08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553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9ED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4361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917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690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39D7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B01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199</w:t>
            </w:r>
          </w:p>
        </w:tc>
      </w:tr>
      <w:tr w:rsidR="0034543E" w:rsidRPr="007F0274" w14:paraId="2812DC0B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423B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A07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80B9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249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26D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0794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B42C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199</w:t>
            </w:r>
          </w:p>
        </w:tc>
      </w:tr>
      <w:tr w:rsidR="0034543E" w:rsidRPr="007F0274" w14:paraId="3E0D313C" w14:textId="77777777" w:rsidTr="003B61D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6696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8B78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418E" w14:textId="77777777" w:rsidR="0034543E" w:rsidRPr="007F0274" w:rsidRDefault="0034543E" w:rsidP="008A5C01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06,</w:t>
            </w:r>
            <w:r w:rsidR="008A5C01" w:rsidRPr="007F0274" w:rsidDel="008A5C01">
              <w:rPr>
                <w:color w:val="000000"/>
              </w:rPr>
              <w:t xml:space="preserve"> </w:t>
            </w:r>
            <w:r w:rsidRPr="007F0274">
              <w:rPr>
                <w:color w:val="000000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9895" w14:textId="77777777" w:rsidR="0034543E" w:rsidRPr="007F0274" w:rsidRDefault="00F4395A" w:rsidP="00345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8E95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A6C0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40110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C533" w14:textId="77777777" w:rsidR="0034543E" w:rsidRPr="007F0274" w:rsidRDefault="0034543E" w:rsidP="0034543E">
            <w:pPr>
              <w:jc w:val="center"/>
              <w:rPr>
                <w:color w:val="000000"/>
              </w:rPr>
            </w:pPr>
            <w:r w:rsidRPr="007F0274">
              <w:rPr>
                <w:color w:val="000000"/>
              </w:rPr>
              <w:t>19</w:t>
            </w:r>
            <w:r>
              <w:rPr>
                <w:color w:val="000000"/>
              </w:rPr>
              <w:t>9</w:t>
            </w:r>
          </w:p>
        </w:tc>
      </w:tr>
    </w:tbl>
    <w:p w14:paraId="1B26A071" w14:textId="77777777" w:rsidR="002C04E4" w:rsidRPr="00207249" w:rsidRDefault="002C04E4" w:rsidP="002C04E4">
      <w:pPr>
        <w:ind w:left="-567"/>
      </w:pPr>
    </w:p>
    <w:p w14:paraId="33E5DA21" w14:textId="77777777" w:rsidR="0093135A" w:rsidRPr="00DE78DF" w:rsidRDefault="00022B22" w:rsidP="002C04E4">
      <w:pPr>
        <w:ind w:left="-567"/>
      </w:pPr>
      <w:r>
        <w:rPr>
          <w:sz w:val="16"/>
          <w:szCs w:val="16"/>
        </w:rPr>
        <w:t>Отражение КОСГУ 136 в ф. 0503110 требуют пояснений</w:t>
      </w:r>
    </w:p>
    <w:p w14:paraId="13EDFDFB" w14:textId="77777777" w:rsidR="00C33C76" w:rsidRPr="00C33C76" w:rsidRDefault="00C33C76" w:rsidP="00C33C76">
      <w:pPr>
        <w:suppressAutoHyphens/>
        <w:autoSpaceDE w:val="0"/>
        <w:ind w:left="720"/>
        <w:rPr>
          <w:sz w:val="18"/>
          <w:szCs w:val="18"/>
          <w:lang w:eastAsia="ar-SA"/>
        </w:rPr>
      </w:pPr>
    </w:p>
    <w:p w14:paraId="2C353F6E" w14:textId="77777777" w:rsidR="00C33C76" w:rsidRDefault="00C33C76" w:rsidP="002C04E4">
      <w:pPr>
        <w:ind w:left="-567"/>
      </w:pPr>
    </w:p>
    <w:p w14:paraId="11CF301D" w14:textId="77777777" w:rsidR="00C33C76" w:rsidRDefault="00C33C76" w:rsidP="002C04E4">
      <w:pPr>
        <w:ind w:left="-567"/>
      </w:pPr>
    </w:p>
    <w:p w14:paraId="54757125" w14:textId="77777777" w:rsidR="0073617A" w:rsidRDefault="0073617A" w:rsidP="00B234EC">
      <w:pPr>
        <w:ind w:left="-567"/>
      </w:pPr>
      <w:r w:rsidRPr="00B234EC">
        <w:t xml:space="preserve">Контроль допустимости значений отраженных показателей </w:t>
      </w:r>
      <w:r w:rsidR="002C04E4">
        <w:t>для</w:t>
      </w:r>
      <w:r w:rsidRPr="00B234EC">
        <w:t xml:space="preserve"> Отчета ф.0503110</w:t>
      </w:r>
      <w:bookmarkEnd w:id="10"/>
      <w:r w:rsidR="002C04E4">
        <w:t xml:space="preserve"> в части КБК расходов</w:t>
      </w:r>
    </w:p>
    <w:p w14:paraId="38828384" w14:textId="77777777" w:rsidR="00A26318" w:rsidRDefault="00A26318" w:rsidP="00A26318">
      <w:pPr>
        <w:ind w:left="-567"/>
      </w:pPr>
      <w:r>
        <w:t xml:space="preserve">Отражение КВР 804, 805 по счетам 140120241, 140120281 во всех разрезах </w:t>
      </w:r>
    </w:p>
    <w:p w14:paraId="01FC2816" w14:textId="77777777" w:rsidR="00A26318" w:rsidRPr="00B234EC" w:rsidRDefault="00A26318" w:rsidP="00A26318">
      <w:pPr>
        <w:ind w:left="-567"/>
      </w:pPr>
      <w:r>
        <w:t>ф. 0503110 недопустимо</w:t>
      </w:r>
    </w:p>
    <w:p w14:paraId="419A9242" w14:textId="77777777" w:rsidR="0073617A" w:rsidRPr="00B234EC" w:rsidRDefault="0073617A" w:rsidP="00516CD3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108"/>
        <w:gridCol w:w="1984"/>
        <w:gridCol w:w="709"/>
        <w:gridCol w:w="1418"/>
        <w:gridCol w:w="850"/>
        <w:gridCol w:w="2410"/>
        <w:gridCol w:w="850"/>
      </w:tblGrid>
      <w:tr w:rsidR="00E77BEB" w:rsidRPr="00B234EC" w14:paraId="57DACCDC" w14:textId="77777777" w:rsidTr="00E70FD9">
        <w:trPr>
          <w:trHeight w:val="209"/>
          <w:tblHeader/>
        </w:trPr>
        <w:tc>
          <w:tcPr>
            <w:tcW w:w="877" w:type="dxa"/>
            <w:shd w:val="clear" w:color="auto" w:fill="auto"/>
            <w:vAlign w:val="bottom"/>
          </w:tcPr>
          <w:p w14:paraId="61E9C5A5" w14:textId="77777777" w:rsidR="002B00AC" w:rsidRPr="00B234EC" w:rsidRDefault="002B00AC" w:rsidP="00516CD3">
            <w:pPr>
              <w:jc w:val="center"/>
              <w:rPr>
                <w:b/>
                <w:bCs/>
                <w:sz w:val="16"/>
                <w:szCs w:val="16"/>
              </w:rPr>
            </w:pPr>
            <w:r w:rsidRPr="00B234EC">
              <w:rPr>
                <w:b/>
                <w:bCs/>
                <w:sz w:val="16"/>
                <w:szCs w:val="16"/>
              </w:rPr>
              <w:lastRenderedPageBreak/>
              <w:t>ФКР</w:t>
            </w:r>
          </w:p>
        </w:tc>
        <w:tc>
          <w:tcPr>
            <w:tcW w:w="1108" w:type="dxa"/>
            <w:shd w:val="clear" w:color="auto" w:fill="auto"/>
            <w:vAlign w:val="bottom"/>
          </w:tcPr>
          <w:p w14:paraId="60502959" w14:textId="77777777" w:rsidR="002B00AC" w:rsidRPr="00B234EC" w:rsidRDefault="002B00AC" w:rsidP="00516CD3">
            <w:pPr>
              <w:jc w:val="center"/>
              <w:rPr>
                <w:b/>
                <w:bCs/>
                <w:sz w:val="16"/>
                <w:szCs w:val="16"/>
              </w:rPr>
            </w:pPr>
            <w:r w:rsidRPr="00B234EC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4F3670" w14:textId="77777777" w:rsidR="002B00AC" w:rsidRPr="00B234EC" w:rsidRDefault="002B00AC" w:rsidP="00516CD3">
            <w:pPr>
              <w:jc w:val="center"/>
              <w:rPr>
                <w:b/>
                <w:bCs/>
                <w:sz w:val="16"/>
                <w:szCs w:val="16"/>
              </w:rPr>
            </w:pPr>
            <w:r w:rsidRPr="00B234EC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8513C" w14:textId="77777777" w:rsidR="002B00AC" w:rsidRPr="00B234EC" w:rsidRDefault="002B00AC" w:rsidP="00516CD3">
            <w:pPr>
              <w:jc w:val="center"/>
              <w:rPr>
                <w:b/>
                <w:bCs/>
                <w:sz w:val="16"/>
                <w:szCs w:val="16"/>
              </w:rPr>
            </w:pPr>
            <w:r w:rsidRPr="00B234EC">
              <w:rPr>
                <w:b/>
                <w:bCs/>
                <w:sz w:val="16"/>
                <w:szCs w:val="16"/>
              </w:rPr>
              <w:t>КВД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815006" w14:textId="77777777" w:rsidR="002B00AC" w:rsidRPr="00B234EC" w:rsidRDefault="002B00AC" w:rsidP="00516CD3">
            <w:pPr>
              <w:jc w:val="center"/>
              <w:rPr>
                <w:b/>
                <w:bCs/>
                <w:sz w:val="16"/>
                <w:szCs w:val="16"/>
              </w:rPr>
            </w:pPr>
            <w:r w:rsidRPr="00B234EC">
              <w:rPr>
                <w:b/>
                <w:bCs/>
                <w:sz w:val="16"/>
                <w:szCs w:val="16"/>
              </w:rPr>
              <w:t>АСКСБУ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E7DF3A" w14:textId="77777777" w:rsidR="002B00AC" w:rsidRPr="00B234EC" w:rsidRDefault="002B00AC" w:rsidP="00516CD3">
            <w:pPr>
              <w:jc w:val="center"/>
              <w:rPr>
                <w:b/>
                <w:bCs/>
                <w:sz w:val="16"/>
                <w:szCs w:val="16"/>
              </w:rPr>
            </w:pPr>
            <w:r w:rsidRPr="00B234EC">
              <w:rPr>
                <w:b/>
                <w:bCs/>
                <w:sz w:val="16"/>
                <w:szCs w:val="16"/>
              </w:rPr>
              <w:t>КОСГУ</w:t>
            </w:r>
          </w:p>
        </w:tc>
        <w:tc>
          <w:tcPr>
            <w:tcW w:w="2410" w:type="dxa"/>
          </w:tcPr>
          <w:p w14:paraId="476BA73C" w14:textId="77777777" w:rsidR="002B00AC" w:rsidRPr="00B234EC" w:rsidRDefault="002B00AC" w:rsidP="00516CD3">
            <w:pPr>
              <w:jc w:val="center"/>
              <w:rPr>
                <w:b/>
                <w:bCs/>
                <w:sz w:val="16"/>
                <w:szCs w:val="16"/>
              </w:rPr>
            </w:pPr>
            <w:r w:rsidRPr="00B234EC">
              <w:rPr>
                <w:b/>
                <w:bCs/>
                <w:sz w:val="16"/>
                <w:szCs w:val="16"/>
              </w:rPr>
              <w:t>Комментарий</w:t>
            </w:r>
          </w:p>
        </w:tc>
        <w:tc>
          <w:tcPr>
            <w:tcW w:w="850" w:type="dxa"/>
          </w:tcPr>
          <w:p w14:paraId="07FB899C" w14:textId="77777777" w:rsidR="002B00AC" w:rsidRPr="00B234EC" w:rsidRDefault="003919DA" w:rsidP="00516CD3">
            <w:pPr>
              <w:jc w:val="center"/>
              <w:rPr>
                <w:b/>
                <w:bCs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E77BEB" w:rsidRPr="006300AD" w14:paraId="76B6F152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7FF1EDAF" w14:textId="77777777" w:rsidR="002B00AC" w:rsidRPr="006300AD" w:rsidRDefault="002B00AC" w:rsidP="00516CD3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7F3843A3" w14:textId="77777777" w:rsidR="002B00AC" w:rsidRPr="006300AD" w:rsidRDefault="00CB37C6" w:rsidP="003B7FFD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C87C82A" w14:textId="77777777" w:rsidR="002B00AC" w:rsidRPr="006300AD" w:rsidRDefault="002B00AC" w:rsidP="00516CD3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=141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6C826" w14:textId="77777777" w:rsidR="002B00AC" w:rsidRPr="006300AD" w:rsidRDefault="002B00AC" w:rsidP="00516CD3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09524A" w14:textId="77777777" w:rsidR="002B00AC" w:rsidRPr="006300AD" w:rsidRDefault="002B00AC" w:rsidP="00E70FD9">
            <w:pPr>
              <w:ind w:right="118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A6BDB8" w14:textId="77777777" w:rsidR="002B00AC" w:rsidRPr="006300AD" w:rsidRDefault="002B00AC" w:rsidP="00516CD3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=211</w:t>
            </w:r>
          </w:p>
        </w:tc>
        <w:tc>
          <w:tcPr>
            <w:tcW w:w="2410" w:type="dxa"/>
          </w:tcPr>
          <w:p w14:paraId="34C917B5" w14:textId="77777777" w:rsidR="002B00AC" w:rsidRPr="006300AD" w:rsidRDefault="002B00AC" w:rsidP="00516CD3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219F48C2" w14:textId="77777777" w:rsidR="002B00AC" w:rsidRPr="006300AD" w:rsidRDefault="003919DA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3B7FFD" w:rsidRPr="006300AD" w14:paraId="5FE80322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6354D57E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488F229B" w14:textId="77777777" w:rsidR="003B7FFD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62F7A5D" w14:textId="77777777" w:rsidR="003B7FFD" w:rsidRPr="006300AD" w:rsidDel="007A5903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=142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60465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9382E4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112365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=212</w:t>
            </w:r>
          </w:p>
        </w:tc>
        <w:tc>
          <w:tcPr>
            <w:tcW w:w="2410" w:type="dxa"/>
          </w:tcPr>
          <w:p w14:paraId="1287A6DF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79196FEE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3B7FFD" w:rsidRPr="006300AD" w14:paraId="498489AA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62CD0AFD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6F2B6B5E" w14:textId="77777777" w:rsidR="003B7FFD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FC2DEB8" w14:textId="77777777" w:rsidR="003B7FFD" w:rsidRPr="006300AD" w:rsidDel="007A5903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=149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73680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229781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1B02E2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=213 </w:t>
            </w:r>
          </w:p>
        </w:tc>
        <w:tc>
          <w:tcPr>
            <w:tcW w:w="2410" w:type="dxa"/>
          </w:tcPr>
          <w:p w14:paraId="374A7BD5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3F7D6B27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213AF2" w:rsidRPr="006300AD" w14:paraId="41DF0F33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7CA21812" w14:textId="77777777" w:rsidR="00213AF2" w:rsidRPr="006300AD" w:rsidRDefault="00213AF2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71825828" w14:textId="77777777" w:rsidR="00213AF2" w:rsidRPr="00260931" w:rsidRDefault="00260931" w:rsidP="003919DA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07CECD8" w14:textId="77777777" w:rsidR="00213AF2" w:rsidRPr="00BC0E59" w:rsidRDefault="00213AF2" w:rsidP="00DD674F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=142</w:t>
            </w:r>
            <w:r w:rsidR="00BC0E59">
              <w:rPr>
                <w:sz w:val="16"/>
                <w:szCs w:val="16"/>
              </w:rPr>
              <w:t>,</w:t>
            </w:r>
            <w:r w:rsidR="00DD674F">
              <w:rPr>
                <w:sz w:val="16"/>
                <w:szCs w:val="16"/>
              </w:rPr>
              <w:t>244,</w:t>
            </w:r>
            <w:r w:rsidR="00BC0E59" w:rsidRPr="00BC0E59">
              <w:rPr>
                <w:sz w:val="16"/>
                <w:szCs w:val="16"/>
              </w:rPr>
              <w:t>000</w:t>
            </w:r>
            <w:r w:rsidR="00260931">
              <w:rPr>
                <w:rStyle w:val="af"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6ED1D" w14:textId="77777777" w:rsidR="00213AF2" w:rsidRPr="006300AD" w:rsidRDefault="00213AF2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1358CA" w14:textId="77777777" w:rsidR="00213AF2" w:rsidRPr="006300AD" w:rsidRDefault="00213AF2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41FC66" w14:textId="77777777" w:rsidR="00213AF2" w:rsidRPr="006300AD" w:rsidRDefault="00213AF2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=214 </w:t>
            </w:r>
          </w:p>
        </w:tc>
        <w:tc>
          <w:tcPr>
            <w:tcW w:w="2410" w:type="dxa"/>
          </w:tcPr>
          <w:p w14:paraId="6B7CA5AD" w14:textId="77777777" w:rsidR="00213AF2" w:rsidRPr="006300AD" w:rsidRDefault="00213AF2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27ECC8C6" w14:textId="77777777" w:rsidR="00213AF2" w:rsidRPr="006300AD" w:rsidRDefault="00213AF2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3B7FFD" w:rsidRPr="006300AD" w14:paraId="4B742DCA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2556E501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119C2A2A" w14:textId="77777777" w:rsidR="003B7FFD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F0A35B8" w14:textId="77777777" w:rsidR="003B7FFD" w:rsidRPr="006300AD" w:rsidDel="007A5903" w:rsidRDefault="003B7FFD" w:rsidP="003E09C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</w:t>
            </w:r>
            <w:r w:rsidR="002D0A3F">
              <w:rPr>
                <w:sz w:val="16"/>
                <w:szCs w:val="16"/>
              </w:rPr>
              <w:t xml:space="preserve">142, 149, </w:t>
            </w:r>
            <w:r w:rsidRPr="006300AD">
              <w:rPr>
                <w:sz w:val="16"/>
                <w:szCs w:val="16"/>
              </w:rPr>
              <w:t xml:space="preserve">242,244, </w:t>
            </w:r>
            <w:r w:rsidR="00C2589B">
              <w:rPr>
                <w:sz w:val="16"/>
                <w:szCs w:val="16"/>
              </w:rPr>
              <w:t>246,</w:t>
            </w:r>
            <w:r w:rsidRPr="006300AD">
              <w:rPr>
                <w:sz w:val="16"/>
                <w:szCs w:val="16"/>
              </w:rPr>
              <w:t xml:space="preserve"> 880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BB0FB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815E8D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155178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=221</w:t>
            </w:r>
          </w:p>
        </w:tc>
        <w:tc>
          <w:tcPr>
            <w:tcW w:w="2410" w:type="dxa"/>
          </w:tcPr>
          <w:p w14:paraId="6EE32103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1A7667AE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3B7FFD" w:rsidRPr="006300AD" w14:paraId="5145A5E5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430D8556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78C0FDBE" w14:textId="77777777" w:rsidR="003B7FFD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ED3697F" w14:textId="77777777" w:rsidR="003B7FFD" w:rsidRPr="006300AD" w:rsidRDefault="003B7FFD" w:rsidP="003E09C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</w:t>
            </w:r>
            <w:r w:rsidR="002D0A3F">
              <w:rPr>
                <w:sz w:val="16"/>
                <w:szCs w:val="16"/>
              </w:rPr>
              <w:t>142,149,</w:t>
            </w:r>
            <w:r w:rsidRPr="006300AD">
              <w:rPr>
                <w:sz w:val="16"/>
                <w:szCs w:val="16"/>
              </w:rPr>
              <w:t xml:space="preserve"> 243, 244, 880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2F033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459DCF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C3DA68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=222</w:t>
            </w:r>
          </w:p>
        </w:tc>
        <w:tc>
          <w:tcPr>
            <w:tcW w:w="2410" w:type="dxa"/>
          </w:tcPr>
          <w:p w14:paraId="2E9E70D8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0F5BD6A1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3B7FFD" w:rsidRPr="006300AD" w14:paraId="271578E6" w14:textId="77777777" w:rsidTr="006300AD">
        <w:trPr>
          <w:trHeight w:val="567"/>
        </w:trPr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FA2000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1AA89B9" w14:textId="77777777" w:rsidR="003B7FFD" w:rsidRPr="00260931" w:rsidRDefault="00260931" w:rsidP="003919DA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726370" w14:textId="77777777" w:rsidR="003B7FFD" w:rsidRPr="00260931" w:rsidDel="007A5903" w:rsidRDefault="003B7FFD" w:rsidP="003E09CE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6"/>
              </w:rPr>
              <w:t xml:space="preserve">=244, </w:t>
            </w:r>
            <w:r w:rsidR="00C2589B">
              <w:rPr>
                <w:sz w:val="16"/>
                <w:szCs w:val="16"/>
              </w:rPr>
              <w:t xml:space="preserve">247, </w:t>
            </w:r>
            <w:r w:rsidRPr="006300AD">
              <w:rPr>
                <w:sz w:val="16"/>
                <w:szCs w:val="16"/>
              </w:rPr>
              <w:t>880</w:t>
            </w:r>
            <w:r w:rsidR="008034B2">
              <w:rPr>
                <w:sz w:val="16"/>
                <w:szCs w:val="16"/>
              </w:rPr>
              <w:t>, 000</w:t>
            </w:r>
            <w:r w:rsidR="00260931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5D8260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5F69AD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65F2A8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=223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C1AE496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7EC001E4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260931" w:rsidRPr="006300AD" w14:paraId="7FAC0E58" w14:textId="77777777" w:rsidTr="006300AD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7DCBC6C6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0D95951D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E8644B0" w14:textId="6419C971" w:rsidR="00260931" w:rsidRPr="00260931" w:rsidRDefault="00260931" w:rsidP="003E09CE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6"/>
              </w:rPr>
              <w:t xml:space="preserve">=242, 244, </w:t>
            </w:r>
            <w:r>
              <w:rPr>
                <w:sz w:val="16"/>
                <w:szCs w:val="16"/>
              </w:rPr>
              <w:t xml:space="preserve">246, </w:t>
            </w:r>
            <w:ins w:id="11" w:author="Зайцев Павел Борисович" w:date="2025-12-18T12:25:00Z">
              <w:r w:rsidR="00AC2286">
                <w:rPr>
                  <w:sz w:val="16"/>
                  <w:szCs w:val="16"/>
                </w:rPr>
                <w:t xml:space="preserve">248, </w:t>
              </w:r>
            </w:ins>
            <w:r w:rsidRPr="006300AD">
              <w:rPr>
                <w:sz w:val="16"/>
                <w:szCs w:val="16"/>
              </w:rPr>
              <w:t>880, 000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5F4E5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90D0AE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A274BC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=224</w:t>
            </w:r>
          </w:p>
        </w:tc>
        <w:tc>
          <w:tcPr>
            <w:tcW w:w="2410" w:type="dxa"/>
            <w:shd w:val="clear" w:color="auto" w:fill="auto"/>
          </w:tcPr>
          <w:p w14:paraId="40651BC0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01E66B39" w14:textId="77777777" w:rsidR="00260931" w:rsidRPr="006300AD" w:rsidRDefault="00260931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EE65C8" w:rsidRPr="006300AD" w14:paraId="649D62CF" w14:textId="77777777" w:rsidTr="006300AD">
        <w:trPr>
          <w:trHeight w:val="567"/>
        </w:trPr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AF3F5C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1E5A82" w14:textId="77777777" w:rsidR="003B7FFD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382D58B" w14:textId="77777777" w:rsidR="003B7FFD" w:rsidRPr="006300AD" w:rsidRDefault="003B7FFD" w:rsidP="003E09C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</w:t>
            </w:r>
            <w:r w:rsidR="00477BBA">
              <w:rPr>
                <w:sz w:val="16"/>
                <w:szCs w:val="16"/>
              </w:rPr>
              <w:t xml:space="preserve">149, </w:t>
            </w:r>
            <w:r w:rsidRPr="006300AD">
              <w:rPr>
                <w:sz w:val="16"/>
                <w:szCs w:val="16"/>
              </w:rPr>
              <w:t xml:space="preserve">242, 243, 244, </w:t>
            </w:r>
            <w:r w:rsidR="00C2589B">
              <w:rPr>
                <w:sz w:val="16"/>
                <w:szCs w:val="16"/>
              </w:rPr>
              <w:t xml:space="preserve">246, </w:t>
            </w:r>
            <w:r w:rsidRPr="006300AD">
              <w:rPr>
                <w:sz w:val="16"/>
                <w:szCs w:val="16"/>
              </w:rPr>
              <w:t>880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46DE55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CC3C7F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3990E7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=225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B78D3AC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055D3A97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260931" w:rsidRPr="006300AD" w14:paraId="62F83BD1" w14:textId="77777777" w:rsidTr="006300AD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04E482A2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4D7435C0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E3EE9BA" w14:textId="77777777" w:rsidR="00260931" w:rsidRDefault="00260931" w:rsidP="00232BF4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= </w:t>
            </w:r>
            <w:r>
              <w:rPr>
                <w:sz w:val="16"/>
                <w:szCs w:val="16"/>
              </w:rPr>
              <w:t xml:space="preserve">142, </w:t>
            </w:r>
            <w:r w:rsidRPr="006300AD">
              <w:rPr>
                <w:sz w:val="16"/>
                <w:szCs w:val="16"/>
              </w:rPr>
              <w:t xml:space="preserve">149, 242, 243, 244, </w:t>
            </w:r>
            <w:r>
              <w:rPr>
                <w:sz w:val="16"/>
                <w:szCs w:val="16"/>
              </w:rPr>
              <w:t xml:space="preserve">246, </w:t>
            </w:r>
            <w:r w:rsidRPr="006300AD">
              <w:rPr>
                <w:sz w:val="16"/>
                <w:szCs w:val="16"/>
              </w:rPr>
              <w:t>323, 863, 880</w:t>
            </w:r>
            <w:r>
              <w:rPr>
                <w:sz w:val="16"/>
                <w:szCs w:val="16"/>
              </w:rPr>
              <w:t>,000</w:t>
            </w:r>
            <w:r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</w:rPr>
              <w:t>;</w:t>
            </w:r>
          </w:p>
          <w:p w14:paraId="4E9982C0" w14:textId="77777777" w:rsidR="00260931" w:rsidRPr="006300AD" w:rsidRDefault="00260931" w:rsidP="00232BF4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241 (в части амортизации приобретенных прав пользования РИД)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9D517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B0CF4A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0D0E25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=226</w:t>
            </w:r>
          </w:p>
        </w:tc>
        <w:tc>
          <w:tcPr>
            <w:tcW w:w="2410" w:type="dxa"/>
            <w:shd w:val="clear" w:color="auto" w:fill="auto"/>
          </w:tcPr>
          <w:p w14:paraId="68E4671F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1D550D9F" w14:textId="77777777" w:rsidR="00260931" w:rsidRPr="006300AD" w:rsidRDefault="00260931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251774" w:rsidRPr="006300AD" w14:paraId="2930CA6A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681B9D76" w14:textId="77777777" w:rsidR="00251774" w:rsidRPr="006300AD" w:rsidRDefault="00251774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06749E39" w14:textId="77777777" w:rsidR="00251774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2E6A8D4" w14:textId="3244C39D" w:rsidR="00251774" w:rsidRPr="006300AD" w:rsidRDefault="00251774" w:rsidP="003E09C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</w:t>
            </w:r>
            <w:r w:rsidR="003121D2">
              <w:rPr>
                <w:sz w:val="16"/>
                <w:szCs w:val="16"/>
              </w:rPr>
              <w:t>142,</w:t>
            </w:r>
            <w:r w:rsidRPr="006300AD">
              <w:rPr>
                <w:sz w:val="16"/>
                <w:szCs w:val="16"/>
              </w:rPr>
              <w:t>244</w:t>
            </w:r>
            <w:r w:rsidR="00FC07A7" w:rsidRPr="006300AD">
              <w:rPr>
                <w:sz w:val="16"/>
                <w:szCs w:val="16"/>
              </w:rPr>
              <w:t>,880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7A8BB" w14:textId="77777777" w:rsidR="00251774" w:rsidRPr="006300AD" w:rsidRDefault="00251774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40CDFF" w14:textId="77777777" w:rsidR="00251774" w:rsidRPr="006300AD" w:rsidRDefault="00251774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2B9517" w14:textId="77777777" w:rsidR="00251774" w:rsidRPr="006300AD" w:rsidRDefault="00251774" w:rsidP="00251774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=227</w:t>
            </w:r>
          </w:p>
        </w:tc>
        <w:tc>
          <w:tcPr>
            <w:tcW w:w="2410" w:type="dxa"/>
          </w:tcPr>
          <w:p w14:paraId="2B036AF3" w14:textId="77777777" w:rsidR="00251774" w:rsidRPr="006300AD" w:rsidRDefault="00251774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3D2AACB7" w14:textId="77777777" w:rsidR="00251774" w:rsidRPr="006300AD" w:rsidRDefault="00251774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260931" w:rsidRPr="00207249" w14:paraId="380E2A0F" w14:textId="77777777" w:rsidTr="00260931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4FD2077E" w14:textId="77777777" w:rsidR="00260931" w:rsidRPr="00207249" w:rsidRDefault="00260931" w:rsidP="00260931">
            <w:pPr>
              <w:rPr>
                <w:sz w:val="16"/>
                <w:szCs w:val="18"/>
              </w:rPr>
            </w:pPr>
            <w:r w:rsidRPr="00207249">
              <w:rPr>
                <w:sz w:val="16"/>
                <w:szCs w:val="18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47765573" w14:textId="77777777" w:rsidR="00260931" w:rsidRPr="00207249" w:rsidRDefault="00260931" w:rsidP="00260931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1B8ED1A" w14:textId="77777777" w:rsidR="00260931" w:rsidRPr="00260931" w:rsidRDefault="00260931" w:rsidP="003E09CE">
            <w:pPr>
              <w:rPr>
                <w:sz w:val="16"/>
                <w:szCs w:val="18"/>
                <w:vertAlign w:val="superscript"/>
              </w:rPr>
            </w:pPr>
            <w:r w:rsidRPr="00207249">
              <w:rPr>
                <w:sz w:val="16"/>
                <w:szCs w:val="18"/>
              </w:rPr>
              <w:t xml:space="preserve"> =244,880</w:t>
            </w:r>
            <w:r>
              <w:rPr>
                <w:sz w:val="16"/>
                <w:szCs w:val="18"/>
              </w:rPr>
              <w:t>,000</w:t>
            </w:r>
            <w:r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6CCD7E" w14:textId="77777777" w:rsidR="00260931" w:rsidRPr="00207249" w:rsidRDefault="00260931" w:rsidP="00FC07A7">
            <w:pPr>
              <w:rPr>
                <w:sz w:val="16"/>
                <w:szCs w:val="18"/>
              </w:rPr>
            </w:pPr>
            <w:r w:rsidRPr="00207249">
              <w:rPr>
                <w:sz w:val="16"/>
                <w:szCs w:val="18"/>
              </w:rPr>
              <w:t>=1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144CD1" w14:textId="77777777" w:rsidR="00260931" w:rsidRPr="00207249" w:rsidRDefault="00260931" w:rsidP="00FC07A7">
            <w:pPr>
              <w:rPr>
                <w:sz w:val="16"/>
                <w:szCs w:val="18"/>
              </w:rPr>
            </w:pPr>
            <w:r w:rsidRPr="00207249">
              <w:rPr>
                <w:sz w:val="16"/>
                <w:szCs w:val="18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D3B2F0" w14:textId="77777777" w:rsidR="00260931" w:rsidRPr="00207249" w:rsidRDefault="00260931" w:rsidP="00FC07A7">
            <w:pPr>
              <w:rPr>
                <w:sz w:val="16"/>
                <w:szCs w:val="18"/>
              </w:rPr>
            </w:pPr>
            <w:r w:rsidRPr="00207249">
              <w:rPr>
                <w:sz w:val="16"/>
                <w:szCs w:val="18"/>
              </w:rPr>
              <w:t>=229</w:t>
            </w:r>
          </w:p>
        </w:tc>
        <w:tc>
          <w:tcPr>
            <w:tcW w:w="2410" w:type="dxa"/>
          </w:tcPr>
          <w:p w14:paraId="3C845FD4" w14:textId="77777777" w:rsidR="00260931" w:rsidRPr="00207249" w:rsidRDefault="00260931" w:rsidP="00660FC6">
            <w:pPr>
              <w:jc w:val="center"/>
              <w:rPr>
                <w:sz w:val="16"/>
                <w:szCs w:val="18"/>
              </w:rPr>
            </w:pPr>
            <w:r w:rsidRPr="00207249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  <w:vAlign w:val="center"/>
          </w:tcPr>
          <w:p w14:paraId="3D5D1C29" w14:textId="77777777" w:rsidR="00260931" w:rsidRPr="00207249" w:rsidRDefault="00260931" w:rsidP="00660FC6">
            <w:pPr>
              <w:jc w:val="center"/>
              <w:rPr>
                <w:sz w:val="16"/>
                <w:szCs w:val="18"/>
              </w:rPr>
            </w:pPr>
            <w:r w:rsidRPr="00207249">
              <w:rPr>
                <w:sz w:val="16"/>
                <w:szCs w:val="18"/>
              </w:rPr>
              <w:t>Б</w:t>
            </w:r>
          </w:p>
        </w:tc>
      </w:tr>
      <w:tr w:rsidR="003B7FFD" w:rsidRPr="006300AD" w14:paraId="651C659D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12706123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  <w:r w:rsidR="00260931">
              <w:rPr>
                <w:rStyle w:val="af"/>
                <w:sz w:val="16"/>
                <w:szCs w:val="16"/>
              </w:rPr>
              <w:footnoteReference w:id="2"/>
            </w:r>
            <w:r w:rsidRPr="006300A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7C4B2D77" w14:textId="77777777" w:rsidR="003B7FFD" w:rsidRPr="00260931" w:rsidRDefault="00260931" w:rsidP="003919DA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B1C1F72" w14:textId="77777777" w:rsidR="00260931" w:rsidRDefault="003B7FFD" w:rsidP="00260931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=611, 612, 613, </w:t>
            </w:r>
            <w:r w:rsidR="00A61809">
              <w:rPr>
                <w:sz w:val="16"/>
                <w:szCs w:val="16"/>
              </w:rPr>
              <w:t xml:space="preserve">614, </w:t>
            </w:r>
            <w:r w:rsidRPr="006300AD">
              <w:rPr>
                <w:sz w:val="16"/>
                <w:szCs w:val="16"/>
              </w:rPr>
              <w:t>621, 622, 623,</w:t>
            </w:r>
            <w:r w:rsidR="00A61809">
              <w:rPr>
                <w:sz w:val="16"/>
                <w:szCs w:val="16"/>
              </w:rPr>
              <w:t xml:space="preserve"> 624,</w:t>
            </w:r>
            <w:r w:rsidRPr="006300AD">
              <w:rPr>
                <w:sz w:val="16"/>
                <w:szCs w:val="16"/>
              </w:rPr>
              <w:t xml:space="preserve"> 810, 241, 242, 243, 244, 245,</w:t>
            </w:r>
            <w:r w:rsidR="0065401F" w:rsidRPr="006300AD" w:rsidDel="0065401F">
              <w:rPr>
                <w:sz w:val="16"/>
                <w:szCs w:val="16"/>
              </w:rPr>
              <w:t xml:space="preserve"> </w:t>
            </w:r>
            <w:r w:rsidRPr="006300AD">
              <w:rPr>
                <w:sz w:val="16"/>
                <w:szCs w:val="16"/>
              </w:rPr>
              <w:t>323, 412, 414, 415</w:t>
            </w:r>
            <w:r w:rsidR="00260931">
              <w:rPr>
                <w:sz w:val="16"/>
                <w:szCs w:val="16"/>
              </w:rPr>
              <w:t>;</w:t>
            </w:r>
          </w:p>
          <w:p w14:paraId="30EF43F0" w14:textId="77777777" w:rsidR="00260931" w:rsidRDefault="00260931" w:rsidP="0026093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803</w:t>
            </w:r>
            <w:r w:rsidR="00343390">
              <w:rPr>
                <w:sz w:val="16"/>
                <w:szCs w:val="16"/>
              </w:rPr>
              <w:t xml:space="preserve"> </w:t>
            </w:r>
            <w:r w:rsidR="006417BE" w:rsidRPr="006417BE">
              <w:rPr>
                <w:sz w:val="16"/>
                <w:szCs w:val="16"/>
              </w:rPr>
              <w:t>(при безвозмездной передаче НФА, ФА, ФО</w:t>
            </w:r>
            <w:r w:rsidR="005F4E6E">
              <w:rPr>
                <w:sz w:val="16"/>
                <w:szCs w:val="16"/>
              </w:rPr>
              <w:t>)</w:t>
            </w:r>
            <w:r>
              <w:rPr>
                <w:bCs/>
                <w:sz w:val="16"/>
                <w:szCs w:val="16"/>
              </w:rPr>
              <w:t>;</w:t>
            </w:r>
          </w:p>
          <w:p w14:paraId="660E1AD6" w14:textId="77777777" w:rsidR="003B7FFD" w:rsidRPr="00260931" w:rsidRDefault="00260931" w:rsidP="00260931">
            <w:pPr>
              <w:rPr>
                <w:sz w:val="16"/>
                <w:szCs w:val="16"/>
                <w:vertAlign w:val="superscript"/>
              </w:rPr>
            </w:pPr>
            <w:r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87CFA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4F589E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07580C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=241</w:t>
            </w:r>
          </w:p>
        </w:tc>
        <w:tc>
          <w:tcPr>
            <w:tcW w:w="2410" w:type="dxa"/>
          </w:tcPr>
          <w:p w14:paraId="41C9BC78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73502806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3B7FFD" w:rsidRPr="006300AD" w14:paraId="1B293569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</w:tcPr>
          <w:p w14:paraId="0D73268F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159AEC5B" w14:textId="77777777" w:rsidR="003B7FFD" w:rsidRPr="00654C1E" w:rsidRDefault="00CB37C6" w:rsidP="003919DA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36A1F92" w14:textId="77777777" w:rsidR="00343390" w:rsidRDefault="003B7FFD" w:rsidP="007C3320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</w:t>
            </w:r>
            <w:r w:rsidR="00C60624" w:rsidRPr="006300AD">
              <w:rPr>
                <w:sz w:val="16"/>
                <w:szCs w:val="16"/>
              </w:rPr>
              <w:t>811,812,813,</w:t>
            </w:r>
            <w:r w:rsidRPr="006300AD">
              <w:rPr>
                <w:sz w:val="16"/>
                <w:szCs w:val="16"/>
              </w:rPr>
              <w:t>823, 824</w:t>
            </w:r>
            <w:r w:rsidR="00343390">
              <w:rPr>
                <w:sz w:val="16"/>
                <w:szCs w:val="16"/>
              </w:rPr>
              <w:t>;</w:t>
            </w:r>
          </w:p>
          <w:p w14:paraId="494A0CF0" w14:textId="77777777" w:rsidR="005F4E6E" w:rsidRDefault="00260931" w:rsidP="005F4E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808</w:t>
            </w:r>
            <w:r w:rsidR="00343390">
              <w:rPr>
                <w:sz w:val="16"/>
                <w:szCs w:val="16"/>
              </w:rPr>
              <w:t xml:space="preserve"> </w:t>
            </w:r>
            <w:r w:rsidR="006417BE" w:rsidRPr="006417BE">
              <w:rPr>
                <w:sz w:val="16"/>
                <w:szCs w:val="16"/>
              </w:rPr>
              <w:t>(при безвозмездной передаче НФА, ФА, ФО</w:t>
            </w:r>
            <w:r w:rsidR="005F4E6E">
              <w:rPr>
                <w:sz w:val="16"/>
                <w:szCs w:val="16"/>
              </w:rPr>
              <w:t>)</w:t>
            </w:r>
            <w:r w:rsidR="005F4E6E">
              <w:rPr>
                <w:bCs/>
                <w:sz w:val="16"/>
                <w:szCs w:val="16"/>
              </w:rPr>
              <w:t>;</w:t>
            </w:r>
          </w:p>
          <w:p w14:paraId="38DF386B" w14:textId="77777777" w:rsidR="003B7FFD" w:rsidRPr="006300AD" w:rsidRDefault="005F4E6E" w:rsidP="005F4E6E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4238E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54F1BF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CB338F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=242</w:t>
            </w:r>
          </w:p>
        </w:tc>
        <w:tc>
          <w:tcPr>
            <w:tcW w:w="2410" w:type="dxa"/>
          </w:tcPr>
          <w:p w14:paraId="1585C281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47838244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BB6D47" w:rsidRPr="006300AD" w14:paraId="42300C33" w14:textId="77777777" w:rsidTr="00DE78DF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16F2B44B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77FB6F18" w14:textId="77777777" w:rsidR="00BB6D47" w:rsidRPr="00260931" w:rsidRDefault="00BB6D47" w:rsidP="00260931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="00260931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3E1E15C" w14:textId="77777777" w:rsidR="00343390" w:rsidRDefault="00BB6D47" w:rsidP="00343390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=811,812,813</w:t>
            </w:r>
            <w:r w:rsidR="00343390">
              <w:rPr>
                <w:sz w:val="16"/>
                <w:szCs w:val="18"/>
              </w:rPr>
              <w:t>;</w:t>
            </w:r>
          </w:p>
          <w:p w14:paraId="0B8F40CB" w14:textId="77777777" w:rsidR="005F4E6E" w:rsidRDefault="00260931" w:rsidP="005F4E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809</w:t>
            </w:r>
            <w:r w:rsidR="006417BE">
              <w:rPr>
                <w:sz w:val="16"/>
                <w:szCs w:val="16"/>
              </w:rPr>
              <w:t xml:space="preserve"> (</w:t>
            </w:r>
            <w:r w:rsidR="006417BE" w:rsidRPr="006417BE">
              <w:rPr>
                <w:sz w:val="16"/>
                <w:szCs w:val="16"/>
              </w:rPr>
              <w:t>при безвозмездной передаче НФА, ФА, ФО</w:t>
            </w:r>
            <w:r w:rsidR="005F4E6E">
              <w:rPr>
                <w:sz w:val="16"/>
                <w:szCs w:val="16"/>
              </w:rPr>
              <w:t>)</w:t>
            </w:r>
            <w:r w:rsidR="005F4E6E">
              <w:rPr>
                <w:bCs/>
                <w:sz w:val="16"/>
                <w:szCs w:val="16"/>
              </w:rPr>
              <w:t>;</w:t>
            </w:r>
          </w:p>
          <w:p w14:paraId="11B57255" w14:textId="77777777" w:rsidR="00BB6D47" w:rsidRPr="006300AD" w:rsidRDefault="005F4E6E" w:rsidP="005F4E6E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EFDE66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33DFC0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1B836B" w14:textId="77777777" w:rsidR="00BB6D47" w:rsidRPr="006300AD" w:rsidRDefault="00341F4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BB6D47" w:rsidRPr="006300AD">
              <w:rPr>
                <w:sz w:val="16"/>
                <w:szCs w:val="18"/>
              </w:rPr>
              <w:t>243</w:t>
            </w:r>
          </w:p>
        </w:tc>
        <w:tc>
          <w:tcPr>
            <w:tcW w:w="2410" w:type="dxa"/>
          </w:tcPr>
          <w:p w14:paraId="048D8255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– недопустим. Допустимо указание в КБК нулей при передаче нефинансовых активов, финансовых вложений</w:t>
            </w:r>
          </w:p>
        </w:tc>
        <w:tc>
          <w:tcPr>
            <w:tcW w:w="850" w:type="dxa"/>
            <w:vAlign w:val="center"/>
          </w:tcPr>
          <w:p w14:paraId="43CD9DEB" w14:textId="77777777" w:rsidR="00BB6D47" w:rsidRPr="006300AD" w:rsidRDefault="00260931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8"/>
              </w:rPr>
              <w:t>Б</w:t>
            </w:r>
          </w:p>
        </w:tc>
      </w:tr>
      <w:tr w:rsidR="00BB6D47" w:rsidRPr="006300AD" w14:paraId="0BBC6908" w14:textId="77777777" w:rsidTr="00DE78DF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4850D379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5FCDA5B7" w14:textId="77777777" w:rsidR="00BB6D47" w:rsidRPr="00654C1E" w:rsidRDefault="00BB6D47" w:rsidP="003919DA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="00DD674F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F5B58BC" w14:textId="77777777" w:rsidR="00343390" w:rsidRDefault="00BB6D47" w:rsidP="007C3320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=811,812,813,</w:t>
            </w:r>
            <w:r w:rsidR="007C3320" w:rsidRPr="006300AD" w:rsidDel="007C3320">
              <w:rPr>
                <w:sz w:val="16"/>
                <w:szCs w:val="18"/>
              </w:rPr>
              <w:t xml:space="preserve"> </w:t>
            </w:r>
            <w:r w:rsidRPr="006300AD">
              <w:rPr>
                <w:sz w:val="16"/>
                <w:szCs w:val="18"/>
              </w:rPr>
              <w:t>822,823,824</w:t>
            </w:r>
            <w:r w:rsidR="00343390">
              <w:rPr>
                <w:sz w:val="16"/>
                <w:szCs w:val="18"/>
              </w:rPr>
              <w:t>;</w:t>
            </w:r>
          </w:p>
          <w:p w14:paraId="1E681CC9" w14:textId="77777777" w:rsidR="005F4E6E" w:rsidRDefault="00260931" w:rsidP="005F4E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808</w:t>
            </w:r>
            <w:r w:rsidR="006417BE">
              <w:rPr>
                <w:sz w:val="16"/>
                <w:szCs w:val="16"/>
              </w:rPr>
              <w:t xml:space="preserve"> </w:t>
            </w:r>
            <w:r w:rsidR="006417BE" w:rsidRPr="006417BE">
              <w:rPr>
                <w:sz w:val="16"/>
                <w:szCs w:val="16"/>
              </w:rPr>
              <w:t>(при безвозмездной передаче НФА, ФА, ФО</w:t>
            </w:r>
            <w:r w:rsidR="005F4E6E">
              <w:rPr>
                <w:sz w:val="16"/>
                <w:szCs w:val="16"/>
              </w:rPr>
              <w:t>)</w:t>
            </w:r>
            <w:r w:rsidR="005F4E6E">
              <w:rPr>
                <w:bCs/>
                <w:sz w:val="16"/>
                <w:szCs w:val="16"/>
              </w:rPr>
              <w:t>;</w:t>
            </w:r>
          </w:p>
          <w:p w14:paraId="1B25017F" w14:textId="77777777" w:rsidR="00BB6D47" w:rsidRPr="006300AD" w:rsidRDefault="005F4E6E" w:rsidP="005F4E6E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B71AA2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85AD38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52F443" w14:textId="77777777" w:rsidR="00BB6D47" w:rsidRPr="006300AD" w:rsidRDefault="00341F4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BB6D47" w:rsidRPr="006300AD">
              <w:rPr>
                <w:sz w:val="16"/>
                <w:szCs w:val="18"/>
              </w:rPr>
              <w:t>244</w:t>
            </w:r>
          </w:p>
        </w:tc>
        <w:tc>
          <w:tcPr>
            <w:tcW w:w="2410" w:type="dxa"/>
          </w:tcPr>
          <w:p w14:paraId="2C71B403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КБК не соответствует установленной структуре, Таблице соответствия КВР </w:t>
            </w:r>
            <w:r w:rsidRPr="006300AD">
              <w:rPr>
                <w:sz w:val="16"/>
                <w:szCs w:val="18"/>
              </w:rPr>
              <w:lastRenderedPageBreak/>
              <w:t>кодам КОСГУ – недопустим. Допустимо указание в КБК нулей при передаче нефинансовых активов, финансовых вложений</w:t>
            </w:r>
          </w:p>
        </w:tc>
        <w:tc>
          <w:tcPr>
            <w:tcW w:w="850" w:type="dxa"/>
            <w:vAlign w:val="center"/>
          </w:tcPr>
          <w:p w14:paraId="2113B2BB" w14:textId="77777777" w:rsidR="00BB6D47" w:rsidRPr="006300AD" w:rsidRDefault="00260931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8"/>
              </w:rPr>
              <w:lastRenderedPageBreak/>
              <w:t>Б</w:t>
            </w:r>
          </w:p>
        </w:tc>
      </w:tr>
      <w:tr w:rsidR="00BB6D47" w:rsidRPr="006300AD" w14:paraId="4777AC45" w14:textId="77777777" w:rsidTr="00DE78DF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56161B1E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lastRenderedPageBreak/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291B251E" w14:textId="77777777" w:rsidR="00BB6D47" w:rsidRPr="00654C1E" w:rsidRDefault="00BB6D47" w:rsidP="003919DA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="00DD674F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16BB3DD" w14:textId="77777777" w:rsidR="00343390" w:rsidRDefault="00BB6D47" w:rsidP="007C3320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=811,812,813</w:t>
            </w:r>
            <w:r w:rsidR="00343390">
              <w:rPr>
                <w:sz w:val="16"/>
                <w:szCs w:val="18"/>
              </w:rPr>
              <w:t>;</w:t>
            </w:r>
          </w:p>
          <w:p w14:paraId="6BDFCF18" w14:textId="77777777" w:rsidR="005F4E6E" w:rsidRDefault="00260931" w:rsidP="005F4E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809</w:t>
            </w:r>
            <w:r w:rsidR="006417BE">
              <w:rPr>
                <w:sz w:val="16"/>
                <w:szCs w:val="16"/>
              </w:rPr>
              <w:t xml:space="preserve"> </w:t>
            </w:r>
            <w:r w:rsidR="006417BE" w:rsidRPr="006417BE">
              <w:rPr>
                <w:sz w:val="16"/>
                <w:szCs w:val="16"/>
              </w:rPr>
              <w:t>(при безвозмездной передаче НФА, ФА, ФО</w:t>
            </w:r>
            <w:r w:rsidR="005F4E6E">
              <w:rPr>
                <w:sz w:val="16"/>
                <w:szCs w:val="16"/>
              </w:rPr>
              <w:t>)</w:t>
            </w:r>
            <w:r w:rsidR="005F4E6E">
              <w:rPr>
                <w:bCs/>
                <w:sz w:val="16"/>
                <w:szCs w:val="16"/>
              </w:rPr>
              <w:t>;</w:t>
            </w:r>
          </w:p>
          <w:p w14:paraId="0418B333" w14:textId="77777777" w:rsidR="00BB6D47" w:rsidRPr="006300AD" w:rsidRDefault="005F4E6E" w:rsidP="005F4E6E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9F5929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2C451F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649E31" w14:textId="77777777" w:rsidR="00BB6D47" w:rsidRPr="006300AD" w:rsidRDefault="00341F4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BB6D47" w:rsidRPr="006300AD">
              <w:rPr>
                <w:sz w:val="16"/>
                <w:szCs w:val="18"/>
              </w:rPr>
              <w:t>245</w:t>
            </w:r>
          </w:p>
        </w:tc>
        <w:tc>
          <w:tcPr>
            <w:tcW w:w="2410" w:type="dxa"/>
          </w:tcPr>
          <w:p w14:paraId="7E156EE0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– недопустим. Допустимо указание в КБК нулей при передаче нефинансовых активов, финансовых вложений</w:t>
            </w:r>
          </w:p>
        </w:tc>
        <w:tc>
          <w:tcPr>
            <w:tcW w:w="850" w:type="dxa"/>
            <w:vAlign w:val="center"/>
          </w:tcPr>
          <w:p w14:paraId="174B869B" w14:textId="77777777" w:rsidR="00BB6D47" w:rsidRPr="006300AD" w:rsidRDefault="00260931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8"/>
              </w:rPr>
              <w:t>Б</w:t>
            </w:r>
          </w:p>
        </w:tc>
      </w:tr>
      <w:tr w:rsidR="00BB6D47" w:rsidRPr="006300AD" w14:paraId="3755B132" w14:textId="77777777" w:rsidTr="00DE78DF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5518A33D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2D3B42A3" w14:textId="77777777" w:rsidR="00BB6D47" w:rsidRPr="00654C1E" w:rsidRDefault="00BB6D47" w:rsidP="003919DA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="00DD674F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5783B22" w14:textId="77777777" w:rsidR="00343390" w:rsidRDefault="00BB6D47" w:rsidP="007C3320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=631,632,633,811,812,813</w:t>
            </w:r>
            <w:r w:rsidR="00343390">
              <w:rPr>
                <w:sz w:val="16"/>
                <w:szCs w:val="18"/>
              </w:rPr>
              <w:t>;</w:t>
            </w:r>
          </w:p>
          <w:p w14:paraId="008171FB" w14:textId="2CB9AFF9" w:rsidR="005F4E6E" w:rsidRDefault="00260931" w:rsidP="005F4E6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809</w:t>
            </w:r>
            <w:r w:rsidR="006417BE">
              <w:rPr>
                <w:sz w:val="16"/>
                <w:szCs w:val="16"/>
              </w:rPr>
              <w:t xml:space="preserve"> </w:t>
            </w:r>
            <w:r w:rsidR="006417BE" w:rsidRPr="006417BE">
              <w:rPr>
                <w:sz w:val="16"/>
                <w:szCs w:val="16"/>
              </w:rPr>
              <w:t>(при безвозмездной передаче НФА, ФА, ФО)</w:t>
            </w:r>
            <w:r w:rsidR="005F4E6E">
              <w:rPr>
                <w:bCs/>
                <w:sz w:val="16"/>
                <w:szCs w:val="16"/>
              </w:rPr>
              <w:t>;</w:t>
            </w:r>
          </w:p>
          <w:p w14:paraId="00FE4982" w14:textId="77777777" w:rsidR="00BB6D47" w:rsidRPr="006300AD" w:rsidRDefault="005F4E6E" w:rsidP="005F4E6E">
            <w:pPr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56B0DB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CBA27A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24F68A" w14:textId="77777777" w:rsidR="00BB6D47" w:rsidRPr="006300AD" w:rsidRDefault="00341F4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BB6D47" w:rsidRPr="006300AD">
              <w:rPr>
                <w:sz w:val="16"/>
                <w:szCs w:val="18"/>
              </w:rPr>
              <w:t>246</w:t>
            </w:r>
          </w:p>
        </w:tc>
        <w:tc>
          <w:tcPr>
            <w:tcW w:w="2410" w:type="dxa"/>
          </w:tcPr>
          <w:p w14:paraId="4E12EC44" w14:textId="77777777" w:rsidR="00BB6D47" w:rsidRPr="006300AD" w:rsidRDefault="00BB6D47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– недопустим. Допустимо указание в КБК нулей при передаче нефинансовых активов, финансовых вложений</w:t>
            </w:r>
          </w:p>
        </w:tc>
        <w:tc>
          <w:tcPr>
            <w:tcW w:w="850" w:type="dxa"/>
            <w:vAlign w:val="center"/>
          </w:tcPr>
          <w:p w14:paraId="46FEC844" w14:textId="77777777" w:rsidR="00BB6D47" w:rsidRPr="006300AD" w:rsidRDefault="00260931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8"/>
              </w:rPr>
              <w:t>Б</w:t>
            </w:r>
          </w:p>
        </w:tc>
      </w:tr>
      <w:tr w:rsidR="00260931" w:rsidRPr="00B75D38" w14:paraId="151EBA5A" w14:textId="77777777" w:rsidTr="00260931">
        <w:trPr>
          <w:trHeight w:val="56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927E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FE8FB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9ACBD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=811,812,813,822,824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BA68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0944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3552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247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466F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КБК не соответствует установленной структуре, Таблице соответствия КВР кодам КОСГУ – недопустим.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DA47" w14:textId="77777777" w:rsidR="00260931" w:rsidRPr="00260931" w:rsidRDefault="00260931" w:rsidP="00DC7951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Б</w:t>
            </w:r>
          </w:p>
        </w:tc>
      </w:tr>
      <w:tr w:rsidR="00260931" w:rsidRPr="00B75D38" w14:paraId="22E61E24" w14:textId="77777777" w:rsidTr="00260931">
        <w:trPr>
          <w:trHeight w:val="56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FB92E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FF32C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DA8A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=811,812,813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CE20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=1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9456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AAF7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248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AC29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КБК не соответствует установленной структуре, Таблице соответствия КВР кодам КОСГУ – недопустим.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5FFB" w14:textId="77777777" w:rsidR="00260931" w:rsidRPr="00260931" w:rsidRDefault="00260931" w:rsidP="00DC7951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Б</w:t>
            </w:r>
          </w:p>
        </w:tc>
      </w:tr>
      <w:tr w:rsidR="00260931" w:rsidRPr="00B75D38" w14:paraId="7D1F2CD3" w14:textId="77777777" w:rsidTr="00260931">
        <w:trPr>
          <w:trHeight w:val="56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0B97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C88C1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73958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=811,812,813,822,824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A7A7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A4D5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6043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249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BEDB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КБК не соответствует установленной структуре, Таблице соответствия КВР кодам КОСГУ – недопустим.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D391" w14:textId="77777777" w:rsidR="00260931" w:rsidRPr="00260931" w:rsidRDefault="00260931" w:rsidP="00DC7951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Б</w:t>
            </w:r>
          </w:p>
        </w:tc>
      </w:tr>
      <w:tr w:rsidR="00260931" w:rsidRPr="00B75D38" w14:paraId="093790CC" w14:textId="77777777" w:rsidTr="00260931">
        <w:trPr>
          <w:trHeight w:val="56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A1F9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A918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CDD2D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=811,812,813,816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F0EC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64F4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A89A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24A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EC1E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КБК не соответствует установленной структуре, Таблице соответствия КВР кодам КОСГУ – недопустим.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225F" w14:textId="77777777" w:rsidR="00260931" w:rsidRPr="00260931" w:rsidRDefault="00260931" w:rsidP="00DC7951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Б</w:t>
            </w:r>
          </w:p>
        </w:tc>
      </w:tr>
      <w:tr w:rsidR="00260931" w:rsidRPr="00B75D38" w14:paraId="61087A79" w14:textId="77777777" w:rsidTr="00260931">
        <w:trPr>
          <w:trHeight w:val="56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AA65F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D5033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A6528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=631,632,633,635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84F3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3AD0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23EA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>24B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A67E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260931">
              <w:rPr>
                <w:sz w:val="16"/>
                <w:szCs w:val="18"/>
              </w:rPr>
              <w:t xml:space="preserve">КБК не соответствует установленной структуре, Таблице соответствия КВР кодам КОСГУ – недопустим.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0B7D" w14:textId="77777777" w:rsidR="00260931" w:rsidRPr="00260931" w:rsidRDefault="00260931" w:rsidP="00DC7951"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Б</w:t>
            </w:r>
          </w:p>
        </w:tc>
      </w:tr>
      <w:tr w:rsidR="003B7FFD" w:rsidRPr="006300AD" w14:paraId="66E41ED8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</w:tcPr>
          <w:p w14:paraId="1D4F596A" w14:textId="77777777" w:rsidR="003B7FFD" w:rsidRPr="005F4E6E" w:rsidRDefault="003B7FFD" w:rsidP="0000312D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6"/>
              </w:rPr>
              <w:t>&lt;&gt;0000</w:t>
            </w:r>
            <w:r w:rsidR="005F4E6E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0825E8BD" w14:textId="77777777" w:rsidR="003B7FFD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15E5B1A" w14:textId="77777777" w:rsidR="003B7FFD" w:rsidRDefault="003B7FFD" w:rsidP="00260931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=511,512,521,</w:t>
            </w:r>
            <w:r w:rsidR="006417BE" w:rsidRPr="006300AD" w:rsidDel="006417BE">
              <w:rPr>
                <w:sz w:val="16"/>
                <w:szCs w:val="16"/>
              </w:rPr>
              <w:t xml:space="preserve"> </w:t>
            </w:r>
            <w:r w:rsidRPr="006300AD">
              <w:rPr>
                <w:sz w:val="16"/>
                <w:szCs w:val="16"/>
              </w:rPr>
              <w:t xml:space="preserve">530,540,550,560, 570, 241, 242, 243, 244, 880, </w:t>
            </w:r>
            <w:r w:rsidR="00260931">
              <w:rPr>
                <w:sz w:val="16"/>
                <w:szCs w:val="16"/>
              </w:rPr>
              <w:t>806,807</w:t>
            </w:r>
            <w:r w:rsidR="006417BE">
              <w:rPr>
                <w:sz w:val="16"/>
                <w:szCs w:val="16"/>
              </w:rPr>
              <w:t xml:space="preserve"> </w:t>
            </w:r>
            <w:r w:rsidR="006417BE" w:rsidRPr="006417BE">
              <w:rPr>
                <w:sz w:val="16"/>
                <w:szCs w:val="16"/>
              </w:rPr>
              <w:t>(при безвозмездной передаче НФА, ФА, ФО)</w:t>
            </w:r>
            <w:r w:rsidR="00260931">
              <w:rPr>
                <w:sz w:val="16"/>
                <w:szCs w:val="16"/>
              </w:rPr>
              <w:t>;</w:t>
            </w:r>
          </w:p>
          <w:p w14:paraId="0BD9B004" w14:textId="77777777" w:rsidR="00260931" w:rsidRPr="00260931" w:rsidRDefault="00260931" w:rsidP="00260931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24C71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F7B4D5D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53B91B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=251</w:t>
            </w:r>
          </w:p>
        </w:tc>
        <w:tc>
          <w:tcPr>
            <w:tcW w:w="2410" w:type="dxa"/>
          </w:tcPr>
          <w:p w14:paraId="3EF13639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46B9F476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260931" w:rsidRPr="006300AD" w14:paraId="22B764D1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</w:tcPr>
          <w:p w14:paraId="5880255A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4725C237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E988DA0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=853,861</w:t>
            </w:r>
            <w:r w:rsidRPr="00260931">
              <w:rPr>
                <w:sz w:val="16"/>
                <w:szCs w:val="16"/>
              </w:rPr>
              <w:t>;</w:t>
            </w:r>
          </w:p>
          <w:p w14:paraId="0D7DFE35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809 (при безвозмездной передаче НФА, ФА, ФО);</w:t>
            </w:r>
          </w:p>
          <w:p w14:paraId="358DEAE1" w14:textId="77777777" w:rsidR="00260931" w:rsidRPr="006300AD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000</w:t>
            </w:r>
            <w:r w:rsidRPr="00260931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789959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9FBC7B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0E89A9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=252</w:t>
            </w:r>
          </w:p>
        </w:tc>
        <w:tc>
          <w:tcPr>
            <w:tcW w:w="2410" w:type="dxa"/>
          </w:tcPr>
          <w:p w14:paraId="3CC3DD1B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41061DF0" w14:textId="77777777" w:rsidR="00260931" w:rsidRPr="006300AD" w:rsidRDefault="00260931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260931" w:rsidRPr="006300AD" w14:paraId="61E58ED8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</w:tcPr>
          <w:p w14:paraId="70A37D97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4B15F7A0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4C99303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 861,862</w:t>
            </w:r>
            <w:r w:rsidRPr="00260931">
              <w:rPr>
                <w:sz w:val="16"/>
                <w:szCs w:val="16"/>
              </w:rPr>
              <w:t>;</w:t>
            </w:r>
          </w:p>
          <w:p w14:paraId="6419A46B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809 (при безвозмездной передаче НФА, ФА, ФО);</w:t>
            </w:r>
          </w:p>
          <w:p w14:paraId="46C57DE7" w14:textId="77777777" w:rsidR="00260931" w:rsidRPr="006300AD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000</w:t>
            </w:r>
            <w:r w:rsidRPr="00260931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BE960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9B4D547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66D0A0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=253</w:t>
            </w:r>
          </w:p>
        </w:tc>
        <w:tc>
          <w:tcPr>
            <w:tcW w:w="2410" w:type="dxa"/>
          </w:tcPr>
          <w:p w14:paraId="185E36B6" w14:textId="77777777" w:rsidR="00260931" w:rsidRPr="006300AD" w:rsidRDefault="00260931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71659A83" w14:textId="77777777" w:rsidR="00260931" w:rsidRPr="006300AD" w:rsidRDefault="00260931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260931" w:rsidRPr="00A1781D" w14:paraId="539E8486" w14:textId="77777777" w:rsidTr="00260931">
        <w:trPr>
          <w:trHeight w:val="56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5ED07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30958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A7314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=521,522,523,530,540,550,560,570;</w:t>
            </w:r>
          </w:p>
          <w:p w14:paraId="1FED6E5B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806,807 (при безвозмездной передаче НФА, ФА, ФО)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535A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D89AC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76D91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254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2499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 xml:space="preserve">КБК не соответствует установленной структуре, Таблице соответствия КВР кодам КОСГУ – Допустимо указание в КБК нулей при передаче нефинансовых активов, финансовых вложений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E204" w14:textId="77777777" w:rsidR="00260931" w:rsidRPr="00260931" w:rsidRDefault="00260931" w:rsidP="00DC7951">
            <w:pPr>
              <w:jc w:val="center"/>
              <w:rPr>
                <w:sz w:val="16"/>
                <w:szCs w:val="16"/>
              </w:rPr>
            </w:pPr>
          </w:p>
        </w:tc>
      </w:tr>
      <w:tr w:rsidR="00260931" w:rsidRPr="00A1781D" w14:paraId="0F362023" w14:textId="77777777" w:rsidTr="00260931">
        <w:trPr>
          <w:trHeight w:val="56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EF70E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768F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EE58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=861,863;</w:t>
            </w:r>
          </w:p>
          <w:p w14:paraId="7EFC7EBF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809 (при безвозмездной передаче НФА, ФА, ФО)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75FAC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E0DBE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21E11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255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6F87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– недопустимо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89E7" w14:textId="77777777" w:rsidR="00260931" w:rsidRPr="00260931" w:rsidRDefault="00260931" w:rsidP="00DC7951">
            <w:pPr>
              <w:jc w:val="center"/>
              <w:rPr>
                <w:sz w:val="16"/>
                <w:szCs w:val="16"/>
              </w:rPr>
            </w:pPr>
          </w:p>
        </w:tc>
      </w:tr>
      <w:tr w:rsidR="00260931" w:rsidRPr="00A1781D" w14:paraId="581F8C0F" w14:textId="77777777" w:rsidTr="00260931">
        <w:trPr>
          <w:trHeight w:val="56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BA18D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178F5" w14:textId="77777777" w:rsidR="00260931" w:rsidRPr="00260931" w:rsidRDefault="00260931" w:rsidP="00260931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A4DEF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=861,862,863;</w:t>
            </w:r>
          </w:p>
          <w:p w14:paraId="234C9820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809 (при безвозмездной передаче НФА, ФА, ФО)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D658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FDC30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FEB2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256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C3AA" w14:textId="77777777" w:rsidR="00260931" w:rsidRPr="00260931" w:rsidRDefault="00260931" w:rsidP="00260931">
            <w:pPr>
              <w:rPr>
                <w:sz w:val="16"/>
                <w:szCs w:val="16"/>
              </w:rPr>
            </w:pPr>
            <w:r w:rsidRPr="00260931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– недопустимо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11CC" w14:textId="77777777" w:rsidR="00260931" w:rsidRPr="00260931" w:rsidRDefault="00260931" w:rsidP="00DC7951">
            <w:pPr>
              <w:jc w:val="center"/>
              <w:rPr>
                <w:sz w:val="16"/>
                <w:szCs w:val="16"/>
              </w:rPr>
            </w:pPr>
          </w:p>
        </w:tc>
      </w:tr>
      <w:tr w:rsidR="003B7FFD" w:rsidRPr="006300AD" w14:paraId="4B00C0ED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</w:tcPr>
          <w:p w14:paraId="4D4D0A31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1F8CE57A" w14:textId="77777777" w:rsidR="003B7FFD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B4C2D78" w14:textId="5D906528" w:rsidR="003B7FFD" w:rsidRPr="006300AD" w:rsidRDefault="003B7FFD" w:rsidP="009D3234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=311, 313, 321, 323</w:t>
            </w:r>
            <w:ins w:id="12" w:author="Зайцев Павел Борисович" w:date="2025-12-18T11:10:00Z">
              <w:r w:rsidR="00611E21">
                <w:rPr>
                  <w:sz w:val="16"/>
                  <w:szCs w:val="16"/>
                </w:rPr>
                <w:t>, 880</w:t>
              </w:r>
            </w:ins>
            <w:r w:rsidRPr="006300AD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93E9E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640E23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7F2D47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=261</w:t>
            </w:r>
          </w:p>
        </w:tc>
        <w:tc>
          <w:tcPr>
            <w:tcW w:w="2410" w:type="dxa"/>
          </w:tcPr>
          <w:p w14:paraId="38F8F175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4153E83A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3B7FFD" w:rsidRPr="006300AD" w14:paraId="24148A49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</w:tcPr>
          <w:p w14:paraId="76F6255A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5C03E50E" w14:textId="77777777" w:rsidR="003B7FFD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1C773190" w14:textId="77777777" w:rsidR="003B7FFD" w:rsidRPr="006300AD" w:rsidRDefault="003B7FFD" w:rsidP="009D3234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=311,312,313,321, 322,</w:t>
            </w:r>
            <w:r w:rsidR="009D3234">
              <w:rPr>
                <w:sz w:val="16"/>
                <w:szCs w:val="16"/>
              </w:rPr>
              <w:t>324</w:t>
            </w:r>
            <w:r w:rsidRPr="006300AD">
              <w:rPr>
                <w:sz w:val="16"/>
                <w:szCs w:val="16"/>
              </w:rPr>
              <w:t xml:space="preserve"> 360, </w:t>
            </w:r>
            <w:r w:rsidR="009D3234">
              <w:rPr>
                <w:sz w:val="16"/>
                <w:szCs w:val="16"/>
              </w:rPr>
              <w:t>831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5353C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C8030E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2A1C23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=262</w:t>
            </w:r>
          </w:p>
        </w:tc>
        <w:tc>
          <w:tcPr>
            <w:tcW w:w="2410" w:type="dxa"/>
          </w:tcPr>
          <w:p w14:paraId="2F861B7F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КБК не соответствует установленной структуре, </w:t>
            </w:r>
            <w:r w:rsidRPr="006300AD">
              <w:rPr>
                <w:sz w:val="16"/>
                <w:szCs w:val="16"/>
              </w:rPr>
              <w:lastRenderedPageBreak/>
              <w:t>Таблице соответствия КВР кодам КОСГУ - недопустимо</w:t>
            </w:r>
          </w:p>
        </w:tc>
        <w:tc>
          <w:tcPr>
            <w:tcW w:w="850" w:type="dxa"/>
          </w:tcPr>
          <w:p w14:paraId="46D99421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lastRenderedPageBreak/>
              <w:t>Б</w:t>
            </w:r>
          </w:p>
        </w:tc>
      </w:tr>
      <w:tr w:rsidR="003B7FFD" w:rsidRPr="006300AD" w14:paraId="75EDD9D2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</w:tcPr>
          <w:p w14:paraId="4309D342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lastRenderedPageBreak/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6AFA626A" w14:textId="77777777" w:rsidR="003B7FFD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29E7BBD" w14:textId="77777777" w:rsidR="003B7FFD" w:rsidRPr="000E2CBA" w:rsidRDefault="003B7FFD" w:rsidP="009D3234">
            <w:pPr>
              <w:rPr>
                <w:sz w:val="16"/>
                <w:szCs w:val="16"/>
                <w:lang w:val="en-US"/>
              </w:rPr>
            </w:pPr>
            <w:r w:rsidRPr="006300AD">
              <w:rPr>
                <w:sz w:val="16"/>
                <w:szCs w:val="16"/>
              </w:rPr>
              <w:t>= 321, 323,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DC59F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9334F0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629C4D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=263</w:t>
            </w:r>
          </w:p>
        </w:tc>
        <w:tc>
          <w:tcPr>
            <w:tcW w:w="2410" w:type="dxa"/>
          </w:tcPr>
          <w:p w14:paraId="5A1309E4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276F5A74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F65D4D" w:rsidRPr="006300AD" w14:paraId="455C38A4" w14:textId="77777777" w:rsidTr="00F65D4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40CA4AA5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2B9E7170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87292D3" w14:textId="3787D2A1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=312,313,321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7B13F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D79CD2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A80372" w14:textId="77777777" w:rsidR="00F65D4D" w:rsidRPr="006300AD" w:rsidRDefault="00341F4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F65D4D" w:rsidRPr="006300AD">
              <w:rPr>
                <w:sz w:val="16"/>
                <w:szCs w:val="18"/>
              </w:rPr>
              <w:t>264</w:t>
            </w:r>
          </w:p>
        </w:tc>
        <w:tc>
          <w:tcPr>
            <w:tcW w:w="2410" w:type="dxa"/>
          </w:tcPr>
          <w:p w14:paraId="7A99207A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5F7FD005" w14:textId="77777777" w:rsidR="00F65D4D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65D4D" w:rsidRPr="006300AD" w14:paraId="33DEEAF2" w14:textId="77777777" w:rsidTr="00F65D4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7DF5C9D6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594D03E9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A9BF482" w14:textId="0F1BC601" w:rsidR="00F65D4D" w:rsidRPr="006300AD" w:rsidRDefault="00F65D4D" w:rsidP="00611E21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del w:id="13" w:author="Зайцев Павел Борисович" w:date="2025-12-18T11:03:00Z">
              <w:r w:rsidR="009D3234" w:rsidDel="00611E21">
                <w:rPr>
                  <w:sz w:val="16"/>
                  <w:szCs w:val="18"/>
                </w:rPr>
                <w:delText>149,</w:delText>
              </w:r>
            </w:del>
            <w:r w:rsidRPr="006300AD">
              <w:rPr>
                <w:sz w:val="16"/>
                <w:szCs w:val="18"/>
              </w:rPr>
              <w:t>313,321,323</w:t>
            </w:r>
            <w:r w:rsidR="000E2CBA">
              <w:rPr>
                <w:sz w:val="16"/>
                <w:szCs w:val="18"/>
              </w:rPr>
              <w:t>,000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000A86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A094B7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7608C0" w14:textId="77777777" w:rsidR="00F65D4D" w:rsidRPr="006300AD" w:rsidRDefault="00341F4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F65D4D" w:rsidRPr="006300AD">
              <w:rPr>
                <w:sz w:val="16"/>
                <w:szCs w:val="18"/>
              </w:rPr>
              <w:t>265</w:t>
            </w:r>
          </w:p>
        </w:tc>
        <w:tc>
          <w:tcPr>
            <w:tcW w:w="2410" w:type="dxa"/>
          </w:tcPr>
          <w:p w14:paraId="623A602D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7488818D" w14:textId="77777777" w:rsidR="00F65D4D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65D4D" w:rsidRPr="006300AD" w14:paraId="1BA18218" w14:textId="77777777" w:rsidTr="00F65D4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09E80EF9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26931DC2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4E950E6" w14:textId="70A8422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067AFC">
              <w:rPr>
                <w:sz w:val="16"/>
                <w:szCs w:val="18"/>
              </w:rPr>
              <w:t>141,</w:t>
            </w:r>
            <w:r w:rsidRPr="006300AD">
              <w:rPr>
                <w:sz w:val="16"/>
                <w:szCs w:val="18"/>
              </w:rPr>
              <w:t>142,149,321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174F3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806F9C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468BA3" w14:textId="77777777" w:rsidR="00F65D4D" w:rsidRPr="006300AD" w:rsidRDefault="00341F4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F65D4D" w:rsidRPr="006300AD">
              <w:rPr>
                <w:sz w:val="16"/>
                <w:szCs w:val="18"/>
              </w:rPr>
              <w:t>266</w:t>
            </w:r>
          </w:p>
        </w:tc>
        <w:tc>
          <w:tcPr>
            <w:tcW w:w="2410" w:type="dxa"/>
          </w:tcPr>
          <w:p w14:paraId="5667CF7E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67900876" w14:textId="77777777" w:rsidR="00F65D4D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65D4D" w:rsidRPr="006300AD" w14:paraId="3296235A" w14:textId="77777777" w:rsidTr="00F65D4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1E08836D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47A6A29F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EB9862D" w14:textId="01FEBFF1" w:rsidR="00F65D4D" w:rsidRPr="006300AD" w:rsidRDefault="00F65D4D" w:rsidP="009D3234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=142,149,</w:t>
            </w:r>
            <w:r w:rsidR="002F005B" w:rsidRPr="006300AD">
              <w:rPr>
                <w:sz w:val="16"/>
                <w:szCs w:val="18"/>
              </w:rPr>
              <w:t>244,</w:t>
            </w:r>
            <w:r w:rsidRPr="006300AD">
              <w:rPr>
                <w:sz w:val="16"/>
                <w:szCs w:val="18"/>
              </w:rPr>
              <w:t>321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5D5314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48DADE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013DC1" w14:textId="77777777" w:rsidR="00F65D4D" w:rsidRPr="006300AD" w:rsidRDefault="00341F4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F65D4D" w:rsidRPr="006300AD">
              <w:rPr>
                <w:sz w:val="16"/>
                <w:szCs w:val="18"/>
              </w:rPr>
              <w:t>267</w:t>
            </w:r>
          </w:p>
        </w:tc>
        <w:tc>
          <w:tcPr>
            <w:tcW w:w="2410" w:type="dxa"/>
          </w:tcPr>
          <w:p w14:paraId="4DAAFD6A" w14:textId="77777777" w:rsidR="00F65D4D" w:rsidRPr="006300AD" w:rsidRDefault="00F65D4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33C89F5B" w14:textId="77777777" w:rsidR="00F65D4D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3B7FFD" w:rsidRPr="006300AD" w14:paraId="59258319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</w:tcPr>
          <w:p w14:paraId="44D6FD80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06C7EE1F" w14:textId="77777777" w:rsidR="003B7FFD" w:rsidRPr="006300AD" w:rsidRDefault="003B7FFD" w:rsidP="00260931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=хххххххххх</w:t>
            </w:r>
            <w:r w:rsidR="00260931">
              <w:rPr>
                <w:sz w:val="16"/>
                <w:szCs w:val="16"/>
              </w:rPr>
              <w:t xml:space="preserve">, </w:t>
            </w:r>
            <w:r w:rsidR="00260931" w:rsidRPr="00260931">
              <w:rPr>
                <w:sz w:val="16"/>
                <w:szCs w:val="16"/>
              </w:rPr>
              <w:t>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F06CDD7" w14:textId="65AE8733" w:rsidR="003B7FFD" w:rsidRPr="006300AD" w:rsidRDefault="003B7FFD" w:rsidP="0035054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= </w:t>
            </w:r>
            <w:r w:rsidR="0035054A">
              <w:rPr>
                <w:sz w:val="16"/>
                <w:szCs w:val="16"/>
              </w:rPr>
              <w:t>2хх</w:t>
            </w:r>
            <w:r w:rsidR="00207249">
              <w:rPr>
                <w:sz w:val="16"/>
                <w:szCs w:val="16"/>
              </w:rPr>
              <w:t>,</w:t>
            </w:r>
            <w:r w:rsidR="0035054A">
              <w:rPr>
                <w:sz w:val="16"/>
                <w:szCs w:val="16"/>
              </w:rPr>
              <w:t xml:space="preserve"> 4хх, </w:t>
            </w:r>
            <w:r w:rsidRPr="006300AD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37BE3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847195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062ADB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=271</w:t>
            </w:r>
          </w:p>
        </w:tc>
        <w:tc>
          <w:tcPr>
            <w:tcW w:w="2410" w:type="dxa"/>
          </w:tcPr>
          <w:p w14:paraId="70A72092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56997B8C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3B7FFD" w:rsidRPr="006300AD" w14:paraId="26B48747" w14:textId="77777777" w:rsidTr="00E77BEB">
        <w:trPr>
          <w:trHeight w:val="567"/>
        </w:trPr>
        <w:tc>
          <w:tcPr>
            <w:tcW w:w="877" w:type="dxa"/>
            <w:shd w:val="clear" w:color="auto" w:fill="auto"/>
            <w:noWrap/>
          </w:tcPr>
          <w:p w14:paraId="0F233CBD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55DDCC4A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=хххххххххх</w:t>
            </w:r>
            <w:r w:rsidR="00260931">
              <w:rPr>
                <w:sz w:val="16"/>
                <w:szCs w:val="16"/>
              </w:rPr>
              <w:t xml:space="preserve">, </w:t>
            </w:r>
            <w:r w:rsidR="00260931" w:rsidRPr="00260931">
              <w:rPr>
                <w:sz w:val="16"/>
                <w:szCs w:val="16"/>
              </w:rPr>
              <w:t>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38F3247A" w14:textId="7385AE87" w:rsidR="003B7FFD" w:rsidRPr="006300AD" w:rsidRDefault="003B7FFD" w:rsidP="0035054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</w:t>
            </w:r>
            <w:r w:rsidR="0035054A">
              <w:rPr>
                <w:sz w:val="16"/>
                <w:szCs w:val="16"/>
              </w:rPr>
              <w:t>2хх</w:t>
            </w:r>
            <w:r w:rsidR="00207249">
              <w:rPr>
                <w:sz w:val="16"/>
                <w:szCs w:val="16"/>
              </w:rPr>
              <w:t>,</w:t>
            </w:r>
            <w:r w:rsidR="0035054A">
              <w:rPr>
                <w:sz w:val="16"/>
                <w:szCs w:val="16"/>
              </w:rPr>
              <w:t xml:space="preserve"> 4хх, </w:t>
            </w:r>
            <w:r w:rsidRPr="006300AD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B1DE1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463E78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D7537E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=272</w:t>
            </w:r>
          </w:p>
        </w:tc>
        <w:tc>
          <w:tcPr>
            <w:tcW w:w="2410" w:type="dxa"/>
          </w:tcPr>
          <w:p w14:paraId="69AAD0B4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5915719D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3B7FFD" w:rsidRPr="006300AD" w14:paraId="3F666EF4" w14:textId="77777777" w:rsidTr="006300AD">
        <w:trPr>
          <w:trHeight w:val="567"/>
        </w:trPr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6B67034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FB6AAF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=хххххххххх</w:t>
            </w:r>
            <w:r w:rsidR="00260931">
              <w:rPr>
                <w:sz w:val="16"/>
                <w:szCs w:val="16"/>
              </w:rPr>
              <w:t xml:space="preserve">, </w:t>
            </w:r>
            <w:r w:rsidR="00260931" w:rsidRPr="00260931">
              <w:rPr>
                <w:sz w:val="16"/>
                <w:szCs w:val="16"/>
              </w:rPr>
              <w:t>0000000000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3895B6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=ххх, 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D454AA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C0C6D1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97F73A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=273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6F4217E" w14:textId="77777777" w:rsidR="003B7FFD" w:rsidRPr="006300AD" w:rsidRDefault="003B7FFD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EB5CC2C" w14:textId="77777777" w:rsidR="003B7FFD" w:rsidRPr="006300AD" w:rsidRDefault="003B7FFD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DB0A32" w:rsidRPr="006300AD" w14:paraId="42FAC8D6" w14:textId="77777777" w:rsidTr="006300AD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57BB5E9B" w14:textId="77777777" w:rsidR="00DB0A32" w:rsidRPr="006300AD" w:rsidRDefault="00DB0A32" w:rsidP="00275845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4A294397" w14:textId="77777777" w:rsidR="00DB0A32" w:rsidRPr="006300AD" w:rsidRDefault="00DB0A32" w:rsidP="00275845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=хххххххххх</w:t>
            </w:r>
            <w:r w:rsidR="00260931">
              <w:rPr>
                <w:sz w:val="16"/>
                <w:szCs w:val="16"/>
              </w:rPr>
              <w:t xml:space="preserve">, </w:t>
            </w:r>
            <w:r w:rsidR="00260931" w:rsidRPr="00260931">
              <w:rPr>
                <w:sz w:val="16"/>
                <w:szCs w:val="16"/>
              </w:rPr>
              <w:t>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C12C52F" w14:textId="6A856CAC" w:rsidR="00DB0A32" w:rsidRPr="006300AD" w:rsidRDefault="00DB0A32" w:rsidP="005A19A9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</w:t>
            </w:r>
            <w:r w:rsidR="005A19A9">
              <w:rPr>
                <w:sz w:val="16"/>
                <w:szCs w:val="16"/>
              </w:rPr>
              <w:t>2</w:t>
            </w:r>
            <w:r w:rsidR="005A19A9" w:rsidRPr="006300AD">
              <w:rPr>
                <w:sz w:val="16"/>
                <w:szCs w:val="16"/>
              </w:rPr>
              <w:t>хх</w:t>
            </w:r>
            <w:r w:rsidR="000E7CDF">
              <w:rPr>
                <w:sz w:val="16"/>
                <w:szCs w:val="16"/>
              </w:rPr>
              <w:t xml:space="preserve">, </w:t>
            </w:r>
            <w:r w:rsidR="005A19A9">
              <w:rPr>
                <w:sz w:val="16"/>
                <w:szCs w:val="16"/>
              </w:rPr>
              <w:t xml:space="preserve">4хх, </w:t>
            </w:r>
            <w:r w:rsidR="000E7CDF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360EE" w14:textId="77777777" w:rsidR="00DB0A32" w:rsidRPr="006300AD" w:rsidRDefault="00DB0A32" w:rsidP="00275845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4A87E4" w14:textId="77777777" w:rsidR="00DB0A32" w:rsidRPr="006300AD" w:rsidRDefault="00DB0A32" w:rsidP="00275845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4C1236" w14:textId="77777777" w:rsidR="00DB0A32" w:rsidRPr="006300AD" w:rsidRDefault="00DB0A32" w:rsidP="00275845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=274</w:t>
            </w:r>
          </w:p>
        </w:tc>
        <w:tc>
          <w:tcPr>
            <w:tcW w:w="2410" w:type="dxa"/>
            <w:shd w:val="clear" w:color="auto" w:fill="auto"/>
          </w:tcPr>
          <w:p w14:paraId="1A63A066" w14:textId="77777777" w:rsidR="00DB0A32" w:rsidRPr="006300AD" w:rsidRDefault="00DB0A32" w:rsidP="00275845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  <w:shd w:val="clear" w:color="auto" w:fill="auto"/>
          </w:tcPr>
          <w:p w14:paraId="7B0D296A" w14:textId="77777777" w:rsidR="00DB0A32" w:rsidRPr="006300AD" w:rsidRDefault="00DB0A32" w:rsidP="00275845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5E7455" w:rsidRPr="006300AD" w14:paraId="1B76B58E" w14:textId="77777777" w:rsidTr="006300A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29F78100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</w:t>
            </w:r>
            <w:r w:rsidR="005F4E6E">
              <w:rPr>
                <w:sz w:val="16"/>
                <w:szCs w:val="18"/>
                <w:vertAlign w:val="superscript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171CACE0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Pr="0061085B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220D8FA" w14:textId="77777777" w:rsidR="00D64F6F" w:rsidRDefault="005E7455" w:rsidP="004A2C76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=612,613,622,623,</w:t>
            </w:r>
            <w:r w:rsidR="004A2C76" w:rsidRPr="006300AD" w:rsidDel="004A2C76">
              <w:rPr>
                <w:sz w:val="16"/>
                <w:szCs w:val="18"/>
              </w:rPr>
              <w:t xml:space="preserve"> </w:t>
            </w:r>
            <w:r w:rsidRPr="006300AD">
              <w:rPr>
                <w:sz w:val="16"/>
                <w:szCs w:val="18"/>
              </w:rPr>
              <w:t>815,</w:t>
            </w:r>
            <w:r w:rsidR="00D64F6F">
              <w:rPr>
                <w:sz w:val="16"/>
                <w:szCs w:val="18"/>
              </w:rPr>
              <w:t xml:space="preserve"> 853;</w:t>
            </w:r>
          </w:p>
          <w:p w14:paraId="0130D33A" w14:textId="77777777" w:rsidR="005E7455" w:rsidRPr="006300AD" w:rsidRDefault="00260931" w:rsidP="00A26318">
            <w:pPr>
              <w:rPr>
                <w:sz w:val="16"/>
                <w:szCs w:val="16"/>
              </w:rPr>
            </w:pPr>
            <w:r>
              <w:rPr>
                <w:sz w:val="16"/>
                <w:szCs w:val="18"/>
              </w:rPr>
              <w:t>803</w:t>
            </w:r>
            <w:r w:rsidR="00D64F6F">
              <w:rPr>
                <w:sz w:val="16"/>
                <w:szCs w:val="16"/>
              </w:rPr>
              <w:t xml:space="preserve"> </w:t>
            </w:r>
            <w:r w:rsidR="00D64F6F" w:rsidRPr="006417BE">
              <w:rPr>
                <w:sz w:val="16"/>
                <w:szCs w:val="16"/>
              </w:rPr>
              <w:t>(при безвозмездной передаче НФА, ФА, ФО)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241AD5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263127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3866F5" w14:textId="77777777" w:rsidR="005E7455" w:rsidRPr="006300AD" w:rsidRDefault="00341F45" w:rsidP="003B7FFD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5E7455" w:rsidRPr="006300AD">
              <w:rPr>
                <w:sz w:val="16"/>
                <w:szCs w:val="18"/>
              </w:rPr>
              <w:t>281</w:t>
            </w:r>
          </w:p>
        </w:tc>
        <w:tc>
          <w:tcPr>
            <w:tcW w:w="2410" w:type="dxa"/>
          </w:tcPr>
          <w:p w14:paraId="23D28AEA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КБК не соответствует установленной структуре, Таблице соответствия КВР кодам КОСГУ – Допустимо указание в КБК нулей при передаче нефинансовых активов, финансовых вложений  </w:t>
            </w:r>
          </w:p>
        </w:tc>
        <w:tc>
          <w:tcPr>
            <w:tcW w:w="850" w:type="dxa"/>
          </w:tcPr>
          <w:p w14:paraId="5F27F88A" w14:textId="77777777" w:rsidR="005E7455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5E7455" w:rsidRPr="006300AD" w14:paraId="4EC064E2" w14:textId="77777777" w:rsidTr="006300A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341FBFE2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41111CE4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Pr="0061085B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88E1DDC" w14:textId="77777777" w:rsidR="00D64F6F" w:rsidRDefault="005E7455" w:rsidP="003919DA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=811,812,813,815,821,822,824,825</w:t>
            </w:r>
            <w:r w:rsidR="00D64F6F">
              <w:rPr>
                <w:sz w:val="16"/>
                <w:szCs w:val="18"/>
              </w:rPr>
              <w:t>;</w:t>
            </w:r>
          </w:p>
          <w:p w14:paraId="0F1C6242" w14:textId="77777777" w:rsidR="005E7455" w:rsidRPr="006300AD" w:rsidRDefault="00260931" w:rsidP="003919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808</w:t>
            </w:r>
            <w:r w:rsidR="00D64F6F">
              <w:rPr>
                <w:sz w:val="16"/>
                <w:szCs w:val="16"/>
              </w:rPr>
              <w:t xml:space="preserve"> </w:t>
            </w:r>
            <w:r w:rsidR="00D64F6F" w:rsidRPr="006417BE">
              <w:rPr>
                <w:sz w:val="16"/>
                <w:szCs w:val="16"/>
              </w:rPr>
              <w:t>(при безвозмездной передаче НФА, ФА, ФО)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F22F94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18240C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2BADB0" w14:textId="77777777" w:rsidR="005E7455" w:rsidRPr="006300AD" w:rsidRDefault="00341F45" w:rsidP="003B7FFD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5E7455" w:rsidRPr="006300AD">
              <w:rPr>
                <w:sz w:val="16"/>
                <w:szCs w:val="18"/>
              </w:rPr>
              <w:t>282</w:t>
            </w:r>
          </w:p>
        </w:tc>
        <w:tc>
          <w:tcPr>
            <w:tcW w:w="2410" w:type="dxa"/>
          </w:tcPr>
          <w:p w14:paraId="77B2FDCB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– недопустим. Допустимо указание в КБК нулей при передаче нефинансовых активов, финансовых вложений</w:t>
            </w:r>
          </w:p>
        </w:tc>
        <w:tc>
          <w:tcPr>
            <w:tcW w:w="850" w:type="dxa"/>
          </w:tcPr>
          <w:p w14:paraId="28BF522E" w14:textId="77777777" w:rsidR="005E7455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5E7455" w:rsidRPr="006300AD" w14:paraId="6677A4BE" w14:textId="77777777" w:rsidTr="006300A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45EB1874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6715F8A0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Pr="0061085B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0EFEDD6" w14:textId="77777777" w:rsidR="00D64F6F" w:rsidRDefault="005E7455" w:rsidP="003919DA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=811,812,813,815</w:t>
            </w:r>
            <w:r w:rsidR="00D64F6F">
              <w:rPr>
                <w:sz w:val="16"/>
                <w:szCs w:val="18"/>
              </w:rPr>
              <w:t>;</w:t>
            </w:r>
          </w:p>
          <w:p w14:paraId="1F84112C" w14:textId="77777777" w:rsidR="005E7455" w:rsidRPr="006300AD" w:rsidRDefault="00260931" w:rsidP="003919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</w:t>
            </w:r>
            <w:r w:rsidR="00D64F6F">
              <w:rPr>
                <w:sz w:val="16"/>
                <w:szCs w:val="16"/>
              </w:rPr>
              <w:t xml:space="preserve"> </w:t>
            </w:r>
            <w:r w:rsidR="00D64F6F" w:rsidRPr="006417BE">
              <w:rPr>
                <w:sz w:val="16"/>
                <w:szCs w:val="16"/>
              </w:rPr>
              <w:t>(при безвозмездной передаче НФА, ФА, ФО)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38413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EA47E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395C94" w14:textId="77777777" w:rsidR="005E7455" w:rsidRPr="006300AD" w:rsidRDefault="00341F45" w:rsidP="003B7FFD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5E7455" w:rsidRPr="006300AD">
              <w:rPr>
                <w:sz w:val="16"/>
                <w:szCs w:val="18"/>
              </w:rPr>
              <w:t>283</w:t>
            </w:r>
          </w:p>
        </w:tc>
        <w:tc>
          <w:tcPr>
            <w:tcW w:w="2410" w:type="dxa"/>
          </w:tcPr>
          <w:p w14:paraId="27A15556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– недопустим. Допустимо указание в КБК нулей при передаче нефинансовых активов, финансовых вложений</w:t>
            </w:r>
          </w:p>
        </w:tc>
        <w:tc>
          <w:tcPr>
            <w:tcW w:w="850" w:type="dxa"/>
          </w:tcPr>
          <w:p w14:paraId="7353873A" w14:textId="77777777" w:rsidR="005E7455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5E7455" w:rsidRPr="006300AD" w14:paraId="6DEC55D5" w14:textId="77777777" w:rsidTr="006300A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16F803CA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43B60C0A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Pr="0061085B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9F8A331" w14:textId="77777777" w:rsidR="00D64F6F" w:rsidRDefault="005E7455" w:rsidP="003919DA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=811,812,813,815,821,822,824,825</w:t>
            </w:r>
            <w:r w:rsidR="00D64F6F">
              <w:rPr>
                <w:sz w:val="16"/>
                <w:szCs w:val="18"/>
              </w:rPr>
              <w:t>;</w:t>
            </w:r>
          </w:p>
          <w:p w14:paraId="12995430" w14:textId="77777777" w:rsidR="005E7455" w:rsidRPr="006300AD" w:rsidRDefault="00260931" w:rsidP="003919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808</w:t>
            </w:r>
            <w:r w:rsidR="00D64F6F">
              <w:rPr>
                <w:sz w:val="16"/>
                <w:szCs w:val="16"/>
              </w:rPr>
              <w:t xml:space="preserve"> </w:t>
            </w:r>
            <w:r w:rsidR="00D64F6F" w:rsidRPr="006417BE">
              <w:rPr>
                <w:sz w:val="16"/>
                <w:szCs w:val="16"/>
              </w:rPr>
              <w:t>(при безвозмездной передаче НФА, ФА, ФО)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3F708F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CDDD7D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B6DF72" w14:textId="77777777" w:rsidR="005E7455" w:rsidRPr="006300AD" w:rsidRDefault="00341F45" w:rsidP="003B7FFD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5E7455" w:rsidRPr="006300AD">
              <w:rPr>
                <w:sz w:val="16"/>
                <w:szCs w:val="18"/>
              </w:rPr>
              <w:t>284</w:t>
            </w:r>
          </w:p>
        </w:tc>
        <w:tc>
          <w:tcPr>
            <w:tcW w:w="2410" w:type="dxa"/>
          </w:tcPr>
          <w:p w14:paraId="3DA70CDA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– недопустим. Допустимо указание в КБК нулей при передаче нефинансовых активов, финансовых вложений</w:t>
            </w:r>
          </w:p>
        </w:tc>
        <w:tc>
          <w:tcPr>
            <w:tcW w:w="850" w:type="dxa"/>
          </w:tcPr>
          <w:p w14:paraId="4CA4EB86" w14:textId="77777777" w:rsidR="005E7455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5E7455" w:rsidRPr="006300AD" w14:paraId="71BCD2DD" w14:textId="77777777" w:rsidTr="006300A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1EA5CAA3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595B853D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Pr="0061085B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7134D94" w14:textId="77777777" w:rsidR="00D64F6F" w:rsidRDefault="005E7455" w:rsidP="003919DA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=811,812,813,815</w:t>
            </w:r>
            <w:r w:rsidR="00D64F6F">
              <w:rPr>
                <w:sz w:val="16"/>
                <w:szCs w:val="18"/>
              </w:rPr>
              <w:t>;</w:t>
            </w:r>
          </w:p>
          <w:p w14:paraId="2A93E721" w14:textId="77777777" w:rsidR="005E7455" w:rsidRPr="006300AD" w:rsidRDefault="00260931" w:rsidP="003919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</w:t>
            </w:r>
            <w:r w:rsidR="00D64F6F">
              <w:rPr>
                <w:sz w:val="16"/>
                <w:szCs w:val="16"/>
              </w:rPr>
              <w:t xml:space="preserve"> </w:t>
            </w:r>
            <w:r w:rsidR="00D64F6F" w:rsidRPr="006417BE">
              <w:rPr>
                <w:sz w:val="16"/>
                <w:szCs w:val="16"/>
              </w:rPr>
              <w:t>(при безвозмездной передаче НФА, ФА, ФО)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16B7F4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9BD2C0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F0D1B0" w14:textId="77777777" w:rsidR="005E7455" w:rsidRPr="006300AD" w:rsidRDefault="00341F45" w:rsidP="003B7FFD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5E7455" w:rsidRPr="006300AD">
              <w:rPr>
                <w:sz w:val="16"/>
                <w:szCs w:val="18"/>
              </w:rPr>
              <w:t>285</w:t>
            </w:r>
          </w:p>
        </w:tc>
        <w:tc>
          <w:tcPr>
            <w:tcW w:w="2410" w:type="dxa"/>
          </w:tcPr>
          <w:p w14:paraId="0AA920C9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– недопустим. Допустимо указание в КБК нулей при передаче нефинансовых активов, финансовых вложений</w:t>
            </w:r>
          </w:p>
        </w:tc>
        <w:tc>
          <w:tcPr>
            <w:tcW w:w="850" w:type="dxa"/>
          </w:tcPr>
          <w:p w14:paraId="155B7C50" w14:textId="77777777" w:rsidR="005E7455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5E7455" w:rsidRPr="006300AD" w14:paraId="2EC8E631" w14:textId="77777777" w:rsidTr="006300AD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73F26543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lastRenderedPageBreak/>
              <w:t xml:space="preserve">&lt;&gt;0000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3523BAA5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Pr="0061085B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6BC16CC" w14:textId="77777777" w:rsidR="00D64F6F" w:rsidRDefault="005E7455" w:rsidP="003919DA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>=632,633,811,812,813,815</w:t>
            </w:r>
            <w:r w:rsidR="00D64F6F">
              <w:rPr>
                <w:sz w:val="16"/>
                <w:szCs w:val="18"/>
              </w:rPr>
              <w:t>;</w:t>
            </w:r>
          </w:p>
          <w:p w14:paraId="68C35531" w14:textId="77777777" w:rsidR="005E7455" w:rsidRPr="006300AD" w:rsidRDefault="00260931" w:rsidP="003919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</w:t>
            </w:r>
            <w:r w:rsidR="00D64F6F">
              <w:rPr>
                <w:sz w:val="16"/>
                <w:szCs w:val="16"/>
              </w:rPr>
              <w:t xml:space="preserve"> </w:t>
            </w:r>
            <w:r w:rsidR="00D64F6F" w:rsidRPr="006417BE">
              <w:rPr>
                <w:sz w:val="16"/>
                <w:szCs w:val="16"/>
              </w:rPr>
              <w:t>(при безвозмездной передаче НФА, ФА, ФО)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A824C6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978FF4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7A5D2E" w14:textId="77777777" w:rsidR="005E7455" w:rsidRPr="006300AD" w:rsidRDefault="00341F45" w:rsidP="003B7FFD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=</w:t>
            </w:r>
            <w:r w:rsidR="005E7455" w:rsidRPr="006300AD">
              <w:rPr>
                <w:sz w:val="16"/>
                <w:szCs w:val="18"/>
              </w:rPr>
              <w:t>286</w:t>
            </w:r>
          </w:p>
        </w:tc>
        <w:tc>
          <w:tcPr>
            <w:tcW w:w="2410" w:type="dxa"/>
          </w:tcPr>
          <w:p w14:paraId="1B5589E0" w14:textId="77777777" w:rsidR="005E7455" w:rsidRPr="006300AD" w:rsidRDefault="005E7455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– недопустим. Допустимо указание в КБК нулей при передаче нефинансовых активов, финансовых вложений</w:t>
            </w:r>
          </w:p>
        </w:tc>
        <w:tc>
          <w:tcPr>
            <w:tcW w:w="850" w:type="dxa"/>
          </w:tcPr>
          <w:p w14:paraId="3B9719E3" w14:textId="77777777" w:rsidR="005E7455" w:rsidRPr="006300AD" w:rsidRDefault="00207249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CB37C6" w:rsidRPr="006300AD" w14:paraId="16790ABF" w14:textId="77777777" w:rsidTr="00654C1E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6C33BFA3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184BC841" w14:textId="77777777" w:rsidR="00CB37C6" w:rsidRPr="006300AD" w:rsidRDefault="00CB37C6" w:rsidP="00654C1E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E4E18CA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 831, 851, 852, 853,880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9D98C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BB935F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11703C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=291</w:t>
            </w:r>
          </w:p>
        </w:tc>
        <w:tc>
          <w:tcPr>
            <w:tcW w:w="2410" w:type="dxa"/>
          </w:tcPr>
          <w:p w14:paraId="160BAE01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591F07BF" w14:textId="77777777" w:rsidR="00CB37C6" w:rsidRPr="006300AD" w:rsidRDefault="00CB37C6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CB37C6" w:rsidRPr="006300AD" w14:paraId="78B4A2A2" w14:textId="77777777" w:rsidTr="00654C1E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3C9E0B7E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162BACE7" w14:textId="77777777" w:rsidR="00CB37C6" w:rsidRPr="006300AD" w:rsidRDefault="00CB37C6" w:rsidP="00654C1E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2494E260" w14:textId="77777777" w:rsidR="00CB37C6" w:rsidRPr="006300AD" w:rsidRDefault="00CB37C6" w:rsidP="005B42F0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 831,853,880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D4926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AC3390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42DF6B" w14:textId="77777777" w:rsidR="00CB37C6" w:rsidRPr="006300AD" w:rsidRDefault="00CB37C6" w:rsidP="005B42F0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=292</w:t>
            </w:r>
          </w:p>
        </w:tc>
        <w:tc>
          <w:tcPr>
            <w:tcW w:w="2410" w:type="dxa"/>
          </w:tcPr>
          <w:p w14:paraId="73821057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5FB9DF33" w14:textId="77777777" w:rsidR="00CB37C6" w:rsidRPr="006300AD" w:rsidRDefault="00CB37C6" w:rsidP="007970EE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CB37C6" w:rsidRPr="006300AD" w14:paraId="2D5EA9B0" w14:textId="77777777" w:rsidTr="00654C1E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44D00B66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7C522D48" w14:textId="77777777" w:rsidR="00CB37C6" w:rsidRPr="006300AD" w:rsidRDefault="00CB37C6" w:rsidP="00654C1E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77A00C34" w14:textId="77777777" w:rsidR="00CB37C6" w:rsidRPr="006300AD" w:rsidRDefault="00CB37C6" w:rsidP="005B42F0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 831, 853,880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11A34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572BB6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34B166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=293</w:t>
            </w:r>
          </w:p>
        </w:tc>
        <w:tc>
          <w:tcPr>
            <w:tcW w:w="2410" w:type="dxa"/>
          </w:tcPr>
          <w:p w14:paraId="66864615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483B7E07" w14:textId="77777777" w:rsidR="00CB37C6" w:rsidRPr="006300AD" w:rsidRDefault="00CB37C6" w:rsidP="007970EE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CB37C6" w:rsidRPr="006300AD" w14:paraId="047FEF6B" w14:textId="77777777" w:rsidTr="00654C1E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23A081EE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5FA55BC1" w14:textId="77777777" w:rsidR="00CB37C6" w:rsidRPr="006300AD" w:rsidRDefault="00CB37C6" w:rsidP="00654C1E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5BDE236" w14:textId="77777777" w:rsidR="00CB37C6" w:rsidRPr="006300AD" w:rsidRDefault="00CB37C6" w:rsidP="00E82713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 831,853, 880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C2F6C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D41B19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207841" w14:textId="77777777" w:rsidR="00CB37C6" w:rsidRPr="006300AD" w:rsidRDefault="00CB37C6" w:rsidP="00E751E9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=295</w:t>
            </w:r>
          </w:p>
        </w:tc>
        <w:tc>
          <w:tcPr>
            <w:tcW w:w="2410" w:type="dxa"/>
          </w:tcPr>
          <w:p w14:paraId="1EB23E37" w14:textId="77777777" w:rsidR="00CB37C6" w:rsidRPr="006300AD" w:rsidRDefault="00CB37C6" w:rsidP="007970EE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37098D56" w14:textId="77777777" w:rsidR="00CB37C6" w:rsidRPr="006300AD" w:rsidRDefault="00CB37C6" w:rsidP="007970EE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CB37C6" w:rsidRPr="006300AD" w14:paraId="0041C363" w14:textId="77777777" w:rsidTr="00654C1E">
        <w:trPr>
          <w:trHeight w:val="567"/>
        </w:trPr>
        <w:tc>
          <w:tcPr>
            <w:tcW w:w="877" w:type="dxa"/>
            <w:shd w:val="clear" w:color="auto" w:fill="auto"/>
            <w:noWrap/>
            <w:vAlign w:val="bottom"/>
          </w:tcPr>
          <w:p w14:paraId="3B1080D0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bottom"/>
          </w:tcPr>
          <w:p w14:paraId="032A7419" w14:textId="77777777" w:rsidR="00CB37C6" w:rsidRPr="00260931" w:rsidRDefault="00CB37C6" w:rsidP="00654C1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="00260931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0EB48FF8" w14:textId="77777777" w:rsidR="00260931" w:rsidRDefault="00CB37C6" w:rsidP="00260931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6"/>
              </w:rPr>
              <w:t>= 243,</w:t>
            </w:r>
            <w:r>
              <w:rPr>
                <w:sz w:val="16"/>
                <w:szCs w:val="16"/>
              </w:rPr>
              <w:t>313,</w:t>
            </w:r>
            <w:r w:rsidRPr="006300AD">
              <w:rPr>
                <w:sz w:val="16"/>
                <w:szCs w:val="16"/>
              </w:rPr>
              <w:t>321,330,  350, 360, 831, 853, 880</w:t>
            </w:r>
            <w:r w:rsidR="00260931">
              <w:rPr>
                <w:sz w:val="16"/>
                <w:szCs w:val="18"/>
              </w:rPr>
              <w:t>;</w:t>
            </w:r>
          </w:p>
          <w:p w14:paraId="4003C901" w14:textId="77777777" w:rsidR="00CB37C6" w:rsidRPr="006300AD" w:rsidRDefault="00260931" w:rsidP="002609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809 </w:t>
            </w:r>
            <w:r w:rsidRPr="006417BE">
              <w:rPr>
                <w:sz w:val="16"/>
                <w:szCs w:val="16"/>
              </w:rPr>
              <w:t>(при безвозмездной передаче НФА, ФА, ФО)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4306C6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67CAD8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=40120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DDB67B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=296</w:t>
            </w:r>
          </w:p>
        </w:tc>
        <w:tc>
          <w:tcPr>
            <w:tcW w:w="2410" w:type="dxa"/>
          </w:tcPr>
          <w:p w14:paraId="4EAE69BE" w14:textId="77777777" w:rsidR="00CB37C6" w:rsidRPr="006300AD" w:rsidRDefault="00CB37C6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141B8ECB" w14:textId="77777777" w:rsidR="00CB37C6" w:rsidRPr="006300AD" w:rsidRDefault="00CB37C6" w:rsidP="003919DA">
            <w:pPr>
              <w:jc w:val="center"/>
              <w:rPr>
                <w:sz w:val="16"/>
                <w:szCs w:val="16"/>
              </w:rPr>
            </w:pPr>
            <w:r w:rsidRPr="006300AD">
              <w:rPr>
                <w:sz w:val="16"/>
                <w:szCs w:val="16"/>
              </w:rPr>
              <w:t>Б</w:t>
            </w:r>
          </w:p>
        </w:tc>
      </w:tr>
      <w:tr w:rsidR="004470F9" w:rsidRPr="006300AD" w14:paraId="7FD99CE2" w14:textId="77777777" w:rsidTr="00DD5049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75F164EF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48BA18F7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65C926D" w14:textId="77777777" w:rsidR="004470F9" w:rsidRPr="006300AD" w:rsidRDefault="004470F9" w:rsidP="004470F9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 =243,</w:t>
            </w:r>
            <w:r w:rsidR="00FC216D">
              <w:rPr>
                <w:sz w:val="16"/>
                <w:szCs w:val="18"/>
              </w:rPr>
              <w:t>244,</w:t>
            </w:r>
            <w:r w:rsidRPr="006300AD">
              <w:rPr>
                <w:sz w:val="16"/>
                <w:szCs w:val="18"/>
              </w:rPr>
              <w:t>831,853,880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A1924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53671A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A70EEF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297</w:t>
            </w:r>
          </w:p>
        </w:tc>
        <w:tc>
          <w:tcPr>
            <w:tcW w:w="2410" w:type="dxa"/>
          </w:tcPr>
          <w:p w14:paraId="46F4D365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395EAB2D" w14:textId="77777777" w:rsidR="004470F9" w:rsidRPr="006300AD" w:rsidRDefault="008E6243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4470F9" w:rsidRPr="006300AD" w14:paraId="6347DA2A" w14:textId="77777777" w:rsidTr="00DD5049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5A648B80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5E48A203" w14:textId="77777777" w:rsidR="004470F9" w:rsidRPr="00260931" w:rsidRDefault="004470F9" w:rsidP="003919DA">
            <w:pPr>
              <w:rPr>
                <w:sz w:val="16"/>
                <w:szCs w:val="16"/>
                <w:vertAlign w:val="superscript"/>
              </w:rPr>
            </w:pPr>
            <w:r w:rsidRPr="006300AD">
              <w:rPr>
                <w:sz w:val="16"/>
                <w:szCs w:val="18"/>
              </w:rPr>
              <w:t>&lt;&gt;0000000000</w:t>
            </w:r>
            <w:r w:rsidR="00260931">
              <w:rPr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37C383D" w14:textId="77777777" w:rsidR="00260931" w:rsidRDefault="004470F9" w:rsidP="00260931">
            <w:pPr>
              <w:rPr>
                <w:sz w:val="16"/>
                <w:szCs w:val="18"/>
              </w:rPr>
            </w:pPr>
            <w:r w:rsidRPr="006300AD">
              <w:rPr>
                <w:sz w:val="16"/>
                <w:szCs w:val="18"/>
              </w:rPr>
              <w:t xml:space="preserve"> =</w:t>
            </w:r>
            <w:r w:rsidR="003E09CE">
              <w:rPr>
                <w:sz w:val="16"/>
                <w:szCs w:val="18"/>
              </w:rPr>
              <w:t>321,</w:t>
            </w:r>
            <w:r w:rsidRPr="006300AD">
              <w:rPr>
                <w:sz w:val="16"/>
                <w:szCs w:val="18"/>
              </w:rPr>
              <w:t>831,853,880</w:t>
            </w:r>
            <w:r w:rsidR="00260931">
              <w:rPr>
                <w:sz w:val="16"/>
                <w:szCs w:val="18"/>
              </w:rPr>
              <w:t>;</w:t>
            </w:r>
          </w:p>
          <w:p w14:paraId="6F864C42" w14:textId="77777777" w:rsidR="004470F9" w:rsidRPr="006300AD" w:rsidRDefault="00260931" w:rsidP="002609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809 </w:t>
            </w:r>
            <w:r w:rsidRPr="006417BE">
              <w:rPr>
                <w:sz w:val="16"/>
                <w:szCs w:val="16"/>
              </w:rPr>
              <w:t>(при безвозмездной передаче НФА, ФА, ФО)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28607D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0A4D17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3C2F3E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298</w:t>
            </w:r>
          </w:p>
        </w:tc>
        <w:tc>
          <w:tcPr>
            <w:tcW w:w="2410" w:type="dxa"/>
          </w:tcPr>
          <w:p w14:paraId="1BED26BB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73F3992A" w14:textId="77777777" w:rsidR="004470F9" w:rsidRPr="006300AD" w:rsidRDefault="008E6243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4470F9" w:rsidRPr="00B234EC" w14:paraId="35B30F10" w14:textId="77777777" w:rsidTr="00DD5049">
        <w:trPr>
          <w:trHeight w:val="567"/>
        </w:trPr>
        <w:tc>
          <w:tcPr>
            <w:tcW w:w="877" w:type="dxa"/>
            <w:shd w:val="clear" w:color="auto" w:fill="auto"/>
            <w:noWrap/>
            <w:vAlign w:val="center"/>
          </w:tcPr>
          <w:p w14:paraId="56896B7A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14:paraId="70ED0893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&lt;&gt;0000000000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06EE6C3" w14:textId="77777777" w:rsidR="004470F9" w:rsidRPr="006300AD" w:rsidRDefault="004470F9" w:rsidP="00E82713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 xml:space="preserve"> =</w:t>
            </w:r>
            <w:r w:rsidR="005C3D07">
              <w:rPr>
                <w:sz w:val="16"/>
                <w:szCs w:val="18"/>
              </w:rPr>
              <w:t>243,</w:t>
            </w:r>
            <w:r w:rsidRPr="006300AD">
              <w:rPr>
                <w:sz w:val="16"/>
                <w:szCs w:val="18"/>
              </w:rPr>
              <w:t>831,853,880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97AE51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072D58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40120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637398" w14:textId="77777777" w:rsidR="004470F9" w:rsidRPr="006300AD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299</w:t>
            </w:r>
          </w:p>
        </w:tc>
        <w:tc>
          <w:tcPr>
            <w:tcW w:w="2410" w:type="dxa"/>
          </w:tcPr>
          <w:p w14:paraId="2B5653E7" w14:textId="77777777" w:rsidR="004470F9" w:rsidRPr="004470F9" w:rsidRDefault="004470F9" w:rsidP="003919DA">
            <w:pPr>
              <w:rPr>
                <w:sz w:val="16"/>
                <w:szCs w:val="16"/>
              </w:rPr>
            </w:pPr>
            <w:r w:rsidRPr="006300AD">
              <w:rPr>
                <w:sz w:val="16"/>
                <w:szCs w:val="18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  <w:tc>
          <w:tcPr>
            <w:tcW w:w="850" w:type="dxa"/>
          </w:tcPr>
          <w:p w14:paraId="29DD9BE9" w14:textId="77777777" w:rsidR="004470F9" w:rsidRPr="00301152" w:rsidRDefault="008E6243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14:paraId="3155B55A" w14:textId="77777777" w:rsidR="00A37629" w:rsidRDefault="00A37629" w:rsidP="00516CD3"/>
    <w:p w14:paraId="401AFDAF" w14:textId="77777777" w:rsidR="00D4579B" w:rsidRPr="00260931" w:rsidRDefault="00D4579B" w:rsidP="002C7710">
      <w:pPr>
        <w:autoSpaceDE w:val="0"/>
        <w:autoSpaceDN w:val="0"/>
        <w:adjustRightInd w:val="0"/>
        <w:ind w:left="-567"/>
        <w:jc w:val="both"/>
      </w:pPr>
      <w:r w:rsidRPr="00260931">
        <w:t>Контроль допустимости значений отраженных показателей для</w:t>
      </w:r>
      <w:r w:rsidRPr="005528BE">
        <w:t xml:space="preserve"> Отчета ф.0503110 в части </w:t>
      </w:r>
      <w:r w:rsidRPr="00260931">
        <w:rPr>
          <w:sz w:val="22"/>
          <w:szCs w:val="22"/>
        </w:rPr>
        <w:t>КБК источников финансирования дефицитов бюджетов</w:t>
      </w:r>
    </w:p>
    <w:p w14:paraId="6683010F" w14:textId="77777777" w:rsidR="00D4579B" w:rsidRPr="00B234EC" w:rsidRDefault="00D4579B" w:rsidP="00516CD3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850"/>
        <w:gridCol w:w="993"/>
        <w:gridCol w:w="850"/>
        <w:gridCol w:w="992"/>
        <w:gridCol w:w="709"/>
        <w:gridCol w:w="709"/>
        <w:gridCol w:w="1134"/>
        <w:gridCol w:w="850"/>
        <w:gridCol w:w="1134"/>
      </w:tblGrid>
      <w:tr w:rsidR="0037017E" w:rsidRPr="00E70FD9" w14:paraId="41739211" w14:textId="77777777" w:rsidTr="00951148">
        <w:trPr>
          <w:trHeight w:val="415"/>
        </w:trPr>
        <w:tc>
          <w:tcPr>
            <w:tcW w:w="851" w:type="dxa"/>
            <w:shd w:val="clear" w:color="auto" w:fill="auto"/>
            <w:vAlign w:val="center"/>
          </w:tcPr>
          <w:p w14:paraId="4ACC7829" w14:textId="77777777" w:rsidR="0037017E" w:rsidRPr="003B7FFD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bookmarkStart w:id="14" w:name="_Toc501124300"/>
            <w:bookmarkStart w:id="15" w:name="_Toc344188606"/>
            <w:bookmarkStart w:id="16" w:name="_Toc381165750"/>
            <w:bookmarkStart w:id="17" w:name="_Toc381165737"/>
            <w:r w:rsidRPr="003B7FFD">
              <w:rPr>
                <w:bCs/>
                <w:sz w:val="18"/>
                <w:szCs w:val="18"/>
              </w:rPr>
              <w:t>Группа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AA353" w14:textId="77777777" w:rsidR="0037017E" w:rsidRPr="003B7FFD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r w:rsidRPr="003B7FFD">
              <w:rPr>
                <w:bCs/>
                <w:sz w:val="18"/>
                <w:szCs w:val="18"/>
              </w:rPr>
              <w:t>Подгруппа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C8663D" w14:textId="77777777" w:rsidR="0037017E" w:rsidRPr="003B7FFD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r w:rsidRPr="003B7FFD">
              <w:rPr>
                <w:bCs/>
                <w:sz w:val="18"/>
                <w:szCs w:val="18"/>
              </w:rPr>
              <w:t>Статья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07301D" w14:textId="77777777" w:rsidR="0037017E" w:rsidRPr="003B7FFD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r w:rsidRPr="003B7FFD">
              <w:rPr>
                <w:bCs/>
                <w:sz w:val="18"/>
                <w:szCs w:val="18"/>
              </w:rPr>
              <w:t>Подстатья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CDAF69" w14:textId="77777777" w:rsidR="0037017E" w:rsidRPr="003B7FFD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r w:rsidRPr="003B7FFD">
              <w:rPr>
                <w:bCs/>
                <w:sz w:val="18"/>
                <w:szCs w:val="18"/>
              </w:rPr>
              <w:t>ЭЛМ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CF380C" w14:textId="77777777" w:rsidR="0037017E" w:rsidRPr="003B7FFD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r w:rsidRPr="003B7FFD">
              <w:rPr>
                <w:bCs/>
                <w:sz w:val="18"/>
                <w:szCs w:val="18"/>
              </w:rPr>
              <w:t>Подвид</w:t>
            </w:r>
          </w:p>
        </w:tc>
        <w:tc>
          <w:tcPr>
            <w:tcW w:w="709" w:type="dxa"/>
            <w:vAlign w:val="center"/>
          </w:tcPr>
          <w:p w14:paraId="79A5E339" w14:textId="77777777" w:rsidR="0037017E" w:rsidRPr="003B7FFD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r w:rsidRPr="003B7FFD">
              <w:rPr>
                <w:bCs/>
                <w:sz w:val="18"/>
                <w:szCs w:val="18"/>
              </w:rPr>
              <w:t>АГВИ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AEAC1" w14:textId="77777777" w:rsidR="0037017E" w:rsidRPr="003B7FFD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r w:rsidRPr="003B7FFD">
              <w:rPr>
                <w:bCs/>
                <w:sz w:val="18"/>
                <w:szCs w:val="18"/>
              </w:rPr>
              <w:t>КВД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DCE16D" w14:textId="77777777" w:rsidR="0037017E" w:rsidRPr="000A3542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r w:rsidRPr="000A3542">
              <w:rPr>
                <w:bCs/>
                <w:sz w:val="18"/>
                <w:szCs w:val="18"/>
              </w:rPr>
              <w:t>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C1016B" w14:textId="77777777" w:rsidR="0037017E" w:rsidRPr="008671DC" w:rsidRDefault="0037017E" w:rsidP="003B7FFD">
            <w:pPr>
              <w:jc w:val="center"/>
              <w:rPr>
                <w:bCs/>
                <w:sz w:val="18"/>
                <w:szCs w:val="18"/>
              </w:rPr>
            </w:pPr>
            <w:r w:rsidRPr="00E1412D">
              <w:rPr>
                <w:bCs/>
                <w:sz w:val="18"/>
                <w:szCs w:val="18"/>
              </w:rPr>
              <w:t>КОСГУ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603238" w14:textId="77777777" w:rsidR="0037017E" w:rsidRPr="003B7FFD" w:rsidRDefault="0037017E" w:rsidP="003B7FFD">
            <w:pPr>
              <w:jc w:val="center"/>
            </w:pPr>
            <w:r w:rsidRPr="00D4579B">
              <w:rPr>
                <w:sz w:val="16"/>
                <w:szCs w:val="16"/>
              </w:rPr>
              <w:t>Уровень ошибки</w:t>
            </w:r>
          </w:p>
        </w:tc>
      </w:tr>
      <w:tr w:rsidR="003B7FFD" w:rsidRPr="00A1781D" w14:paraId="797D6D3A" w14:textId="77777777" w:rsidTr="00951148">
        <w:trPr>
          <w:trHeight w:val="255"/>
        </w:trPr>
        <w:tc>
          <w:tcPr>
            <w:tcW w:w="851" w:type="dxa"/>
            <w:shd w:val="clear" w:color="auto" w:fill="auto"/>
            <w:vAlign w:val="center"/>
          </w:tcPr>
          <w:p w14:paraId="09B77C9B" w14:textId="77777777" w:rsidR="003B7FFD" w:rsidRPr="00A1781D" w:rsidRDefault="00A056EB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340566" w14:textId="77777777" w:rsidR="003B7FFD" w:rsidRPr="00A1781D" w:rsidRDefault="00A056EB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BFF1A5" w14:textId="77777777" w:rsidR="003B7FFD" w:rsidRPr="00A1781D" w:rsidRDefault="00A056EB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A62DBF" w14:textId="77777777" w:rsidR="003B7FFD" w:rsidRPr="00A1781D" w:rsidRDefault="00A056EB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35B3F5" w14:textId="77777777" w:rsidR="003B7FFD" w:rsidRPr="00A1781D" w:rsidRDefault="00A056EB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06,07,08</w:t>
            </w:r>
          </w:p>
        </w:tc>
        <w:tc>
          <w:tcPr>
            <w:tcW w:w="992" w:type="dxa"/>
            <w:shd w:val="clear" w:color="auto" w:fill="auto"/>
          </w:tcPr>
          <w:p w14:paraId="3C4580FE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 w:rsidRPr="00752704">
              <w:rPr>
                <w:sz w:val="18"/>
                <w:szCs w:val="18"/>
              </w:rPr>
              <w:t>=хххх</w:t>
            </w:r>
          </w:p>
        </w:tc>
        <w:tc>
          <w:tcPr>
            <w:tcW w:w="709" w:type="dxa"/>
            <w:vAlign w:val="center"/>
          </w:tcPr>
          <w:p w14:paraId="51725296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D714D1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4664FA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=40110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9C9680" w14:textId="77777777" w:rsidR="003B7FFD" w:rsidRPr="00A1781D" w:rsidRDefault="00A056EB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467183" w14:textId="77777777" w:rsidR="003B7FFD" w:rsidRPr="00A1781D" w:rsidRDefault="003B7FFD" w:rsidP="009A7377">
            <w:pPr>
              <w:jc w:val="center"/>
            </w:pPr>
            <w:r>
              <w:t>Б</w:t>
            </w:r>
          </w:p>
        </w:tc>
      </w:tr>
      <w:tr w:rsidR="003B7FFD" w:rsidRPr="00A1781D" w14:paraId="14459102" w14:textId="77777777" w:rsidTr="00951148">
        <w:trPr>
          <w:trHeight w:val="255"/>
        </w:trPr>
        <w:tc>
          <w:tcPr>
            <w:tcW w:w="851" w:type="dxa"/>
            <w:shd w:val="clear" w:color="auto" w:fill="auto"/>
            <w:vAlign w:val="center"/>
          </w:tcPr>
          <w:p w14:paraId="5BD44494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57BB01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DFC04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A9F998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D93BC0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</w:t>
            </w:r>
          </w:p>
        </w:tc>
        <w:tc>
          <w:tcPr>
            <w:tcW w:w="992" w:type="dxa"/>
            <w:shd w:val="clear" w:color="auto" w:fill="auto"/>
          </w:tcPr>
          <w:p w14:paraId="6DD5EE38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 w:rsidRPr="00752704">
              <w:rPr>
                <w:sz w:val="18"/>
                <w:szCs w:val="18"/>
              </w:rPr>
              <w:t>=хххх</w:t>
            </w:r>
          </w:p>
        </w:tc>
        <w:tc>
          <w:tcPr>
            <w:tcW w:w="709" w:type="dxa"/>
            <w:vAlign w:val="center"/>
          </w:tcPr>
          <w:p w14:paraId="4320C065" w14:textId="77777777" w:rsidR="003B7FFD" w:rsidRPr="00A1781D" w:rsidRDefault="00A056EB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81CBD1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74E4B2" w14:textId="77777777" w:rsidR="003B7FFD" w:rsidRPr="00A1781D" w:rsidRDefault="003B7FFD" w:rsidP="009A7377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=40110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765D59" w14:textId="77777777" w:rsidR="003B7FFD" w:rsidRPr="00A1781D" w:rsidRDefault="00951148" w:rsidP="009A73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8139F" w14:textId="77777777" w:rsidR="003B7FFD" w:rsidRPr="00A1781D" w:rsidRDefault="003B7FFD" w:rsidP="009A7377">
            <w:pPr>
              <w:jc w:val="center"/>
            </w:pPr>
            <w:r>
              <w:t>Б</w:t>
            </w:r>
          </w:p>
        </w:tc>
      </w:tr>
    </w:tbl>
    <w:p w14:paraId="4BD8AFD3" w14:textId="77777777" w:rsidR="0037017E" w:rsidRDefault="0037017E" w:rsidP="007F67F5">
      <w:pPr>
        <w:rPr>
          <w:b/>
        </w:rPr>
      </w:pPr>
    </w:p>
    <w:p w14:paraId="52DE1109" w14:textId="77777777" w:rsidR="0042253D" w:rsidRPr="003919DA" w:rsidRDefault="00815C63" w:rsidP="00516CD3">
      <w:pPr>
        <w:pStyle w:val="1"/>
        <w:rPr>
          <w:b/>
          <w:sz w:val="20"/>
          <w:szCs w:val="20"/>
        </w:rPr>
      </w:pPr>
      <w:bookmarkStart w:id="18" w:name="_Toc216968493"/>
      <w:r w:rsidRPr="003919DA">
        <w:rPr>
          <w:b/>
          <w:sz w:val="20"/>
          <w:szCs w:val="20"/>
        </w:rPr>
        <w:t>2</w:t>
      </w:r>
      <w:r w:rsidR="0042253D" w:rsidRPr="007E12BC">
        <w:rPr>
          <w:b/>
          <w:sz w:val="20"/>
          <w:szCs w:val="20"/>
        </w:rPr>
        <w:t>. Отчет об исполнении бюджета ф.0503117</w:t>
      </w:r>
      <w:bookmarkEnd w:id="14"/>
      <w:bookmarkEnd w:id="18"/>
    </w:p>
    <w:p w14:paraId="2C4068E0" w14:textId="77777777" w:rsidR="0042253D" w:rsidRPr="00B234EC" w:rsidRDefault="0042253D" w:rsidP="00516CD3"/>
    <w:p w14:paraId="3E0434B7" w14:textId="77777777" w:rsidR="0042253D" w:rsidRDefault="0042253D" w:rsidP="00B234EC">
      <w:pPr>
        <w:ind w:left="-567"/>
        <w:jc w:val="both"/>
      </w:pPr>
      <w:r w:rsidRPr="00B234EC">
        <w:t>Показатели графы 5 «Исполнено» Раздела 1 «Доходы бюджета», Раздела 2 «Расходы бюджета», Раздела 3 «Источники финансирования дефицита бюджетов» Отчета об исполнении бюджета (ф. 0503117) подлежат контролю на соответствие иерархии кодов бюджетной классификации доходов.</w:t>
      </w:r>
    </w:p>
    <w:p w14:paraId="42671411" w14:textId="33E3B140" w:rsidR="00E614DB" w:rsidRPr="00B234EC" w:rsidRDefault="00E614DB" w:rsidP="00B234EC">
      <w:pPr>
        <w:ind w:left="-567"/>
        <w:jc w:val="both"/>
      </w:pPr>
      <w:r>
        <w:rPr>
          <w:b/>
          <w:sz w:val="18"/>
          <w:szCs w:val="18"/>
        </w:rPr>
        <w:t xml:space="preserve">КВР </w:t>
      </w:r>
      <w:r w:rsidR="00C572FD">
        <w:rPr>
          <w:b/>
          <w:sz w:val="18"/>
          <w:szCs w:val="18"/>
        </w:rPr>
        <w:t xml:space="preserve">21х, 22х, </w:t>
      </w:r>
      <w:r>
        <w:rPr>
          <w:b/>
          <w:sz w:val="18"/>
          <w:szCs w:val="18"/>
        </w:rPr>
        <w:t>406, 407, 634, 801-809, 814 в ф. 0503117 недопустимы</w:t>
      </w:r>
    </w:p>
    <w:p w14:paraId="0779A3E0" w14:textId="77777777" w:rsidR="0042253D" w:rsidRPr="00B234EC" w:rsidRDefault="0042253D" w:rsidP="00516CD3"/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135"/>
        <w:gridCol w:w="708"/>
        <w:gridCol w:w="1560"/>
        <w:gridCol w:w="1180"/>
        <w:gridCol w:w="766"/>
        <w:gridCol w:w="2877"/>
        <w:gridCol w:w="1297"/>
      </w:tblGrid>
      <w:tr w:rsidR="003919DA" w:rsidRPr="00B234EC" w14:paraId="29D94FFA" w14:textId="77777777" w:rsidTr="00E70FD9">
        <w:trPr>
          <w:jc w:val="center"/>
        </w:trPr>
        <w:tc>
          <w:tcPr>
            <w:tcW w:w="444" w:type="dxa"/>
          </w:tcPr>
          <w:p w14:paraId="609077BA" w14:textId="77777777" w:rsidR="003919DA" w:rsidRPr="00B234EC" w:rsidRDefault="003919DA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135" w:type="dxa"/>
          </w:tcPr>
          <w:p w14:paraId="214E12FB" w14:textId="77777777" w:rsidR="003919DA" w:rsidRPr="00B234EC" w:rsidRDefault="003919DA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708" w:type="dxa"/>
          </w:tcPr>
          <w:p w14:paraId="4B3AFD0D" w14:textId="77777777" w:rsidR="003919DA" w:rsidRPr="00B234EC" w:rsidRDefault="003919DA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1560" w:type="dxa"/>
          </w:tcPr>
          <w:p w14:paraId="310ABBB5" w14:textId="77777777" w:rsidR="003919DA" w:rsidRPr="00B234EC" w:rsidRDefault="003919DA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1180" w:type="dxa"/>
          </w:tcPr>
          <w:p w14:paraId="03CFDC62" w14:textId="77777777" w:rsidR="003919DA" w:rsidRPr="00B234EC" w:rsidRDefault="003919DA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766" w:type="dxa"/>
          </w:tcPr>
          <w:p w14:paraId="584655F8" w14:textId="77777777" w:rsidR="003919DA" w:rsidRPr="00B234EC" w:rsidRDefault="003919DA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2877" w:type="dxa"/>
          </w:tcPr>
          <w:p w14:paraId="1D5CF80B" w14:textId="77777777" w:rsidR="003919DA" w:rsidRPr="00B234EC" w:rsidRDefault="003919DA" w:rsidP="00516CD3">
            <w:pPr>
              <w:jc w:val="center"/>
              <w:rPr>
                <w:b/>
                <w:sz w:val="16"/>
                <w:szCs w:val="16"/>
              </w:rPr>
            </w:pPr>
            <w:r w:rsidRPr="00B234EC">
              <w:rPr>
                <w:b/>
                <w:sz w:val="16"/>
                <w:szCs w:val="16"/>
              </w:rPr>
              <w:t>Контроль показателя</w:t>
            </w:r>
          </w:p>
          <w:p w14:paraId="12A47585" w14:textId="77777777" w:rsidR="003919DA" w:rsidRPr="00B234EC" w:rsidRDefault="003919DA" w:rsidP="00516CD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97" w:type="dxa"/>
          </w:tcPr>
          <w:p w14:paraId="4A3D39A5" w14:textId="77777777" w:rsidR="003919DA" w:rsidRPr="00B234EC" w:rsidRDefault="003919DA" w:rsidP="00E70FD9">
            <w:pPr>
              <w:ind w:right="283"/>
              <w:jc w:val="center"/>
              <w:rPr>
                <w:b/>
                <w:sz w:val="16"/>
                <w:szCs w:val="16"/>
              </w:rPr>
            </w:pPr>
            <w:r w:rsidRPr="003919DA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3919DA" w:rsidRPr="00B234EC" w14:paraId="4942CA80" w14:textId="77777777" w:rsidTr="00E70FD9">
        <w:trPr>
          <w:jc w:val="center"/>
        </w:trPr>
        <w:tc>
          <w:tcPr>
            <w:tcW w:w="444" w:type="dxa"/>
          </w:tcPr>
          <w:p w14:paraId="10DDE5EA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1</w:t>
            </w:r>
          </w:p>
        </w:tc>
        <w:tc>
          <w:tcPr>
            <w:tcW w:w="1135" w:type="dxa"/>
          </w:tcPr>
          <w:p w14:paraId="2BCA0F69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 xml:space="preserve">*, </w:t>
            </w:r>
            <w:r w:rsidRPr="007E12BC">
              <w:rPr>
                <w:sz w:val="16"/>
                <w:szCs w:val="16"/>
              </w:rPr>
              <w:t xml:space="preserve">кроме строк </w:t>
            </w:r>
            <w:r w:rsidR="00B5277A" w:rsidRPr="007E12BC">
              <w:rPr>
                <w:sz w:val="16"/>
                <w:szCs w:val="16"/>
              </w:rPr>
              <w:t>450,</w:t>
            </w:r>
            <w:r w:rsidRPr="007E12BC">
              <w:rPr>
                <w:sz w:val="16"/>
                <w:szCs w:val="16"/>
              </w:rPr>
              <w:t>710, 720</w:t>
            </w:r>
          </w:p>
        </w:tc>
        <w:tc>
          <w:tcPr>
            <w:tcW w:w="708" w:type="dxa"/>
          </w:tcPr>
          <w:p w14:paraId="01BDFAFA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14:paraId="7051F566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=</w:t>
            </w:r>
          </w:p>
        </w:tc>
        <w:tc>
          <w:tcPr>
            <w:tcW w:w="1180" w:type="dxa"/>
          </w:tcPr>
          <w:p w14:paraId="13404D2F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766" w:type="dxa"/>
          </w:tcPr>
          <w:p w14:paraId="24DDC9AF" w14:textId="77777777" w:rsidR="003919DA" w:rsidRPr="00B234EC" w:rsidRDefault="003919DA" w:rsidP="009C4F68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4 – 5, если графа 4 не равна 0</w:t>
            </w:r>
            <w:r w:rsidR="009C4F68">
              <w:rPr>
                <w:sz w:val="16"/>
                <w:szCs w:val="16"/>
              </w:rPr>
              <w:t xml:space="preserve">, если графа 5 </w:t>
            </w:r>
            <w:r w:rsidR="009C4F68" w:rsidRPr="00E70FD9">
              <w:rPr>
                <w:sz w:val="16"/>
                <w:szCs w:val="16"/>
              </w:rPr>
              <w:t>&lt;</w:t>
            </w:r>
            <w:r w:rsidR="009C4F68">
              <w:rPr>
                <w:sz w:val="16"/>
                <w:szCs w:val="16"/>
              </w:rPr>
              <w:t>4</w:t>
            </w:r>
          </w:p>
        </w:tc>
        <w:tc>
          <w:tcPr>
            <w:tcW w:w="2877" w:type="dxa"/>
          </w:tcPr>
          <w:p w14:paraId="6B8F0E98" w14:textId="77777777" w:rsidR="003919DA" w:rsidRPr="00B234EC" w:rsidRDefault="003919DA" w:rsidP="009C4F68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 xml:space="preserve">Гр. 6 &lt;&gt; Гр.4 - Гр.5 – </w:t>
            </w:r>
            <w:r w:rsidR="009C4F68">
              <w:rPr>
                <w:sz w:val="16"/>
                <w:szCs w:val="16"/>
              </w:rPr>
              <w:t>требует пояснения</w:t>
            </w:r>
          </w:p>
        </w:tc>
        <w:tc>
          <w:tcPr>
            <w:tcW w:w="1297" w:type="dxa"/>
          </w:tcPr>
          <w:p w14:paraId="6A2FDD1E" w14:textId="77777777" w:rsidR="003919DA" w:rsidRPr="00B234EC" w:rsidRDefault="009C4F68" w:rsidP="003919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3919DA" w:rsidRPr="00951148" w14:paraId="1341DFF5" w14:textId="77777777" w:rsidTr="00E70FD9">
        <w:trPr>
          <w:jc w:val="center"/>
        </w:trPr>
        <w:tc>
          <w:tcPr>
            <w:tcW w:w="444" w:type="dxa"/>
          </w:tcPr>
          <w:p w14:paraId="225F5AFB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2</w:t>
            </w:r>
          </w:p>
        </w:tc>
        <w:tc>
          <w:tcPr>
            <w:tcW w:w="1135" w:type="dxa"/>
          </w:tcPr>
          <w:p w14:paraId="3F3217CA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450</w:t>
            </w:r>
          </w:p>
        </w:tc>
        <w:tc>
          <w:tcPr>
            <w:tcW w:w="708" w:type="dxa"/>
          </w:tcPr>
          <w:p w14:paraId="7FC77A98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22B70DBC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=</w:t>
            </w:r>
          </w:p>
        </w:tc>
        <w:tc>
          <w:tcPr>
            <w:tcW w:w="1180" w:type="dxa"/>
          </w:tcPr>
          <w:p w14:paraId="6396AA27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010 - 200</w:t>
            </w:r>
          </w:p>
        </w:tc>
        <w:tc>
          <w:tcPr>
            <w:tcW w:w="766" w:type="dxa"/>
          </w:tcPr>
          <w:p w14:paraId="260A979A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5</w:t>
            </w:r>
          </w:p>
        </w:tc>
        <w:tc>
          <w:tcPr>
            <w:tcW w:w="2877" w:type="dxa"/>
          </w:tcPr>
          <w:p w14:paraId="7F66A4F7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 xml:space="preserve">Стр. 450 &lt;&gt; Стр.010- Стр.200 – КАТЕГОРИЧЕСКИ недопустимо </w:t>
            </w:r>
          </w:p>
        </w:tc>
        <w:tc>
          <w:tcPr>
            <w:tcW w:w="1297" w:type="dxa"/>
          </w:tcPr>
          <w:p w14:paraId="1FD39683" w14:textId="77777777" w:rsidR="003919DA" w:rsidRPr="00951148" w:rsidRDefault="003919DA" w:rsidP="003919DA">
            <w:pPr>
              <w:jc w:val="center"/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Б</w:t>
            </w:r>
          </w:p>
        </w:tc>
      </w:tr>
      <w:tr w:rsidR="003919DA" w:rsidRPr="00951148" w14:paraId="58062795" w14:textId="77777777" w:rsidTr="00E70FD9">
        <w:trPr>
          <w:jc w:val="center"/>
        </w:trPr>
        <w:tc>
          <w:tcPr>
            <w:tcW w:w="444" w:type="dxa"/>
          </w:tcPr>
          <w:p w14:paraId="61396E9A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3</w:t>
            </w:r>
          </w:p>
        </w:tc>
        <w:tc>
          <w:tcPr>
            <w:tcW w:w="1135" w:type="dxa"/>
          </w:tcPr>
          <w:p w14:paraId="7354F76A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450</w:t>
            </w:r>
          </w:p>
        </w:tc>
        <w:tc>
          <w:tcPr>
            <w:tcW w:w="708" w:type="dxa"/>
          </w:tcPr>
          <w:p w14:paraId="1DA485CF" w14:textId="77777777" w:rsidR="003919DA" w:rsidRPr="00951148" w:rsidRDefault="00E377D2" w:rsidP="003919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</w:t>
            </w:r>
            <w:r w:rsidR="00C81809">
              <w:rPr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4BAE2A0B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=</w:t>
            </w:r>
          </w:p>
        </w:tc>
        <w:tc>
          <w:tcPr>
            <w:tcW w:w="1180" w:type="dxa"/>
          </w:tcPr>
          <w:p w14:paraId="738FCBA6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-500</w:t>
            </w:r>
          </w:p>
        </w:tc>
        <w:tc>
          <w:tcPr>
            <w:tcW w:w="766" w:type="dxa"/>
          </w:tcPr>
          <w:p w14:paraId="6E848F78" w14:textId="77777777" w:rsidR="003919DA" w:rsidRPr="00951148" w:rsidRDefault="00E377D2" w:rsidP="003919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</w:t>
            </w:r>
            <w:r w:rsidR="00C81809">
              <w:rPr>
                <w:sz w:val="16"/>
                <w:szCs w:val="16"/>
              </w:rPr>
              <w:t>5</w:t>
            </w:r>
          </w:p>
        </w:tc>
        <w:tc>
          <w:tcPr>
            <w:tcW w:w="2877" w:type="dxa"/>
          </w:tcPr>
          <w:p w14:paraId="6E80EBA6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Стр. 450 &lt;&gt; - Стр.500 – недопустимо</w:t>
            </w:r>
          </w:p>
        </w:tc>
        <w:tc>
          <w:tcPr>
            <w:tcW w:w="1297" w:type="dxa"/>
          </w:tcPr>
          <w:p w14:paraId="62DD1F49" w14:textId="77777777" w:rsidR="003919DA" w:rsidRPr="00951148" w:rsidRDefault="003919DA" w:rsidP="003919DA">
            <w:pPr>
              <w:jc w:val="center"/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Б</w:t>
            </w:r>
          </w:p>
        </w:tc>
      </w:tr>
      <w:tr w:rsidR="003919DA" w:rsidRPr="00951148" w14:paraId="258AAC76" w14:textId="77777777" w:rsidTr="00E70FD9">
        <w:trPr>
          <w:jc w:val="center"/>
        </w:trPr>
        <w:tc>
          <w:tcPr>
            <w:tcW w:w="444" w:type="dxa"/>
          </w:tcPr>
          <w:p w14:paraId="7F2966D3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4</w:t>
            </w:r>
          </w:p>
        </w:tc>
        <w:tc>
          <w:tcPr>
            <w:tcW w:w="1135" w:type="dxa"/>
          </w:tcPr>
          <w:p w14:paraId="725ABBD6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500</w:t>
            </w:r>
          </w:p>
        </w:tc>
        <w:tc>
          <w:tcPr>
            <w:tcW w:w="708" w:type="dxa"/>
          </w:tcPr>
          <w:p w14:paraId="1DE50571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*</w:t>
            </w:r>
            <w:r w:rsidR="009A1C54" w:rsidRPr="00951148">
              <w:rPr>
                <w:sz w:val="16"/>
                <w:szCs w:val="16"/>
              </w:rPr>
              <w:t xml:space="preserve"> (кроме графы 6)</w:t>
            </w:r>
          </w:p>
        </w:tc>
        <w:tc>
          <w:tcPr>
            <w:tcW w:w="1560" w:type="dxa"/>
          </w:tcPr>
          <w:p w14:paraId="760E8DE6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=</w:t>
            </w:r>
          </w:p>
        </w:tc>
        <w:tc>
          <w:tcPr>
            <w:tcW w:w="1180" w:type="dxa"/>
          </w:tcPr>
          <w:p w14:paraId="2766A632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520 + 620 + 700</w:t>
            </w:r>
          </w:p>
        </w:tc>
        <w:tc>
          <w:tcPr>
            <w:tcW w:w="766" w:type="dxa"/>
          </w:tcPr>
          <w:p w14:paraId="28028689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*</w:t>
            </w:r>
            <w:r w:rsidR="009A1C54" w:rsidRPr="00951148">
              <w:rPr>
                <w:sz w:val="16"/>
                <w:szCs w:val="16"/>
              </w:rPr>
              <w:t>(кроме графы 6)</w:t>
            </w:r>
          </w:p>
        </w:tc>
        <w:tc>
          <w:tcPr>
            <w:tcW w:w="2877" w:type="dxa"/>
          </w:tcPr>
          <w:p w14:paraId="03EFFC5B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Стр. 500 &lt;&gt; Стр.520 + Стр.620 + Стр.700 – недопустимо</w:t>
            </w:r>
          </w:p>
        </w:tc>
        <w:tc>
          <w:tcPr>
            <w:tcW w:w="1297" w:type="dxa"/>
          </w:tcPr>
          <w:p w14:paraId="28B0E695" w14:textId="77777777" w:rsidR="003919DA" w:rsidRPr="00951148" w:rsidRDefault="003919DA" w:rsidP="003919DA">
            <w:pPr>
              <w:jc w:val="center"/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Б</w:t>
            </w:r>
          </w:p>
        </w:tc>
      </w:tr>
      <w:tr w:rsidR="003919DA" w:rsidRPr="00951148" w14:paraId="2CB15690" w14:textId="77777777" w:rsidTr="00E70FD9">
        <w:trPr>
          <w:jc w:val="center"/>
        </w:trPr>
        <w:tc>
          <w:tcPr>
            <w:tcW w:w="444" w:type="dxa"/>
          </w:tcPr>
          <w:p w14:paraId="5406E589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135" w:type="dxa"/>
          </w:tcPr>
          <w:p w14:paraId="27A09B3A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700</w:t>
            </w:r>
          </w:p>
        </w:tc>
        <w:tc>
          <w:tcPr>
            <w:tcW w:w="708" w:type="dxa"/>
          </w:tcPr>
          <w:p w14:paraId="576FCD78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14:paraId="772A66C8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=</w:t>
            </w:r>
          </w:p>
        </w:tc>
        <w:tc>
          <w:tcPr>
            <w:tcW w:w="1180" w:type="dxa"/>
          </w:tcPr>
          <w:p w14:paraId="30B5FFF7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710 + 720</w:t>
            </w:r>
          </w:p>
        </w:tc>
        <w:tc>
          <w:tcPr>
            <w:tcW w:w="766" w:type="dxa"/>
          </w:tcPr>
          <w:p w14:paraId="51298391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5</w:t>
            </w:r>
          </w:p>
        </w:tc>
        <w:tc>
          <w:tcPr>
            <w:tcW w:w="2877" w:type="dxa"/>
          </w:tcPr>
          <w:p w14:paraId="40A92D8A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Стр. 700 &lt;&gt; Стр.710 + Стр.720 – недопустимо</w:t>
            </w:r>
          </w:p>
        </w:tc>
        <w:tc>
          <w:tcPr>
            <w:tcW w:w="1297" w:type="dxa"/>
          </w:tcPr>
          <w:p w14:paraId="3544D522" w14:textId="77777777" w:rsidR="003919DA" w:rsidRPr="00951148" w:rsidRDefault="003919DA" w:rsidP="003919DA">
            <w:pPr>
              <w:jc w:val="center"/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Б</w:t>
            </w:r>
          </w:p>
        </w:tc>
      </w:tr>
      <w:tr w:rsidR="003919DA" w:rsidRPr="00951148" w14:paraId="7896FCFE" w14:textId="77777777" w:rsidTr="00E70FD9">
        <w:trPr>
          <w:jc w:val="center"/>
        </w:trPr>
        <w:tc>
          <w:tcPr>
            <w:tcW w:w="444" w:type="dxa"/>
          </w:tcPr>
          <w:p w14:paraId="2A52AAA8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7</w:t>
            </w:r>
          </w:p>
        </w:tc>
        <w:tc>
          <w:tcPr>
            <w:tcW w:w="1135" w:type="dxa"/>
          </w:tcPr>
          <w:p w14:paraId="4069A86D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*</w:t>
            </w:r>
          </w:p>
        </w:tc>
        <w:tc>
          <w:tcPr>
            <w:tcW w:w="708" w:type="dxa"/>
          </w:tcPr>
          <w:p w14:paraId="306F3CAF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710</w:t>
            </w:r>
          </w:p>
        </w:tc>
        <w:tc>
          <w:tcPr>
            <w:tcW w:w="1560" w:type="dxa"/>
          </w:tcPr>
          <w:p w14:paraId="3677CC4F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&lt;</w:t>
            </w:r>
            <w:r w:rsidR="00C81809">
              <w:rPr>
                <w:sz w:val="16"/>
                <w:szCs w:val="16"/>
              </w:rPr>
              <w:t>=</w:t>
            </w:r>
            <w:r w:rsidRPr="00951148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180" w:type="dxa"/>
          </w:tcPr>
          <w:p w14:paraId="2CE5B829" w14:textId="77777777" w:rsidR="003919DA" w:rsidRPr="00951148" w:rsidRDefault="00C81809" w:rsidP="003919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766" w:type="dxa"/>
          </w:tcPr>
          <w:p w14:paraId="03D6BEFC" w14:textId="77777777" w:rsidR="003919DA" w:rsidRPr="00951148" w:rsidRDefault="003919DA" w:rsidP="003919DA">
            <w:pPr>
              <w:rPr>
                <w:sz w:val="16"/>
                <w:szCs w:val="16"/>
              </w:rPr>
            </w:pPr>
          </w:p>
        </w:tc>
        <w:tc>
          <w:tcPr>
            <w:tcW w:w="2877" w:type="dxa"/>
          </w:tcPr>
          <w:p w14:paraId="606984F7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Показатели по КОСГУ 510 отражаются со знаком «-»</w:t>
            </w:r>
          </w:p>
        </w:tc>
        <w:tc>
          <w:tcPr>
            <w:tcW w:w="1297" w:type="dxa"/>
          </w:tcPr>
          <w:p w14:paraId="4B1ED325" w14:textId="77777777" w:rsidR="003919DA" w:rsidRPr="00951148" w:rsidRDefault="003919DA" w:rsidP="003919DA">
            <w:pPr>
              <w:jc w:val="center"/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Б</w:t>
            </w:r>
          </w:p>
        </w:tc>
      </w:tr>
      <w:tr w:rsidR="003919DA" w:rsidRPr="00951148" w14:paraId="073A7CB3" w14:textId="77777777" w:rsidTr="00E70FD9">
        <w:trPr>
          <w:jc w:val="center"/>
        </w:trPr>
        <w:tc>
          <w:tcPr>
            <w:tcW w:w="444" w:type="dxa"/>
          </w:tcPr>
          <w:p w14:paraId="53749236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8</w:t>
            </w:r>
          </w:p>
        </w:tc>
        <w:tc>
          <w:tcPr>
            <w:tcW w:w="1135" w:type="dxa"/>
          </w:tcPr>
          <w:p w14:paraId="3A19F7DC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*</w:t>
            </w:r>
          </w:p>
        </w:tc>
        <w:tc>
          <w:tcPr>
            <w:tcW w:w="708" w:type="dxa"/>
          </w:tcPr>
          <w:p w14:paraId="11468F63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720</w:t>
            </w:r>
          </w:p>
        </w:tc>
        <w:tc>
          <w:tcPr>
            <w:tcW w:w="1560" w:type="dxa"/>
          </w:tcPr>
          <w:p w14:paraId="5AF781FC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&gt;</w:t>
            </w:r>
            <w:r w:rsidR="00C81809">
              <w:rPr>
                <w:sz w:val="16"/>
                <w:szCs w:val="16"/>
              </w:rPr>
              <w:t>=</w:t>
            </w:r>
            <w:r w:rsidRPr="00951148">
              <w:rPr>
                <w:sz w:val="16"/>
                <w:szCs w:val="16"/>
              </w:rPr>
              <w:t xml:space="preserve"> 0</w:t>
            </w:r>
          </w:p>
        </w:tc>
        <w:tc>
          <w:tcPr>
            <w:tcW w:w="1180" w:type="dxa"/>
          </w:tcPr>
          <w:p w14:paraId="64428327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*</w:t>
            </w:r>
          </w:p>
        </w:tc>
        <w:tc>
          <w:tcPr>
            <w:tcW w:w="766" w:type="dxa"/>
          </w:tcPr>
          <w:p w14:paraId="66AE4A81" w14:textId="77777777" w:rsidR="003919DA" w:rsidRPr="00951148" w:rsidRDefault="003919DA" w:rsidP="003919DA">
            <w:pPr>
              <w:rPr>
                <w:sz w:val="16"/>
                <w:szCs w:val="16"/>
              </w:rPr>
            </w:pPr>
          </w:p>
        </w:tc>
        <w:tc>
          <w:tcPr>
            <w:tcW w:w="2877" w:type="dxa"/>
          </w:tcPr>
          <w:p w14:paraId="476D20D0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Показатели по КОСГУ 610 отражаются со знаком «+»</w:t>
            </w:r>
          </w:p>
        </w:tc>
        <w:tc>
          <w:tcPr>
            <w:tcW w:w="1297" w:type="dxa"/>
          </w:tcPr>
          <w:p w14:paraId="40909F42" w14:textId="77777777" w:rsidR="003919DA" w:rsidRPr="00951148" w:rsidRDefault="003919DA" w:rsidP="003919DA">
            <w:pPr>
              <w:jc w:val="center"/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Б</w:t>
            </w:r>
          </w:p>
        </w:tc>
      </w:tr>
      <w:tr w:rsidR="001C5488" w:rsidRPr="00951148" w14:paraId="6CB04473" w14:textId="77777777" w:rsidTr="00E70FD9">
        <w:trPr>
          <w:jc w:val="center"/>
        </w:trPr>
        <w:tc>
          <w:tcPr>
            <w:tcW w:w="444" w:type="dxa"/>
          </w:tcPr>
          <w:p w14:paraId="69CE8AB5" w14:textId="77777777" w:rsidR="001C5488" w:rsidRPr="00951148" w:rsidRDefault="001C5488" w:rsidP="003919DA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</w:tcPr>
          <w:p w14:paraId="33AC3DFC" w14:textId="77777777" w:rsidR="001C5488" w:rsidRPr="00951148" w:rsidRDefault="001C5488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450</w:t>
            </w:r>
          </w:p>
        </w:tc>
        <w:tc>
          <w:tcPr>
            <w:tcW w:w="708" w:type="dxa"/>
          </w:tcPr>
          <w:p w14:paraId="71D2CC87" w14:textId="77777777" w:rsidR="001C5488" w:rsidRPr="00951148" w:rsidRDefault="001C5488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14:paraId="3EFD4B08" w14:textId="77777777" w:rsidR="001C5488" w:rsidRPr="00951148" w:rsidRDefault="001C5488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=0</w:t>
            </w:r>
          </w:p>
        </w:tc>
        <w:tc>
          <w:tcPr>
            <w:tcW w:w="1180" w:type="dxa"/>
          </w:tcPr>
          <w:p w14:paraId="163452A4" w14:textId="77777777" w:rsidR="001C5488" w:rsidRPr="00951148" w:rsidRDefault="001C5488" w:rsidP="003919DA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66" w:type="dxa"/>
          </w:tcPr>
          <w:p w14:paraId="70532428" w14:textId="77777777" w:rsidR="001C5488" w:rsidRPr="00951148" w:rsidRDefault="001C5488" w:rsidP="003919DA">
            <w:pPr>
              <w:rPr>
                <w:sz w:val="16"/>
                <w:szCs w:val="16"/>
              </w:rPr>
            </w:pPr>
          </w:p>
        </w:tc>
        <w:tc>
          <w:tcPr>
            <w:tcW w:w="2877" w:type="dxa"/>
          </w:tcPr>
          <w:p w14:paraId="409F16C8" w14:textId="77777777" w:rsidR="001C5488" w:rsidRPr="00951148" w:rsidRDefault="001C5488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Стр. 450 &lt;&gt; 0 – недопустимо</w:t>
            </w:r>
          </w:p>
        </w:tc>
        <w:tc>
          <w:tcPr>
            <w:tcW w:w="1297" w:type="dxa"/>
          </w:tcPr>
          <w:p w14:paraId="3239C110" w14:textId="77777777" w:rsidR="001C5488" w:rsidRPr="00951148" w:rsidRDefault="001C5488" w:rsidP="003919DA">
            <w:pPr>
              <w:jc w:val="center"/>
              <w:rPr>
                <w:sz w:val="16"/>
                <w:szCs w:val="16"/>
              </w:rPr>
            </w:pPr>
          </w:p>
        </w:tc>
      </w:tr>
      <w:tr w:rsidR="003919DA" w:rsidRPr="00951148" w14:paraId="2B686996" w14:textId="77777777" w:rsidTr="00E70FD9">
        <w:trPr>
          <w:jc w:val="center"/>
        </w:trPr>
        <w:tc>
          <w:tcPr>
            <w:tcW w:w="444" w:type="dxa"/>
          </w:tcPr>
          <w:p w14:paraId="413ECE1D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9</w:t>
            </w:r>
          </w:p>
        </w:tc>
        <w:tc>
          <w:tcPr>
            <w:tcW w:w="1135" w:type="dxa"/>
          </w:tcPr>
          <w:p w14:paraId="2175FC63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710</w:t>
            </w:r>
          </w:p>
        </w:tc>
        <w:tc>
          <w:tcPr>
            <w:tcW w:w="708" w:type="dxa"/>
          </w:tcPr>
          <w:p w14:paraId="4660313D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14:paraId="734DD1BD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=0</w:t>
            </w:r>
          </w:p>
        </w:tc>
        <w:tc>
          <w:tcPr>
            <w:tcW w:w="1180" w:type="dxa"/>
          </w:tcPr>
          <w:p w14:paraId="0B744509" w14:textId="77777777" w:rsidR="003919DA" w:rsidRPr="00951148" w:rsidRDefault="003919DA" w:rsidP="003919DA">
            <w:pPr>
              <w:rPr>
                <w:sz w:val="16"/>
                <w:szCs w:val="16"/>
              </w:rPr>
            </w:pPr>
          </w:p>
        </w:tc>
        <w:tc>
          <w:tcPr>
            <w:tcW w:w="766" w:type="dxa"/>
          </w:tcPr>
          <w:p w14:paraId="06892A0A" w14:textId="77777777" w:rsidR="003919DA" w:rsidRPr="00951148" w:rsidRDefault="003919DA" w:rsidP="003919DA">
            <w:pPr>
              <w:rPr>
                <w:sz w:val="16"/>
                <w:szCs w:val="16"/>
              </w:rPr>
            </w:pPr>
          </w:p>
        </w:tc>
        <w:tc>
          <w:tcPr>
            <w:tcW w:w="2877" w:type="dxa"/>
          </w:tcPr>
          <w:p w14:paraId="571E64D9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Стр. 710 &lt;&gt; 0 – недопустимо</w:t>
            </w:r>
          </w:p>
        </w:tc>
        <w:tc>
          <w:tcPr>
            <w:tcW w:w="1297" w:type="dxa"/>
          </w:tcPr>
          <w:p w14:paraId="440FC0E8" w14:textId="77777777" w:rsidR="003919DA" w:rsidRPr="00951148" w:rsidRDefault="003919DA" w:rsidP="003919DA">
            <w:pPr>
              <w:jc w:val="center"/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Б</w:t>
            </w:r>
          </w:p>
        </w:tc>
      </w:tr>
      <w:tr w:rsidR="003919DA" w:rsidRPr="00B234EC" w14:paraId="4FE8E68D" w14:textId="77777777" w:rsidTr="00E70FD9">
        <w:trPr>
          <w:jc w:val="center"/>
        </w:trPr>
        <w:tc>
          <w:tcPr>
            <w:tcW w:w="444" w:type="dxa"/>
          </w:tcPr>
          <w:p w14:paraId="5FA76925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10</w:t>
            </w:r>
          </w:p>
        </w:tc>
        <w:tc>
          <w:tcPr>
            <w:tcW w:w="1135" w:type="dxa"/>
          </w:tcPr>
          <w:p w14:paraId="34799F7C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720</w:t>
            </w:r>
          </w:p>
        </w:tc>
        <w:tc>
          <w:tcPr>
            <w:tcW w:w="708" w:type="dxa"/>
          </w:tcPr>
          <w:p w14:paraId="38E8393B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14:paraId="3FE85677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=0</w:t>
            </w:r>
          </w:p>
        </w:tc>
        <w:tc>
          <w:tcPr>
            <w:tcW w:w="1180" w:type="dxa"/>
          </w:tcPr>
          <w:p w14:paraId="4F49D864" w14:textId="77777777" w:rsidR="003919DA" w:rsidRPr="00951148" w:rsidRDefault="003919DA" w:rsidP="003919DA">
            <w:pPr>
              <w:rPr>
                <w:sz w:val="16"/>
                <w:szCs w:val="16"/>
              </w:rPr>
            </w:pPr>
          </w:p>
        </w:tc>
        <w:tc>
          <w:tcPr>
            <w:tcW w:w="766" w:type="dxa"/>
          </w:tcPr>
          <w:p w14:paraId="5EFF40E7" w14:textId="77777777" w:rsidR="003919DA" w:rsidRPr="00951148" w:rsidRDefault="003919DA" w:rsidP="003919DA">
            <w:pPr>
              <w:rPr>
                <w:sz w:val="16"/>
                <w:szCs w:val="16"/>
              </w:rPr>
            </w:pPr>
          </w:p>
        </w:tc>
        <w:tc>
          <w:tcPr>
            <w:tcW w:w="2877" w:type="dxa"/>
          </w:tcPr>
          <w:p w14:paraId="0169D030" w14:textId="77777777" w:rsidR="003919DA" w:rsidRPr="00951148" w:rsidRDefault="003919DA" w:rsidP="003919DA">
            <w:pPr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Стр. 720 &lt;&gt; 0 – недопустимо</w:t>
            </w:r>
          </w:p>
        </w:tc>
        <w:tc>
          <w:tcPr>
            <w:tcW w:w="1297" w:type="dxa"/>
          </w:tcPr>
          <w:p w14:paraId="536474FD" w14:textId="77777777" w:rsidR="003919DA" w:rsidRPr="00951148" w:rsidRDefault="003919DA" w:rsidP="003919DA">
            <w:pPr>
              <w:jc w:val="center"/>
              <w:rPr>
                <w:sz w:val="16"/>
                <w:szCs w:val="16"/>
              </w:rPr>
            </w:pPr>
            <w:r w:rsidRPr="00951148">
              <w:rPr>
                <w:sz w:val="16"/>
                <w:szCs w:val="16"/>
              </w:rPr>
              <w:t>Б</w:t>
            </w:r>
          </w:p>
        </w:tc>
      </w:tr>
      <w:tr w:rsidR="003919DA" w:rsidRPr="00B234EC" w14:paraId="56C65D17" w14:textId="77777777" w:rsidTr="00E70FD9">
        <w:trPr>
          <w:jc w:val="center"/>
        </w:trPr>
        <w:tc>
          <w:tcPr>
            <w:tcW w:w="444" w:type="dxa"/>
          </w:tcPr>
          <w:p w14:paraId="34E18FF5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11</w:t>
            </w:r>
          </w:p>
        </w:tc>
        <w:tc>
          <w:tcPr>
            <w:tcW w:w="1135" w:type="dxa"/>
          </w:tcPr>
          <w:p w14:paraId="4C5C7096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708" w:type="dxa"/>
          </w:tcPr>
          <w:p w14:paraId="11580861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14:paraId="79463B90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 xml:space="preserve">=0, если графа 5 </w:t>
            </w:r>
            <w:r w:rsidRPr="001C5488">
              <w:rPr>
                <w:sz w:val="16"/>
                <w:szCs w:val="16"/>
              </w:rPr>
              <w:t>&gt;</w:t>
            </w:r>
            <w:r w:rsidRPr="00B234EC">
              <w:rPr>
                <w:sz w:val="16"/>
                <w:szCs w:val="16"/>
              </w:rPr>
              <w:t xml:space="preserve"> </w:t>
            </w:r>
            <w:r w:rsidRPr="001C5488">
              <w:rPr>
                <w:sz w:val="16"/>
                <w:szCs w:val="16"/>
              </w:rPr>
              <w:t>4</w:t>
            </w:r>
          </w:p>
        </w:tc>
        <w:tc>
          <w:tcPr>
            <w:tcW w:w="1180" w:type="dxa"/>
          </w:tcPr>
          <w:p w14:paraId="16680AB6" w14:textId="77777777" w:rsidR="003919DA" w:rsidRPr="001C5488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>*</w:t>
            </w:r>
          </w:p>
        </w:tc>
        <w:tc>
          <w:tcPr>
            <w:tcW w:w="766" w:type="dxa"/>
          </w:tcPr>
          <w:p w14:paraId="306FA449" w14:textId="77777777" w:rsidR="003919DA" w:rsidRPr="00B234EC" w:rsidRDefault="003919DA" w:rsidP="003919DA">
            <w:pPr>
              <w:rPr>
                <w:sz w:val="16"/>
                <w:szCs w:val="16"/>
              </w:rPr>
            </w:pPr>
          </w:p>
        </w:tc>
        <w:tc>
          <w:tcPr>
            <w:tcW w:w="2877" w:type="dxa"/>
          </w:tcPr>
          <w:p w14:paraId="45FE58E4" w14:textId="77777777" w:rsidR="003919DA" w:rsidRPr="00B234EC" w:rsidRDefault="003919DA" w:rsidP="003919DA">
            <w:pPr>
              <w:rPr>
                <w:sz w:val="16"/>
                <w:szCs w:val="16"/>
              </w:rPr>
            </w:pPr>
            <w:r w:rsidRPr="00B234EC">
              <w:rPr>
                <w:sz w:val="16"/>
                <w:szCs w:val="16"/>
              </w:rPr>
              <w:t xml:space="preserve">Графа 6 не заполняется, при исполнении сверхплановых показателей </w:t>
            </w:r>
          </w:p>
        </w:tc>
        <w:tc>
          <w:tcPr>
            <w:tcW w:w="1297" w:type="dxa"/>
          </w:tcPr>
          <w:p w14:paraId="49A4EA89" w14:textId="77777777" w:rsidR="003919DA" w:rsidRPr="00B234EC" w:rsidRDefault="003919DA" w:rsidP="003919DA">
            <w:pPr>
              <w:jc w:val="center"/>
              <w:rPr>
                <w:sz w:val="16"/>
                <w:szCs w:val="16"/>
              </w:rPr>
            </w:pPr>
            <w:r w:rsidRPr="003349AD">
              <w:rPr>
                <w:sz w:val="16"/>
                <w:szCs w:val="16"/>
              </w:rPr>
              <w:t>Б</w:t>
            </w:r>
          </w:p>
        </w:tc>
      </w:tr>
    </w:tbl>
    <w:p w14:paraId="12EE1499" w14:textId="77777777" w:rsidR="00DF5EEF" w:rsidRDefault="00DF5EEF" w:rsidP="007F67F5">
      <w:pPr>
        <w:rPr>
          <w:b/>
        </w:rPr>
      </w:pPr>
    </w:p>
    <w:p w14:paraId="5298F1DF" w14:textId="4C60350A" w:rsidR="007526CF" w:rsidRPr="007526CF" w:rsidRDefault="007F67F5" w:rsidP="007526CF">
      <w:pPr>
        <w:keepNext/>
        <w:outlineLvl w:val="0"/>
        <w:rPr>
          <w:b/>
        </w:rPr>
      </w:pPr>
      <w:bookmarkStart w:id="19" w:name="_Toc216968494"/>
      <w:r>
        <w:rPr>
          <w:b/>
        </w:rPr>
        <w:t xml:space="preserve">3. </w:t>
      </w:r>
      <w:r w:rsidR="007526CF" w:rsidRPr="007E12BC">
        <w:rPr>
          <w:b/>
        </w:rPr>
        <w:t>Отчет об исполнении бюджета ф.0503117-НП</w:t>
      </w:r>
      <w:bookmarkEnd w:id="19"/>
    </w:p>
    <w:p w14:paraId="5083CC01" w14:textId="77777777" w:rsidR="007526CF" w:rsidRPr="007526CF" w:rsidRDefault="007526CF" w:rsidP="007F67F5">
      <w:pPr>
        <w:rPr>
          <w:b/>
        </w:rPr>
      </w:pPr>
    </w:p>
    <w:p w14:paraId="6B3633F4" w14:textId="77777777" w:rsidR="007526CF" w:rsidRPr="007F67F5" w:rsidRDefault="007526CF" w:rsidP="007526CF">
      <w:pPr>
        <w:suppressAutoHyphens/>
        <w:autoSpaceDE w:val="0"/>
        <w:spacing w:line="102" w:lineRule="atLeast"/>
        <w:jc w:val="both"/>
        <w:rPr>
          <w:rFonts w:eastAsia="Arial"/>
          <w:b/>
          <w:sz w:val="18"/>
          <w:szCs w:val="18"/>
          <w:lang w:eastAsia="ar-SA"/>
        </w:rPr>
      </w:pPr>
      <w:r w:rsidRPr="007F67F5">
        <w:rPr>
          <w:rFonts w:eastAsia="Arial"/>
          <w:b/>
          <w:sz w:val="18"/>
          <w:szCs w:val="18"/>
          <w:u w:val="single"/>
          <w:lang w:eastAsia="ar-SA"/>
        </w:rPr>
        <w:t>Контрольные соотношения для внутридокументного контроля</w:t>
      </w:r>
    </w:p>
    <w:tbl>
      <w:tblPr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611"/>
        <w:gridCol w:w="806"/>
        <w:gridCol w:w="895"/>
        <w:gridCol w:w="1128"/>
        <w:gridCol w:w="1180"/>
        <w:gridCol w:w="1712"/>
        <w:gridCol w:w="2693"/>
        <w:gridCol w:w="1134"/>
      </w:tblGrid>
      <w:tr w:rsidR="007526CF" w:rsidRPr="007526CF" w14:paraId="6EA3D4D9" w14:textId="77777777" w:rsidTr="007526CF">
        <w:trPr>
          <w:jc w:val="center"/>
        </w:trPr>
        <w:tc>
          <w:tcPr>
            <w:tcW w:w="523" w:type="dxa"/>
          </w:tcPr>
          <w:p w14:paraId="1973FF92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26CF">
              <w:rPr>
                <w:sz w:val="18"/>
                <w:szCs w:val="18"/>
                <w:lang w:eastAsia="ar-SA"/>
              </w:rPr>
              <w:t>№</w:t>
            </w:r>
          </w:p>
        </w:tc>
        <w:tc>
          <w:tcPr>
            <w:tcW w:w="611" w:type="dxa"/>
          </w:tcPr>
          <w:p w14:paraId="1220351F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26CF">
              <w:rPr>
                <w:sz w:val="18"/>
                <w:szCs w:val="18"/>
                <w:lang w:eastAsia="ar-SA"/>
              </w:rPr>
              <w:t>Раздел</w:t>
            </w:r>
          </w:p>
        </w:tc>
        <w:tc>
          <w:tcPr>
            <w:tcW w:w="806" w:type="dxa"/>
          </w:tcPr>
          <w:p w14:paraId="78A298C3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26CF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895" w:type="dxa"/>
          </w:tcPr>
          <w:p w14:paraId="10CB5B04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26CF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1128" w:type="dxa"/>
          </w:tcPr>
          <w:p w14:paraId="646F6AC3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26CF">
              <w:rPr>
                <w:sz w:val="18"/>
                <w:szCs w:val="18"/>
                <w:lang w:eastAsia="ar-SA"/>
              </w:rPr>
              <w:t>Соотношение</w:t>
            </w:r>
          </w:p>
        </w:tc>
        <w:tc>
          <w:tcPr>
            <w:tcW w:w="1180" w:type="dxa"/>
          </w:tcPr>
          <w:p w14:paraId="215FB187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26CF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1712" w:type="dxa"/>
          </w:tcPr>
          <w:p w14:paraId="6F2A5717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26CF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693" w:type="dxa"/>
          </w:tcPr>
          <w:p w14:paraId="465BFF65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26CF">
              <w:rPr>
                <w:sz w:val="18"/>
                <w:szCs w:val="18"/>
                <w:lang w:eastAsia="ar-SA"/>
              </w:rPr>
              <w:t>Контроль показателя</w:t>
            </w:r>
          </w:p>
          <w:p w14:paraId="5261B136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</w:tcPr>
          <w:p w14:paraId="08D85790" w14:textId="77777777" w:rsidR="007526CF" w:rsidRPr="007526CF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26CF">
              <w:rPr>
                <w:sz w:val="18"/>
                <w:szCs w:val="18"/>
                <w:lang w:eastAsia="ar-SA"/>
              </w:rPr>
              <w:t>Тип контроля</w:t>
            </w:r>
          </w:p>
        </w:tc>
      </w:tr>
      <w:tr w:rsidR="007526CF" w:rsidRPr="007526CF" w14:paraId="52551CA3" w14:textId="77777777" w:rsidTr="007526CF">
        <w:trPr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891D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CFD0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1,3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33D6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40FB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A569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=0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B13D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7A5B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BF03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Разделы 1 и 3 ф. 0503117-НП не заполняются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BAA5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7526CF" w:rsidRPr="007526CF" w14:paraId="2CB4371F" w14:textId="77777777" w:rsidTr="007526CF">
        <w:trPr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8B1C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683E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FFC4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450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FBF6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EC94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=0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A5EF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9632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C3DF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 xml:space="preserve">Строка 450 раздела 2 ф. 0503117-НП не заполняется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1555" w14:textId="77777777" w:rsidR="007526CF" w:rsidRPr="00B8162B" w:rsidRDefault="007526CF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EE5BC4" w:rsidRPr="007526CF" w14:paraId="796A6FCE" w14:textId="77777777" w:rsidTr="007526CF">
        <w:trPr>
          <w:jc w:val="center"/>
        </w:trPr>
        <w:tc>
          <w:tcPr>
            <w:tcW w:w="523" w:type="dxa"/>
          </w:tcPr>
          <w:p w14:paraId="18B3608E" w14:textId="77777777" w:rsidR="00EE5BC4" w:rsidRPr="00B8162B" w:rsidRDefault="00EE5BC4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611" w:type="dxa"/>
          </w:tcPr>
          <w:p w14:paraId="348BD538" w14:textId="77777777" w:rsidR="00EE5BC4" w:rsidRPr="00B8162B" w:rsidRDefault="00EE5BC4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06" w:type="dxa"/>
          </w:tcPr>
          <w:p w14:paraId="737F9092" w14:textId="77777777" w:rsidR="00EE5BC4" w:rsidRPr="00B8162B" w:rsidRDefault="00EE5BC4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895" w:type="dxa"/>
          </w:tcPr>
          <w:p w14:paraId="7FDA18F6" w14:textId="77777777" w:rsidR="00EE5BC4" w:rsidRPr="00B8162B" w:rsidRDefault="00731AC8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4,5</w:t>
            </w:r>
          </w:p>
        </w:tc>
        <w:tc>
          <w:tcPr>
            <w:tcW w:w="1128" w:type="dxa"/>
          </w:tcPr>
          <w:p w14:paraId="6CFC932B" w14:textId="77777777" w:rsidR="00EE5BC4" w:rsidRPr="00B8162B" w:rsidRDefault="00EE5BC4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80" w:type="dxa"/>
          </w:tcPr>
          <w:p w14:paraId="30A6D7ED" w14:textId="77777777" w:rsidR="00EE5BC4" w:rsidRPr="00B8162B" w:rsidRDefault="00EE5BC4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Сумма строк, составляющих строку 200</w:t>
            </w:r>
          </w:p>
        </w:tc>
        <w:tc>
          <w:tcPr>
            <w:tcW w:w="1712" w:type="dxa"/>
          </w:tcPr>
          <w:p w14:paraId="0BB669F4" w14:textId="77777777" w:rsidR="00EE5BC4" w:rsidRPr="00B8162B" w:rsidRDefault="00EE5BC4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2693" w:type="dxa"/>
          </w:tcPr>
          <w:p w14:paraId="700B7AB9" w14:textId="77777777" w:rsidR="00EE5BC4" w:rsidRPr="00B8162B" w:rsidRDefault="00EE5BC4" w:rsidP="00DE3CC5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Показатель строки 200 «расходы всего» не равны сумме строк раздела 2</w:t>
            </w:r>
          </w:p>
        </w:tc>
        <w:tc>
          <w:tcPr>
            <w:tcW w:w="1134" w:type="dxa"/>
          </w:tcPr>
          <w:p w14:paraId="036FF72F" w14:textId="77777777" w:rsidR="00EE5BC4" w:rsidRPr="00B8162B" w:rsidRDefault="00EE5BC4" w:rsidP="007526CF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8162B">
              <w:rPr>
                <w:sz w:val="18"/>
                <w:szCs w:val="18"/>
                <w:lang w:eastAsia="ar-SA"/>
              </w:rPr>
              <w:t>Б</w:t>
            </w:r>
          </w:p>
        </w:tc>
      </w:tr>
    </w:tbl>
    <w:p w14:paraId="035038B6" w14:textId="77777777" w:rsidR="007526CF" w:rsidRPr="007526CF" w:rsidRDefault="007526CF" w:rsidP="007526CF"/>
    <w:p w14:paraId="379C4FCC" w14:textId="77777777" w:rsidR="0073617A" w:rsidRPr="00B234EC" w:rsidRDefault="0073617A" w:rsidP="00516CD3"/>
    <w:p w14:paraId="02AE0900" w14:textId="4F0FBF8B" w:rsidR="0073617A" w:rsidRPr="007F67F5" w:rsidRDefault="007F67F5" w:rsidP="00516CD3">
      <w:pPr>
        <w:pStyle w:val="1"/>
        <w:rPr>
          <w:b/>
          <w:sz w:val="20"/>
          <w:szCs w:val="20"/>
        </w:rPr>
      </w:pPr>
      <w:bookmarkStart w:id="20" w:name="_Toc501124301"/>
      <w:bookmarkStart w:id="21" w:name="_Toc216968495"/>
      <w:r w:rsidRPr="007F67F5">
        <w:rPr>
          <w:b/>
          <w:sz w:val="20"/>
          <w:szCs w:val="20"/>
        </w:rPr>
        <w:t>4</w:t>
      </w:r>
      <w:r w:rsidR="0042253D" w:rsidRPr="007F67F5">
        <w:rPr>
          <w:b/>
          <w:sz w:val="20"/>
          <w:szCs w:val="20"/>
        </w:rPr>
        <w:t xml:space="preserve">. </w:t>
      </w:r>
      <w:r w:rsidR="0073617A" w:rsidRPr="007F67F5">
        <w:rPr>
          <w:b/>
          <w:sz w:val="20"/>
          <w:szCs w:val="20"/>
        </w:rPr>
        <w:t xml:space="preserve">Баланс исполнения бюджета </w:t>
      </w:r>
      <w:r>
        <w:rPr>
          <w:b/>
          <w:sz w:val="20"/>
          <w:szCs w:val="20"/>
        </w:rPr>
        <w:t>(</w:t>
      </w:r>
      <w:r w:rsidR="0073617A" w:rsidRPr="007F67F5">
        <w:rPr>
          <w:b/>
          <w:sz w:val="20"/>
          <w:szCs w:val="20"/>
        </w:rPr>
        <w:t>ф.</w:t>
      </w:r>
      <w:r>
        <w:rPr>
          <w:b/>
          <w:sz w:val="20"/>
          <w:szCs w:val="20"/>
        </w:rPr>
        <w:t xml:space="preserve"> </w:t>
      </w:r>
      <w:r w:rsidR="0073617A" w:rsidRPr="007F67F5">
        <w:rPr>
          <w:b/>
          <w:sz w:val="20"/>
          <w:szCs w:val="20"/>
        </w:rPr>
        <w:t>0503120</w:t>
      </w:r>
      <w:bookmarkEnd w:id="20"/>
      <w:r>
        <w:rPr>
          <w:b/>
          <w:sz w:val="20"/>
          <w:szCs w:val="20"/>
        </w:rPr>
        <w:t>)</w:t>
      </w:r>
      <w:bookmarkEnd w:id="21"/>
    </w:p>
    <w:p w14:paraId="637263DD" w14:textId="77777777" w:rsidR="007F67F5" w:rsidRPr="007F67F5" w:rsidRDefault="007F67F5" w:rsidP="007F67F5"/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852"/>
        <w:gridCol w:w="713"/>
        <w:gridCol w:w="705"/>
        <w:gridCol w:w="728"/>
        <w:gridCol w:w="829"/>
        <w:gridCol w:w="1561"/>
        <w:gridCol w:w="709"/>
        <w:gridCol w:w="709"/>
        <w:gridCol w:w="707"/>
        <w:gridCol w:w="2093"/>
        <w:gridCol w:w="654"/>
      </w:tblGrid>
      <w:tr w:rsidR="007F67F5" w:rsidRPr="00FF605B" w14:paraId="3D2E7754" w14:textId="77777777" w:rsidTr="007F67F5">
        <w:trPr>
          <w:trHeight w:val="339"/>
          <w:tblHeader/>
        </w:trPr>
        <w:tc>
          <w:tcPr>
            <w:tcW w:w="196" w:type="pct"/>
            <w:vAlign w:val="center"/>
          </w:tcPr>
          <w:p w14:paraId="699BFED8" w14:textId="77777777" w:rsidR="00A265B3" w:rsidRPr="00A1419A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A1419A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399" w:type="pct"/>
            <w:vAlign w:val="center"/>
          </w:tcPr>
          <w:p w14:paraId="208C8701" w14:textId="77777777" w:rsidR="00A265B3" w:rsidRPr="002B31F4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2B31F4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334" w:type="pct"/>
            <w:vAlign w:val="center"/>
          </w:tcPr>
          <w:p w14:paraId="4A23F65F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330" w:type="pct"/>
            <w:vAlign w:val="center"/>
          </w:tcPr>
          <w:p w14:paraId="60AF7F83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341" w:type="pct"/>
            <w:vAlign w:val="center"/>
          </w:tcPr>
          <w:p w14:paraId="47BBBF19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388" w:type="pct"/>
            <w:vAlign w:val="center"/>
          </w:tcPr>
          <w:p w14:paraId="089EFB40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731" w:type="pct"/>
            <w:vAlign w:val="center"/>
          </w:tcPr>
          <w:p w14:paraId="56197F92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332" w:type="pct"/>
            <w:vAlign w:val="center"/>
          </w:tcPr>
          <w:p w14:paraId="2B3FDC28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332" w:type="pct"/>
            <w:vAlign w:val="center"/>
          </w:tcPr>
          <w:p w14:paraId="4BEDB562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331" w:type="pct"/>
            <w:vAlign w:val="center"/>
          </w:tcPr>
          <w:p w14:paraId="79545C0C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980" w:type="pct"/>
            <w:vAlign w:val="center"/>
          </w:tcPr>
          <w:p w14:paraId="345C2455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 xml:space="preserve">Комментарий  </w:t>
            </w:r>
          </w:p>
        </w:tc>
        <w:tc>
          <w:tcPr>
            <w:tcW w:w="306" w:type="pct"/>
            <w:vAlign w:val="center"/>
          </w:tcPr>
          <w:p w14:paraId="4DEAA0FA" w14:textId="77777777" w:rsidR="00A265B3" w:rsidRPr="00FF605B" w:rsidRDefault="00A265B3" w:rsidP="00276E90">
            <w:pPr>
              <w:jc w:val="center"/>
              <w:rPr>
                <w:b/>
                <w:sz w:val="16"/>
                <w:szCs w:val="16"/>
              </w:rPr>
            </w:pPr>
            <w:r w:rsidRPr="00FF605B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7F67F5" w:rsidRPr="00FF605B" w14:paraId="76C3D895" w14:textId="77777777" w:rsidTr="007F67F5">
        <w:trPr>
          <w:trHeight w:val="74"/>
        </w:trPr>
        <w:tc>
          <w:tcPr>
            <w:tcW w:w="196" w:type="pct"/>
            <w:vAlign w:val="center"/>
          </w:tcPr>
          <w:p w14:paraId="3AA4A98F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Align w:val="center"/>
          </w:tcPr>
          <w:p w14:paraId="5A0996D5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*</w:t>
            </w:r>
          </w:p>
        </w:tc>
        <w:tc>
          <w:tcPr>
            <w:tcW w:w="334" w:type="pct"/>
            <w:vAlign w:val="center"/>
          </w:tcPr>
          <w:p w14:paraId="3CEC58F3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3+4</w:t>
            </w:r>
          </w:p>
        </w:tc>
        <w:tc>
          <w:tcPr>
            <w:tcW w:w="330" w:type="pct"/>
            <w:vAlign w:val="center"/>
          </w:tcPr>
          <w:p w14:paraId="521D2783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4381A023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5EE9267F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3176B06D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*</w:t>
            </w:r>
          </w:p>
        </w:tc>
        <w:tc>
          <w:tcPr>
            <w:tcW w:w="332" w:type="pct"/>
            <w:vAlign w:val="center"/>
          </w:tcPr>
          <w:p w14:paraId="315B1AB8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5</w:t>
            </w:r>
          </w:p>
        </w:tc>
        <w:tc>
          <w:tcPr>
            <w:tcW w:w="332" w:type="pct"/>
            <w:vAlign w:val="center"/>
          </w:tcPr>
          <w:p w14:paraId="0F1CC583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DD1DCB3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570C9C03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 xml:space="preserve">Гр. 5 </w:t>
            </w:r>
            <w:r w:rsidRPr="00FF605B">
              <w:rPr>
                <w:sz w:val="16"/>
                <w:szCs w:val="16"/>
                <w:lang w:val="en-US"/>
              </w:rPr>
              <w:t xml:space="preserve">&lt;&gt; </w:t>
            </w:r>
            <w:r w:rsidRPr="00FF605B">
              <w:rPr>
                <w:sz w:val="16"/>
                <w:szCs w:val="16"/>
              </w:rPr>
              <w:t>Гр. 3+Гр.4</w:t>
            </w:r>
          </w:p>
        </w:tc>
        <w:tc>
          <w:tcPr>
            <w:tcW w:w="306" w:type="pct"/>
            <w:vAlign w:val="center"/>
          </w:tcPr>
          <w:p w14:paraId="19CA08E4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Б</w:t>
            </w:r>
          </w:p>
        </w:tc>
      </w:tr>
      <w:tr w:rsidR="007F67F5" w:rsidRPr="00FF605B" w14:paraId="07FD6BD7" w14:textId="77777777" w:rsidTr="007F67F5">
        <w:trPr>
          <w:trHeight w:val="74"/>
        </w:trPr>
        <w:tc>
          <w:tcPr>
            <w:tcW w:w="196" w:type="pct"/>
            <w:vAlign w:val="center"/>
          </w:tcPr>
          <w:p w14:paraId="5258D074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Align w:val="center"/>
          </w:tcPr>
          <w:p w14:paraId="3441C397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*</w:t>
            </w:r>
          </w:p>
        </w:tc>
        <w:tc>
          <w:tcPr>
            <w:tcW w:w="334" w:type="pct"/>
            <w:vAlign w:val="center"/>
          </w:tcPr>
          <w:p w14:paraId="59F93C57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6+7</w:t>
            </w:r>
          </w:p>
        </w:tc>
        <w:tc>
          <w:tcPr>
            <w:tcW w:w="330" w:type="pct"/>
            <w:vAlign w:val="center"/>
          </w:tcPr>
          <w:p w14:paraId="498CB032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355038CB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619F9A49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42EEDADB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*</w:t>
            </w:r>
          </w:p>
        </w:tc>
        <w:tc>
          <w:tcPr>
            <w:tcW w:w="332" w:type="pct"/>
            <w:vAlign w:val="center"/>
          </w:tcPr>
          <w:p w14:paraId="604ED275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8</w:t>
            </w:r>
          </w:p>
        </w:tc>
        <w:tc>
          <w:tcPr>
            <w:tcW w:w="332" w:type="pct"/>
            <w:vAlign w:val="center"/>
          </w:tcPr>
          <w:p w14:paraId="4AECB69C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76264BEC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63B80FD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 xml:space="preserve">Гр. 8 </w:t>
            </w:r>
            <w:r w:rsidRPr="00FF605B">
              <w:rPr>
                <w:sz w:val="16"/>
                <w:szCs w:val="16"/>
                <w:lang w:val="en-US"/>
              </w:rPr>
              <w:t xml:space="preserve">&lt;&gt; </w:t>
            </w:r>
            <w:r w:rsidRPr="00FF605B">
              <w:rPr>
                <w:sz w:val="16"/>
                <w:szCs w:val="16"/>
              </w:rPr>
              <w:t>Гр. 6+Гр.7</w:t>
            </w:r>
          </w:p>
        </w:tc>
        <w:tc>
          <w:tcPr>
            <w:tcW w:w="306" w:type="pct"/>
            <w:vAlign w:val="center"/>
          </w:tcPr>
          <w:p w14:paraId="23D04540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Б</w:t>
            </w:r>
          </w:p>
        </w:tc>
      </w:tr>
      <w:tr w:rsidR="007F67F5" w:rsidRPr="00DE78DF" w14:paraId="149AE9CE" w14:textId="77777777" w:rsidTr="007F67F5">
        <w:trPr>
          <w:trHeight w:val="74"/>
        </w:trPr>
        <w:tc>
          <w:tcPr>
            <w:tcW w:w="196" w:type="pct"/>
            <w:vAlign w:val="center"/>
          </w:tcPr>
          <w:p w14:paraId="201EC470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3</w:t>
            </w:r>
          </w:p>
        </w:tc>
        <w:tc>
          <w:tcPr>
            <w:tcW w:w="399" w:type="pct"/>
            <w:vAlign w:val="center"/>
          </w:tcPr>
          <w:p w14:paraId="5762D268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030</w:t>
            </w:r>
          </w:p>
        </w:tc>
        <w:tc>
          <w:tcPr>
            <w:tcW w:w="334" w:type="pct"/>
            <w:vAlign w:val="center"/>
          </w:tcPr>
          <w:p w14:paraId="052EB1D5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6B68E7E2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3294A916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0C277EB2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62343400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010-020</w:t>
            </w:r>
          </w:p>
        </w:tc>
        <w:tc>
          <w:tcPr>
            <w:tcW w:w="332" w:type="pct"/>
            <w:vAlign w:val="center"/>
          </w:tcPr>
          <w:p w14:paraId="07BBCCD4" w14:textId="77777777" w:rsidR="00A265B3" w:rsidRPr="00FF605B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*</w:t>
            </w:r>
          </w:p>
        </w:tc>
        <w:tc>
          <w:tcPr>
            <w:tcW w:w="332" w:type="pct"/>
            <w:vAlign w:val="center"/>
          </w:tcPr>
          <w:p w14:paraId="4AAD98E9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00D00FD2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48FB915A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Стр. 030</w:t>
            </w:r>
            <w:r w:rsidRPr="00FF605B">
              <w:rPr>
                <w:sz w:val="16"/>
                <w:szCs w:val="16"/>
                <w:lang w:val="en-US"/>
              </w:rPr>
              <w:t>&lt;&gt;</w:t>
            </w:r>
            <w:r w:rsidRPr="00FF605B">
              <w:rPr>
                <w:sz w:val="16"/>
                <w:szCs w:val="16"/>
              </w:rPr>
              <w:t xml:space="preserve"> Стр.010- Стр. 020 - недопустимо</w:t>
            </w:r>
          </w:p>
        </w:tc>
        <w:tc>
          <w:tcPr>
            <w:tcW w:w="306" w:type="pct"/>
            <w:vAlign w:val="center"/>
          </w:tcPr>
          <w:p w14:paraId="76040E06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Б</w:t>
            </w:r>
          </w:p>
        </w:tc>
      </w:tr>
      <w:tr w:rsidR="007F67F5" w:rsidRPr="00DE78DF" w14:paraId="566C872E" w14:textId="77777777" w:rsidTr="007F67F5">
        <w:trPr>
          <w:trHeight w:val="74"/>
        </w:trPr>
        <w:tc>
          <w:tcPr>
            <w:tcW w:w="196" w:type="pct"/>
            <w:vAlign w:val="center"/>
          </w:tcPr>
          <w:p w14:paraId="16082D6D" w14:textId="77777777" w:rsidR="00A265B3" w:rsidRPr="00862AD4" w:rsidRDefault="00A265B3" w:rsidP="00276E90">
            <w:pPr>
              <w:jc w:val="center"/>
              <w:rPr>
                <w:sz w:val="16"/>
                <w:szCs w:val="16"/>
              </w:rPr>
            </w:pPr>
            <w:r w:rsidRPr="00862AD4">
              <w:rPr>
                <w:sz w:val="16"/>
                <w:szCs w:val="16"/>
              </w:rPr>
              <w:t>4</w:t>
            </w:r>
          </w:p>
        </w:tc>
        <w:tc>
          <w:tcPr>
            <w:tcW w:w="399" w:type="pct"/>
            <w:vAlign w:val="center"/>
          </w:tcPr>
          <w:p w14:paraId="52C35ACE" w14:textId="77777777" w:rsidR="00A265B3" w:rsidRPr="00A1419A" w:rsidRDefault="00A265B3" w:rsidP="00276E90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060</w:t>
            </w:r>
          </w:p>
        </w:tc>
        <w:tc>
          <w:tcPr>
            <w:tcW w:w="334" w:type="pct"/>
            <w:vAlign w:val="center"/>
          </w:tcPr>
          <w:p w14:paraId="2B7F711F" w14:textId="77777777" w:rsidR="00A265B3" w:rsidRPr="002B31F4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53237566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125B9A4E" w14:textId="77777777" w:rsidR="00A265B3" w:rsidRPr="004A4522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5F3B6A6A" w14:textId="77777777" w:rsidR="00A265B3" w:rsidRPr="004A4522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056E5AAC" w14:textId="77777777" w:rsidR="00A265B3" w:rsidRPr="002E493A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040-050</w:t>
            </w:r>
          </w:p>
        </w:tc>
        <w:tc>
          <w:tcPr>
            <w:tcW w:w="332" w:type="pct"/>
            <w:vAlign w:val="center"/>
          </w:tcPr>
          <w:p w14:paraId="75993D1E" w14:textId="77777777" w:rsidR="00A265B3" w:rsidRPr="001C5488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12CA906D" w14:textId="77777777" w:rsidR="00A265B3" w:rsidRPr="001C5488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00136810" w14:textId="77777777" w:rsidR="00A265B3" w:rsidRPr="00B213AD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038BE5B7" w14:textId="77777777" w:rsidR="00A265B3" w:rsidRPr="00B213AD" w:rsidRDefault="00A265B3" w:rsidP="00276E90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Стр. 060</w:t>
            </w:r>
            <w:r w:rsidRPr="00B213AD">
              <w:rPr>
                <w:sz w:val="16"/>
                <w:szCs w:val="16"/>
                <w:lang w:val="en-US"/>
              </w:rPr>
              <w:t>&lt;&gt;</w:t>
            </w:r>
            <w:r w:rsidRPr="00B213AD">
              <w:rPr>
                <w:sz w:val="16"/>
                <w:szCs w:val="16"/>
              </w:rPr>
              <w:t xml:space="preserve"> Стр.040- Стр. 050 - недопустимо</w:t>
            </w:r>
          </w:p>
        </w:tc>
        <w:tc>
          <w:tcPr>
            <w:tcW w:w="306" w:type="pct"/>
            <w:vAlign w:val="center"/>
          </w:tcPr>
          <w:p w14:paraId="28F83DED" w14:textId="77777777" w:rsidR="00A265B3" w:rsidRPr="00B8162B" w:rsidRDefault="00A265B3" w:rsidP="00276E90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DE78DF" w14:paraId="630A388D" w14:textId="77777777" w:rsidTr="007F67F5">
        <w:trPr>
          <w:trHeight w:val="74"/>
        </w:trPr>
        <w:tc>
          <w:tcPr>
            <w:tcW w:w="196" w:type="pct"/>
            <w:vAlign w:val="center"/>
          </w:tcPr>
          <w:p w14:paraId="1C8ACE6C" w14:textId="77777777" w:rsidR="00A265B3" w:rsidRPr="00862AD4" w:rsidRDefault="00A265B3" w:rsidP="00276E90">
            <w:pPr>
              <w:jc w:val="center"/>
              <w:rPr>
                <w:sz w:val="16"/>
                <w:szCs w:val="16"/>
              </w:rPr>
            </w:pPr>
            <w:r w:rsidRPr="00862AD4">
              <w:rPr>
                <w:sz w:val="16"/>
                <w:szCs w:val="16"/>
              </w:rPr>
              <w:t>5</w:t>
            </w:r>
          </w:p>
        </w:tc>
        <w:tc>
          <w:tcPr>
            <w:tcW w:w="399" w:type="pct"/>
            <w:vAlign w:val="center"/>
          </w:tcPr>
          <w:p w14:paraId="141DCF7E" w14:textId="77777777" w:rsidR="00A265B3" w:rsidRPr="00A1419A" w:rsidRDefault="00A265B3" w:rsidP="00276E90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190</w:t>
            </w:r>
          </w:p>
        </w:tc>
        <w:tc>
          <w:tcPr>
            <w:tcW w:w="334" w:type="pct"/>
            <w:vAlign w:val="center"/>
          </w:tcPr>
          <w:p w14:paraId="56ADC879" w14:textId="77777777" w:rsidR="00A265B3" w:rsidRPr="002B31F4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63F0B088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23B144CC" w14:textId="77777777" w:rsidR="00A265B3" w:rsidRPr="004A4522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62A91575" w14:textId="77777777" w:rsidR="00A265B3" w:rsidRPr="004A4522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0BA9110F" w14:textId="77777777" w:rsidR="00A265B3" w:rsidRPr="002E493A" w:rsidRDefault="00A265B3" w:rsidP="00987550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030+060+070+080+100+</w:t>
            </w:r>
            <w:r w:rsidR="003649AF">
              <w:rPr>
                <w:sz w:val="16"/>
                <w:szCs w:val="16"/>
              </w:rPr>
              <w:t>110+</w:t>
            </w:r>
            <w:r w:rsidRPr="002E493A">
              <w:rPr>
                <w:sz w:val="16"/>
                <w:szCs w:val="16"/>
              </w:rPr>
              <w:t>120+130+140+150+160</w:t>
            </w:r>
            <w:r w:rsidR="003649AF">
              <w:rPr>
                <w:sz w:val="16"/>
                <w:szCs w:val="16"/>
              </w:rPr>
              <w:t>+170</w:t>
            </w:r>
          </w:p>
        </w:tc>
        <w:tc>
          <w:tcPr>
            <w:tcW w:w="332" w:type="pct"/>
            <w:vAlign w:val="center"/>
          </w:tcPr>
          <w:p w14:paraId="700020F9" w14:textId="77777777" w:rsidR="00A265B3" w:rsidRPr="001C5488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4FFDD6F5" w14:textId="77777777" w:rsidR="00A265B3" w:rsidRPr="001C5488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82C616D" w14:textId="77777777" w:rsidR="00A265B3" w:rsidRPr="00B213AD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9A26612" w14:textId="77777777" w:rsidR="00A265B3" w:rsidRPr="00B213AD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Стр. 190 &lt;&gt; Стр.030+ Стр.060+ Стр.070+ Стр.080+</w:t>
            </w:r>
          </w:p>
          <w:p w14:paraId="2632815B" w14:textId="77777777" w:rsidR="00A265B3" w:rsidRPr="00B8162B" w:rsidRDefault="00A265B3" w:rsidP="003649AF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 xml:space="preserve">Стр.100 </w:t>
            </w:r>
            <w:r w:rsidR="003649AF" w:rsidRPr="00B8162B">
              <w:rPr>
                <w:sz w:val="16"/>
                <w:szCs w:val="16"/>
              </w:rPr>
              <w:t>+ Стр.1</w:t>
            </w:r>
            <w:r w:rsidR="003649AF">
              <w:rPr>
                <w:sz w:val="16"/>
                <w:szCs w:val="16"/>
              </w:rPr>
              <w:t>1</w:t>
            </w:r>
            <w:r w:rsidR="003649AF" w:rsidRPr="00B8162B">
              <w:rPr>
                <w:sz w:val="16"/>
                <w:szCs w:val="16"/>
              </w:rPr>
              <w:t>0</w:t>
            </w:r>
            <w:r w:rsidR="003649AF">
              <w:rPr>
                <w:sz w:val="16"/>
                <w:szCs w:val="16"/>
              </w:rPr>
              <w:t xml:space="preserve"> </w:t>
            </w:r>
            <w:r w:rsidRPr="00B8162B">
              <w:rPr>
                <w:sz w:val="16"/>
                <w:szCs w:val="16"/>
              </w:rPr>
              <w:t xml:space="preserve">+ Стр.120+ Стр.130+ + Стр. 140+ Стр.150+ Стр.160 </w:t>
            </w:r>
            <w:r w:rsidR="003649AF" w:rsidRPr="00B8162B">
              <w:rPr>
                <w:sz w:val="16"/>
                <w:szCs w:val="16"/>
              </w:rPr>
              <w:t>+ Стр.1</w:t>
            </w:r>
            <w:r w:rsidR="003649AF">
              <w:rPr>
                <w:sz w:val="16"/>
                <w:szCs w:val="16"/>
              </w:rPr>
              <w:t>7</w:t>
            </w:r>
            <w:r w:rsidR="003649AF" w:rsidRPr="00B8162B">
              <w:rPr>
                <w:sz w:val="16"/>
                <w:szCs w:val="16"/>
              </w:rPr>
              <w:t>0</w:t>
            </w:r>
            <w:r w:rsidR="003649AF">
              <w:rPr>
                <w:sz w:val="16"/>
                <w:szCs w:val="16"/>
              </w:rPr>
              <w:t xml:space="preserve"> –</w:t>
            </w:r>
            <w:r w:rsidRPr="00B8162B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306" w:type="pct"/>
            <w:vAlign w:val="center"/>
          </w:tcPr>
          <w:p w14:paraId="7A99381A" w14:textId="77777777" w:rsidR="00A265B3" w:rsidRPr="00357A7A" w:rsidRDefault="00A265B3" w:rsidP="00276E90">
            <w:pPr>
              <w:jc w:val="center"/>
              <w:rPr>
                <w:sz w:val="16"/>
                <w:szCs w:val="16"/>
              </w:rPr>
            </w:pPr>
            <w:r w:rsidRPr="00357A7A">
              <w:rPr>
                <w:sz w:val="16"/>
                <w:szCs w:val="16"/>
              </w:rPr>
              <w:t>Б</w:t>
            </w:r>
          </w:p>
        </w:tc>
      </w:tr>
      <w:tr w:rsidR="007F67F5" w:rsidRPr="00DE78DF" w14:paraId="4289F3F1" w14:textId="77777777" w:rsidTr="007F67F5">
        <w:trPr>
          <w:trHeight w:val="74"/>
        </w:trPr>
        <w:tc>
          <w:tcPr>
            <w:tcW w:w="196" w:type="pct"/>
            <w:vAlign w:val="center"/>
          </w:tcPr>
          <w:p w14:paraId="1A2863D9" w14:textId="77777777" w:rsidR="00A265B3" w:rsidRPr="00862AD4" w:rsidRDefault="00A265B3" w:rsidP="00276E90">
            <w:pPr>
              <w:jc w:val="center"/>
              <w:rPr>
                <w:sz w:val="16"/>
                <w:szCs w:val="16"/>
              </w:rPr>
            </w:pPr>
            <w:r w:rsidRPr="00862AD4">
              <w:rPr>
                <w:sz w:val="16"/>
                <w:szCs w:val="16"/>
              </w:rPr>
              <w:t>6</w:t>
            </w:r>
          </w:p>
        </w:tc>
        <w:tc>
          <w:tcPr>
            <w:tcW w:w="399" w:type="pct"/>
            <w:vAlign w:val="center"/>
          </w:tcPr>
          <w:p w14:paraId="1A8B4185" w14:textId="77777777" w:rsidR="00A265B3" w:rsidRPr="00A1419A" w:rsidRDefault="00A265B3" w:rsidP="00276E90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130</w:t>
            </w:r>
          </w:p>
        </w:tc>
        <w:tc>
          <w:tcPr>
            <w:tcW w:w="334" w:type="pct"/>
            <w:vAlign w:val="center"/>
          </w:tcPr>
          <w:p w14:paraId="6B5D3BF1" w14:textId="77777777" w:rsidR="00A265B3" w:rsidRPr="002B31F4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72D18854" w14:textId="77777777" w:rsidR="00A265B3" w:rsidRPr="00FF605B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6B68016A" w14:textId="77777777" w:rsidR="00A265B3" w:rsidRPr="004A4522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100B25F0" w14:textId="77777777" w:rsidR="00A265B3" w:rsidRPr="00B5277A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  <w:r w:rsidR="007D4C0C" w:rsidRPr="002E493A">
              <w:rPr>
                <w:sz w:val="16"/>
                <w:szCs w:val="16"/>
              </w:rPr>
              <w:t>0</w:t>
            </w:r>
          </w:p>
        </w:tc>
        <w:tc>
          <w:tcPr>
            <w:tcW w:w="731" w:type="pct"/>
            <w:vAlign w:val="center"/>
          </w:tcPr>
          <w:p w14:paraId="16BB275B" w14:textId="77777777" w:rsidR="00A265B3" w:rsidRPr="001C5488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24E18642" w14:textId="77777777" w:rsidR="00A265B3" w:rsidRPr="001C5488" w:rsidRDefault="00A265B3" w:rsidP="00276E9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7AE84E4A" w14:textId="77777777" w:rsidR="00A265B3" w:rsidRPr="00B213AD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3D10758D" w14:textId="77777777" w:rsidR="00A265B3" w:rsidRPr="00B213AD" w:rsidRDefault="00A265B3" w:rsidP="00276E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B7A880D" w14:textId="77777777" w:rsidR="00A265B3" w:rsidRPr="00B213AD" w:rsidRDefault="00A265B3" w:rsidP="00276E90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Показатели по счету 010700000 требуют пояснения</w:t>
            </w:r>
          </w:p>
        </w:tc>
        <w:tc>
          <w:tcPr>
            <w:tcW w:w="306" w:type="pct"/>
            <w:vAlign w:val="center"/>
          </w:tcPr>
          <w:p w14:paraId="66C22ECA" w14:textId="77777777" w:rsidR="00A265B3" w:rsidRPr="00B8162B" w:rsidRDefault="00A265B3" w:rsidP="00276E90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П</w:t>
            </w:r>
          </w:p>
        </w:tc>
      </w:tr>
      <w:tr w:rsidR="007F67F5" w:rsidRPr="00DE78DF" w14:paraId="7751FB98" w14:textId="77777777" w:rsidTr="007F67F5">
        <w:trPr>
          <w:trHeight w:val="74"/>
        </w:trPr>
        <w:tc>
          <w:tcPr>
            <w:tcW w:w="196" w:type="pct"/>
            <w:vAlign w:val="center"/>
          </w:tcPr>
          <w:p w14:paraId="4160485B" w14:textId="77777777" w:rsidR="007D4C0C" w:rsidRPr="00862AD4" w:rsidRDefault="007D4C0C" w:rsidP="007D4C0C">
            <w:pPr>
              <w:jc w:val="center"/>
              <w:rPr>
                <w:sz w:val="16"/>
                <w:szCs w:val="16"/>
              </w:rPr>
            </w:pPr>
            <w:r w:rsidRPr="00862AD4">
              <w:rPr>
                <w:sz w:val="16"/>
                <w:szCs w:val="16"/>
              </w:rPr>
              <w:t>7</w:t>
            </w:r>
          </w:p>
        </w:tc>
        <w:tc>
          <w:tcPr>
            <w:tcW w:w="399" w:type="pct"/>
            <w:vAlign w:val="center"/>
          </w:tcPr>
          <w:p w14:paraId="25C4A2CD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140</w:t>
            </w:r>
          </w:p>
        </w:tc>
        <w:tc>
          <w:tcPr>
            <w:tcW w:w="334" w:type="pct"/>
            <w:vAlign w:val="center"/>
          </w:tcPr>
          <w:p w14:paraId="03A660DA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20DE3E86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9115E6B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7A5FEA23" w14:textId="77777777" w:rsidR="007D4C0C" w:rsidRPr="004A4522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=0</w:t>
            </w:r>
          </w:p>
        </w:tc>
        <w:tc>
          <w:tcPr>
            <w:tcW w:w="731" w:type="pct"/>
            <w:vAlign w:val="center"/>
          </w:tcPr>
          <w:p w14:paraId="4CA6348E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1F3AFE89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3543842B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7A323A83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73FBAC12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Показатели по счету 010800000 -недопустимо</w:t>
            </w:r>
          </w:p>
        </w:tc>
        <w:tc>
          <w:tcPr>
            <w:tcW w:w="306" w:type="pct"/>
            <w:vAlign w:val="center"/>
          </w:tcPr>
          <w:p w14:paraId="190531BE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Б</w:t>
            </w:r>
          </w:p>
        </w:tc>
      </w:tr>
      <w:tr w:rsidR="007F67F5" w:rsidRPr="00A1419A" w14:paraId="104EADA9" w14:textId="77777777" w:rsidTr="007F67F5">
        <w:trPr>
          <w:trHeight w:val="74"/>
        </w:trPr>
        <w:tc>
          <w:tcPr>
            <w:tcW w:w="196" w:type="pct"/>
            <w:vAlign w:val="center"/>
          </w:tcPr>
          <w:p w14:paraId="1F2DF18E" w14:textId="77777777" w:rsidR="007D4C0C" w:rsidRPr="00150A4D" w:rsidRDefault="007D4C0C" w:rsidP="007D4C0C">
            <w:pPr>
              <w:jc w:val="center"/>
              <w:rPr>
                <w:sz w:val="16"/>
                <w:szCs w:val="16"/>
              </w:rPr>
            </w:pPr>
            <w:r w:rsidRPr="00150A4D">
              <w:rPr>
                <w:sz w:val="16"/>
                <w:szCs w:val="16"/>
              </w:rPr>
              <w:t>8</w:t>
            </w:r>
          </w:p>
        </w:tc>
        <w:tc>
          <w:tcPr>
            <w:tcW w:w="399" w:type="pct"/>
            <w:vAlign w:val="center"/>
          </w:tcPr>
          <w:p w14:paraId="40988776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200</w:t>
            </w:r>
          </w:p>
        </w:tc>
        <w:tc>
          <w:tcPr>
            <w:tcW w:w="334" w:type="pct"/>
            <w:vAlign w:val="center"/>
          </w:tcPr>
          <w:p w14:paraId="3691A085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0BC7E251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E41E24B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109318D0" w14:textId="77777777" w:rsidR="007D4C0C" w:rsidRPr="00A1419A" w:rsidRDefault="00DA4A2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762B9490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201+203+207</w:t>
            </w:r>
          </w:p>
        </w:tc>
        <w:tc>
          <w:tcPr>
            <w:tcW w:w="332" w:type="pct"/>
            <w:vAlign w:val="center"/>
          </w:tcPr>
          <w:p w14:paraId="00EF5094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77F2DF68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3B7187FA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0D7A561E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Стр.200 &lt;&gt; Стр.201+ Стр203+ Стр207 – недопустимо</w:t>
            </w:r>
          </w:p>
        </w:tc>
        <w:tc>
          <w:tcPr>
            <w:tcW w:w="306" w:type="pct"/>
            <w:vAlign w:val="center"/>
          </w:tcPr>
          <w:p w14:paraId="29467DA3" w14:textId="77777777" w:rsidR="007D4C0C" w:rsidRPr="00A1419A" w:rsidRDefault="007D4C0C" w:rsidP="007D4C0C">
            <w:pPr>
              <w:jc w:val="center"/>
              <w:rPr>
                <w:sz w:val="16"/>
                <w:szCs w:val="16"/>
                <w:highlight w:val="yellow"/>
              </w:rPr>
            </w:pPr>
            <w:r w:rsidRPr="00A1419A">
              <w:rPr>
                <w:sz w:val="16"/>
                <w:szCs w:val="16"/>
              </w:rPr>
              <w:t>Б</w:t>
            </w:r>
          </w:p>
        </w:tc>
      </w:tr>
      <w:tr w:rsidR="007F67F5" w:rsidRPr="00DE78DF" w14:paraId="7794095F" w14:textId="77777777" w:rsidTr="007F67F5">
        <w:trPr>
          <w:trHeight w:val="74"/>
        </w:trPr>
        <w:tc>
          <w:tcPr>
            <w:tcW w:w="196" w:type="pct"/>
            <w:vAlign w:val="center"/>
          </w:tcPr>
          <w:p w14:paraId="3568DEE6" w14:textId="77777777" w:rsidR="007D4C0C" w:rsidRPr="00D56776" w:rsidRDefault="007D4C0C" w:rsidP="007D4C0C">
            <w:pPr>
              <w:jc w:val="center"/>
              <w:rPr>
                <w:sz w:val="16"/>
                <w:szCs w:val="16"/>
              </w:rPr>
            </w:pPr>
            <w:r w:rsidRPr="00D56776">
              <w:rPr>
                <w:sz w:val="16"/>
                <w:szCs w:val="16"/>
              </w:rPr>
              <w:t>9</w:t>
            </w:r>
          </w:p>
        </w:tc>
        <w:tc>
          <w:tcPr>
            <w:tcW w:w="399" w:type="pct"/>
            <w:vAlign w:val="center"/>
          </w:tcPr>
          <w:p w14:paraId="133BE15E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201</w:t>
            </w:r>
          </w:p>
        </w:tc>
        <w:tc>
          <w:tcPr>
            <w:tcW w:w="334" w:type="pct"/>
            <w:vAlign w:val="center"/>
          </w:tcPr>
          <w:p w14:paraId="7B419562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1E0CC052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6A3ADD08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6F3E748A" w14:textId="77777777" w:rsidR="007D4C0C" w:rsidRPr="004A4522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=0</w:t>
            </w:r>
          </w:p>
        </w:tc>
        <w:tc>
          <w:tcPr>
            <w:tcW w:w="731" w:type="pct"/>
            <w:vAlign w:val="center"/>
          </w:tcPr>
          <w:p w14:paraId="4A09BCE8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72A0E3F9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2156C38A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1898572F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27555595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Показатели по счету 020110000 недопустимы</w:t>
            </w:r>
          </w:p>
        </w:tc>
        <w:tc>
          <w:tcPr>
            <w:tcW w:w="306" w:type="pct"/>
            <w:vAlign w:val="center"/>
          </w:tcPr>
          <w:p w14:paraId="0FC0EEC1" w14:textId="77777777" w:rsidR="007D4C0C" w:rsidRPr="00D56776" w:rsidRDefault="00D56776" w:rsidP="007D4C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7F67F5" w:rsidRPr="00DE78DF" w14:paraId="7FEF880F" w14:textId="77777777" w:rsidTr="007F67F5">
        <w:trPr>
          <w:trHeight w:val="74"/>
        </w:trPr>
        <w:tc>
          <w:tcPr>
            <w:tcW w:w="196" w:type="pct"/>
            <w:vAlign w:val="center"/>
          </w:tcPr>
          <w:p w14:paraId="0538889D" w14:textId="77777777" w:rsidR="007D4C0C" w:rsidRPr="00150A4D" w:rsidRDefault="007D4C0C" w:rsidP="007D4C0C">
            <w:pPr>
              <w:jc w:val="center"/>
              <w:rPr>
                <w:sz w:val="16"/>
                <w:szCs w:val="16"/>
              </w:rPr>
            </w:pPr>
            <w:r w:rsidRPr="00150A4D">
              <w:rPr>
                <w:sz w:val="16"/>
                <w:szCs w:val="16"/>
              </w:rPr>
              <w:t>10</w:t>
            </w:r>
          </w:p>
        </w:tc>
        <w:tc>
          <w:tcPr>
            <w:tcW w:w="399" w:type="pct"/>
            <w:vAlign w:val="center"/>
          </w:tcPr>
          <w:p w14:paraId="64DD8F54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340</w:t>
            </w:r>
          </w:p>
        </w:tc>
        <w:tc>
          <w:tcPr>
            <w:tcW w:w="334" w:type="pct"/>
            <w:vAlign w:val="center"/>
          </w:tcPr>
          <w:p w14:paraId="22D06E5F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3126F8B9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3F208C40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5EB1522F" w14:textId="77777777" w:rsidR="007D4C0C" w:rsidRPr="002E493A" w:rsidRDefault="00DA4A2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53AAB43B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1C5488">
              <w:rPr>
                <w:sz w:val="16"/>
                <w:szCs w:val="16"/>
              </w:rPr>
              <w:t>200+210+220+230+240+250+260+270+280+290</w:t>
            </w:r>
          </w:p>
        </w:tc>
        <w:tc>
          <w:tcPr>
            <w:tcW w:w="332" w:type="pct"/>
            <w:vAlign w:val="center"/>
          </w:tcPr>
          <w:p w14:paraId="56D12F7F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321802D7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E31B491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3E8FCF0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Стр. 340&lt;&gt; Стр.200+ Стр.210+ Стр.220+ Стр.230+Стр.240 +Стр. 250 +Стр. 260 +Стр. 270+ Стр. 280+ Стр. 29</w:t>
            </w:r>
            <w:r w:rsidRPr="00B8162B">
              <w:rPr>
                <w:sz w:val="16"/>
                <w:szCs w:val="16"/>
              </w:rPr>
              <w:t>0 – недопустимо</w:t>
            </w:r>
          </w:p>
        </w:tc>
        <w:tc>
          <w:tcPr>
            <w:tcW w:w="306" w:type="pct"/>
            <w:vAlign w:val="center"/>
          </w:tcPr>
          <w:p w14:paraId="0C3C4A00" w14:textId="77777777" w:rsidR="007D4C0C" w:rsidRPr="00357A7A" w:rsidRDefault="007D4C0C" w:rsidP="007D4C0C">
            <w:pPr>
              <w:jc w:val="center"/>
              <w:rPr>
                <w:sz w:val="16"/>
                <w:szCs w:val="16"/>
              </w:rPr>
            </w:pPr>
            <w:r w:rsidRPr="00357A7A">
              <w:rPr>
                <w:sz w:val="16"/>
                <w:szCs w:val="16"/>
              </w:rPr>
              <w:t>Б</w:t>
            </w:r>
          </w:p>
        </w:tc>
      </w:tr>
      <w:tr w:rsidR="007F67F5" w:rsidRPr="00DE78DF" w14:paraId="756D6ACC" w14:textId="77777777" w:rsidTr="007F67F5">
        <w:trPr>
          <w:trHeight w:val="74"/>
        </w:trPr>
        <w:tc>
          <w:tcPr>
            <w:tcW w:w="196" w:type="pct"/>
            <w:vAlign w:val="center"/>
          </w:tcPr>
          <w:p w14:paraId="2343B225" w14:textId="77777777" w:rsidR="007D4C0C" w:rsidRPr="00607F86" w:rsidRDefault="007D4C0C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12</w:t>
            </w:r>
          </w:p>
        </w:tc>
        <w:tc>
          <w:tcPr>
            <w:tcW w:w="399" w:type="pct"/>
            <w:vAlign w:val="center"/>
          </w:tcPr>
          <w:p w14:paraId="7715F14E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270, 271</w:t>
            </w:r>
          </w:p>
        </w:tc>
        <w:tc>
          <w:tcPr>
            <w:tcW w:w="334" w:type="pct"/>
            <w:vAlign w:val="center"/>
          </w:tcPr>
          <w:p w14:paraId="1FD74290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2021404B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36AC36A4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07B910AA" w14:textId="77777777" w:rsidR="007D4C0C" w:rsidRPr="004A4522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=0</w:t>
            </w:r>
          </w:p>
        </w:tc>
        <w:tc>
          <w:tcPr>
            <w:tcW w:w="731" w:type="pct"/>
            <w:vAlign w:val="center"/>
          </w:tcPr>
          <w:p w14:paraId="61C1107D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46A2773B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61C4FAE2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CD991E2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21BE6684" w14:textId="77777777" w:rsidR="007D4C0C" w:rsidRPr="00B213AD" w:rsidRDefault="007D4C0C" w:rsidP="00E65E90">
            <w:pPr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Показатели по счету 020700000 недопустим</w:t>
            </w:r>
            <w:r w:rsidR="00E65E90" w:rsidRPr="00B213AD">
              <w:rPr>
                <w:sz w:val="16"/>
                <w:szCs w:val="16"/>
              </w:rPr>
              <w:t>ы</w:t>
            </w:r>
          </w:p>
        </w:tc>
        <w:tc>
          <w:tcPr>
            <w:tcW w:w="306" w:type="pct"/>
            <w:vAlign w:val="center"/>
          </w:tcPr>
          <w:p w14:paraId="206FA082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DE78DF" w14:paraId="22946FFC" w14:textId="77777777" w:rsidTr="007F67F5">
        <w:trPr>
          <w:trHeight w:val="74"/>
        </w:trPr>
        <w:tc>
          <w:tcPr>
            <w:tcW w:w="196" w:type="pct"/>
            <w:vAlign w:val="center"/>
          </w:tcPr>
          <w:p w14:paraId="01A71092" w14:textId="77777777" w:rsidR="007D4C0C" w:rsidRPr="00D56776" w:rsidRDefault="007D4C0C" w:rsidP="007D4C0C">
            <w:pPr>
              <w:jc w:val="center"/>
              <w:rPr>
                <w:sz w:val="16"/>
                <w:szCs w:val="16"/>
              </w:rPr>
            </w:pPr>
            <w:r w:rsidRPr="00D56776">
              <w:rPr>
                <w:sz w:val="16"/>
                <w:szCs w:val="16"/>
              </w:rPr>
              <w:t>13</w:t>
            </w:r>
          </w:p>
        </w:tc>
        <w:tc>
          <w:tcPr>
            <w:tcW w:w="399" w:type="pct"/>
            <w:vAlign w:val="center"/>
          </w:tcPr>
          <w:p w14:paraId="01335948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350</w:t>
            </w:r>
          </w:p>
        </w:tc>
        <w:tc>
          <w:tcPr>
            <w:tcW w:w="334" w:type="pct"/>
            <w:vAlign w:val="center"/>
          </w:tcPr>
          <w:p w14:paraId="29F4C107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2D9DEC6A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1E8378E9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34C24F09" w14:textId="77777777" w:rsidR="007D4C0C" w:rsidRPr="002E493A" w:rsidRDefault="00DA4A2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1D5ED9EF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1C5488">
              <w:rPr>
                <w:sz w:val="16"/>
                <w:szCs w:val="16"/>
              </w:rPr>
              <w:t>190+340</w:t>
            </w:r>
          </w:p>
        </w:tc>
        <w:tc>
          <w:tcPr>
            <w:tcW w:w="332" w:type="pct"/>
            <w:vAlign w:val="center"/>
          </w:tcPr>
          <w:p w14:paraId="5ADB76DC" w14:textId="77777777" w:rsidR="007D4C0C" w:rsidRPr="00B213AD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306BADA0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2DF0B13D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05CC2A09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Стр.350 &lt;&gt; Стр. 190 + Стр. 340</w:t>
            </w:r>
          </w:p>
        </w:tc>
        <w:tc>
          <w:tcPr>
            <w:tcW w:w="306" w:type="pct"/>
            <w:vAlign w:val="center"/>
          </w:tcPr>
          <w:p w14:paraId="04754994" w14:textId="77777777" w:rsidR="007D4C0C" w:rsidRPr="00357A7A" w:rsidRDefault="007D4C0C" w:rsidP="007D4C0C">
            <w:pPr>
              <w:jc w:val="center"/>
              <w:rPr>
                <w:sz w:val="16"/>
                <w:szCs w:val="16"/>
              </w:rPr>
            </w:pPr>
            <w:r w:rsidRPr="00357A7A">
              <w:rPr>
                <w:sz w:val="16"/>
                <w:szCs w:val="16"/>
              </w:rPr>
              <w:t>Б</w:t>
            </w:r>
          </w:p>
        </w:tc>
      </w:tr>
      <w:tr w:rsidR="007F67F5" w:rsidRPr="00DE78DF" w14:paraId="7FD09C7D" w14:textId="77777777" w:rsidTr="007F67F5">
        <w:trPr>
          <w:trHeight w:val="74"/>
        </w:trPr>
        <w:tc>
          <w:tcPr>
            <w:tcW w:w="196" w:type="pct"/>
            <w:vAlign w:val="center"/>
          </w:tcPr>
          <w:p w14:paraId="3398D962" w14:textId="77777777" w:rsidR="007D4C0C" w:rsidRPr="00D56776" w:rsidRDefault="007D4C0C" w:rsidP="007D4C0C">
            <w:pPr>
              <w:jc w:val="center"/>
              <w:rPr>
                <w:sz w:val="16"/>
                <w:szCs w:val="16"/>
              </w:rPr>
            </w:pPr>
            <w:r w:rsidRPr="00D56776">
              <w:rPr>
                <w:sz w:val="16"/>
                <w:szCs w:val="16"/>
              </w:rPr>
              <w:t>14</w:t>
            </w:r>
          </w:p>
        </w:tc>
        <w:tc>
          <w:tcPr>
            <w:tcW w:w="399" w:type="pct"/>
            <w:vAlign w:val="center"/>
          </w:tcPr>
          <w:p w14:paraId="09D85F58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430</w:t>
            </w:r>
          </w:p>
        </w:tc>
        <w:tc>
          <w:tcPr>
            <w:tcW w:w="334" w:type="pct"/>
            <w:vAlign w:val="center"/>
          </w:tcPr>
          <w:p w14:paraId="4CCE652C" w14:textId="77777777" w:rsidR="007D4C0C" w:rsidRPr="002B31F4" w:rsidRDefault="00DA4A2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250C1749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5BE61E3D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2622F862" w14:textId="77777777" w:rsidR="007D4C0C" w:rsidRPr="002E493A" w:rsidRDefault="00DA4A2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269F827F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1C5488">
              <w:rPr>
                <w:sz w:val="16"/>
                <w:szCs w:val="16"/>
              </w:rPr>
              <w:t>431+432+433+434</w:t>
            </w:r>
            <w:r w:rsidR="003649AF">
              <w:rPr>
                <w:sz w:val="16"/>
                <w:szCs w:val="16"/>
              </w:rPr>
              <w:t>+436</w:t>
            </w:r>
          </w:p>
        </w:tc>
        <w:tc>
          <w:tcPr>
            <w:tcW w:w="332" w:type="pct"/>
            <w:vAlign w:val="center"/>
          </w:tcPr>
          <w:p w14:paraId="505E1322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4410E6C1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7714710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2FC01F8F" w14:textId="77777777" w:rsidR="007D4C0C" w:rsidRPr="00CA01A9" w:rsidRDefault="007D4C0C" w:rsidP="003649AF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Стр. 430&lt;&gt; Стр. 431+ Стр.432+ Стр.434+ Стр.434</w:t>
            </w:r>
            <w:r w:rsidR="00DA4A2C" w:rsidRPr="00B8162B">
              <w:rPr>
                <w:sz w:val="16"/>
                <w:szCs w:val="16"/>
              </w:rPr>
              <w:t xml:space="preserve"> </w:t>
            </w:r>
            <w:r w:rsidR="003649AF" w:rsidRPr="00B213AD">
              <w:rPr>
                <w:sz w:val="16"/>
                <w:szCs w:val="16"/>
              </w:rPr>
              <w:t>+ Стр.43</w:t>
            </w:r>
            <w:r w:rsidR="003649AF">
              <w:rPr>
                <w:sz w:val="16"/>
                <w:szCs w:val="16"/>
              </w:rPr>
              <w:t>6</w:t>
            </w:r>
            <w:r w:rsidR="003649AF" w:rsidRPr="00B8162B">
              <w:rPr>
                <w:sz w:val="16"/>
                <w:szCs w:val="16"/>
              </w:rPr>
              <w:t xml:space="preserve"> </w:t>
            </w:r>
            <w:r w:rsidR="00DA4A2C" w:rsidRPr="00B8162B">
              <w:rPr>
                <w:sz w:val="16"/>
                <w:szCs w:val="16"/>
              </w:rPr>
              <w:t>- недопустимо</w:t>
            </w:r>
          </w:p>
        </w:tc>
        <w:tc>
          <w:tcPr>
            <w:tcW w:w="306" w:type="pct"/>
            <w:vAlign w:val="center"/>
          </w:tcPr>
          <w:p w14:paraId="78877641" w14:textId="77777777" w:rsidR="007D4C0C" w:rsidRPr="00357A7A" w:rsidRDefault="007D4C0C" w:rsidP="007D4C0C">
            <w:pPr>
              <w:jc w:val="center"/>
              <w:rPr>
                <w:sz w:val="16"/>
                <w:szCs w:val="16"/>
              </w:rPr>
            </w:pPr>
            <w:r w:rsidRPr="00357A7A">
              <w:rPr>
                <w:sz w:val="16"/>
                <w:szCs w:val="16"/>
              </w:rPr>
              <w:t>Б</w:t>
            </w:r>
          </w:p>
        </w:tc>
      </w:tr>
      <w:tr w:rsidR="007F67F5" w:rsidRPr="00DE78DF" w14:paraId="37DDB7B4" w14:textId="77777777" w:rsidTr="007F67F5">
        <w:trPr>
          <w:trHeight w:val="74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5170" w14:textId="77777777" w:rsidR="003649AF" w:rsidRPr="00D56776" w:rsidRDefault="003649AF" w:rsidP="003649AF">
            <w:pPr>
              <w:jc w:val="center"/>
              <w:rPr>
                <w:sz w:val="16"/>
                <w:szCs w:val="16"/>
              </w:rPr>
            </w:pPr>
            <w:r w:rsidRPr="00D5677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4.1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EA0F" w14:textId="77777777" w:rsidR="003649AF" w:rsidRPr="00A1419A" w:rsidRDefault="003649AF" w:rsidP="003649AF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43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4061" w14:textId="77777777" w:rsidR="003649AF" w:rsidRPr="002B31F4" w:rsidRDefault="003649AF" w:rsidP="00651803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A301" w14:textId="77777777" w:rsidR="003649AF" w:rsidRPr="00FF605B" w:rsidRDefault="003649AF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2810" w14:textId="77777777" w:rsidR="003649AF" w:rsidRPr="004A4522" w:rsidRDefault="003649AF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F1AF" w14:textId="77777777" w:rsidR="003649AF" w:rsidRPr="002E493A" w:rsidRDefault="003649AF" w:rsidP="00651803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BAC9" w14:textId="77777777" w:rsidR="003649AF" w:rsidRPr="001C5488" w:rsidRDefault="003649AF" w:rsidP="0065180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A6A9" w14:textId="77777777" w:rsidR="003649AF" w:rsidRPr="001C5488" w:rsidRDefault="003649AF" w:rsidP="0065180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5BC3" w14:textId="77777777" w:rsidR="003649AF" w:rsidRPr="00B213AD" w:rsidRDefault="003649AF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34C9" w14:textId="77777777" w:rsidR="003649AF" w:rsidRPr="00B213AD" w:rsidRDefault="003649AF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E0E8" w14:textId="77777777" w:rsidR="003649AF" w:rsidRPr="00CA01A9" w:rsidRDefault="003649AF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 по строке 437 недопустимы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EE9C" w14:textId="77777777" w:rsidR="003649AF" w:rsidRPr="00357A7A" w:rsidRDefault="003649AF" w:rsidP="00651803">
            <w:pPr>
              <w:jc w:val="center"/>
              <w:rPr>
                <w:sz w:val="16"/>
                <w:szCs w:val="16"/>
              </w:rPr>
            </w:pPr>
            <w:r w:rsidRPr="00357A7A">
              <w:rPr>
                <w:sz w:val="16"/>
                <w:szCs w:val="16"/>
              </w:rPr>
              <w:t>Б</w:t>
            </w:r>
          </w:p>
        </w:tc>
      </w:tr>
      <w:tr w:rsidR="007F67F5" w:rsidRPr="00297CEA" w14:paraId="36F36A40" w14:textId="77777777" w:rsidTr="007F67F5">
        <w:trPr>
          <w:trHeight w:val="74"/>
        </w:trPr>
        <w:tc>
          <w:tcPr>
            <w:tcW w:w="196" w:type="pct"/>
            <w:vAlign w:val="center"/>
          </w:tcPr>
          <w:p w14:paraId="4FDD56D9" w14:textId="77777777" w:rsidR="007D4C0C" w:rsidRPr="00D56776" w:rsidRDefault="007D4C0C" w:rsidP="007D4C0C">
            <w:pPr>
              <w:jc w:val="center"/>
              <w:rPr>
                <w:sz w:val="16"/>
                <w:szCs w:val="16"/>
              </w:rPr>
            </w:pPr>
            <w:r w:rsidRPr="00D56776">
              <w:rPr>
                <w:sz w:val="16"/>
                <w:szCs w:val="16"/>
              </w:rPr>
              <w:t>15</w:t>
            </w:r>
          </w:p>
        </w:tc>
        <w:tc>
          <w:tcPr>
            <w:tcW w:w="399" w:type="pct"/>
            <w:vAlign w:val="center"/>
          </w:tcPr>
          <w:p w14:paraId="7959903B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550</w:t>
            </w:r>
          </w:p>
        </w:tc>
        <w:tc>
          <w:tcPr>
            <w:tcW w:w="334" w:type="pct"/>
            <w:vAlign w:val="center"/>
          </w:tcPr>
          <w:p w14:paraId="7BFF199F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0486E213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459BA960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7FBDA3BC" w14:textId="77777777" w:rsidR="007D4C0C" w:rsidRPr="002E493A" w:rsidRDefault="00DA4A2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293F57AA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1C5488">
              <w:rPr>
                <w:sz w:val="16"/>
                <w:szCs w:val="16"/>
              </w:rPr>
              <w:t>400+410+420+430+470+510+520</w:t>
            </w:r>
          </w:p>
        </w:tc>
        <w:tc>
          <w:tcPr>
            <w:tcW w:w="332" w:type="pct"/>
            <w:vAlign w:val="center"/>
          </w:tcPr>
          <w:p w14:paraId="7E12CBAD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321CB185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11D316F5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6A246E19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 xml:space="preserve">Стр.550&lt;&gt; Стр.400+ Стр.410+ Стр.420+ Стр.430+ Стр.470+ </w:t>
            </w:r>
            <w:r w:rsidRPr="00B213AD">
              <w:rPr>
                <w:sz w:val="16"/>
                <w:szCs w:val="16"/>
              </w:rPr>
              <w:lastRenderedPageBreak/>
              <w:t>Стр.510+ Стр.520– недоп</w:t>
            </w:r>
            <w:r w:rsidRPr="00B8162B">
              <w:rPr>
                <w:sz w:val="16"/>
                <w:szCs w:val="16"/>
              </w:rPr>
              <w:t>устимо</w:t>
            </w:r>
          </w:p>
        </w:tc>
        <w:tc>
          <w:tcPr>
            <w:tcW w:w="306" w:type="pct"/>
            <w:vAlign w:val="center"/>
          </w:tcPr>
          <w:p w14:paraId="12A09EA9" w14:textId="77777777" w:rsidR="007D4C0C" w:rsidRPr="00357A7A" w:rsidRDefault="007D4C0C" w:rsidP="007D4C0C">
            <w:pPr>
              <w:jc w:val="center"/>
              <w:rPr>
                <w:sz w:val="16"/>
                <w:szCs w:val="16"/>
              </w:rPr>
            </w:pPr>
            <w:r w:rsidRPr="00357A7A">
              <w:rPr>
                <w:sz w:val="16"/>
                <w:szCs w:val="16"/>
              </w:rPr>
              <w:lastRenderedPageBreak/>
              <w:t>Б</w:t>
            </w:r>
          </w:p>
        </w:tc>
      </w:tr>
      <w:tr w:rsidR="007F67F5" w:rsidRPr="00FF605B" w14:paraId="0C241856" w14:textId="77777777" w:rsidTr="007F67F5">
        <w:trPr>
          <w:trHeight w:val="74"/>
        </w:trPr>
        <w:tc>
          <w:tcPr>
            <w:tcW w:w="196" w:type="pct"/>
            <w:vAlign w:val="center"/>
          </w:tcPr>
          <w:p w14:paraId="333FDD36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399" w:type="pct"/>
            <w:vAlign w:val="center"/>
          </w:tcPr>
          <w:p w14:paraId="341630CB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560</w:t>
            </w:r>
          </w:p>
        </w:tc>
        <w:tc>
          <w:tcPr>
            <w:tcW w:w="334" w:type="pct"/>
            <w:vAlign w:val="center"/>
          </w:tcPr>
          <w:p w14:paraId="525A9CDC" w14:textId="77777777" w:rsidR="007D4C0C" w:rsidRPr="00FF605B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794077D7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39425DBB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421294B1" w14:textId="77777777" w:rsidR="007D4C0C" w:rsidRPr="00FF605B" w:rsidRDefault="00DA4A2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5DDF2842" w14:textId="77777777" w:rsidR="007D4C0C" w:rsidRPr="00FF605B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570+580</w:t>
            </w:r>
          </w:p>
        </w:tc>
        <w:tc>
          <w:tcPr>
            <w:tcW w:w="332" w:type="pct"/>
            <w:vAlign w:val="center"/>
          </w:tcPr>
          <w:p w14:paraId="551863A3" w14:textId="77777777" w:rsidR="007D4C0C" w:rsidRPr="00FF605B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23B34121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2ED64B75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6E199161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Стр. 560&lt;&gt; Стр.580+Стр.570– недопустимо</w:t>
            </w:r>
          </w:p>
        </w:tc>
        <w:tc>
          <w:tcPr>
            <w:tcW w:w="306" w:type="pct"/>
            <w:vAlign w:val="center"/>
          </w:tcPr>
          <w:p w14:paraId="65EB3A2F" w14:textId="77777777" w:rsidR="007D4C0C" w:rsidRPr="00FF605B" w:rsidRDefault="007D4C0C" w:rsidP="007D4C0C">
            <w:pPr>
              <w:jc w:val="center"/>
              <w:rPr>
                <w:sz w:val="16"/>
                <w:szCs w:val="16"/>
                <w:highlight w:val="yellow"/>
              </w:rPr>
            </w:pPr>
            <w:r w:rsidRPr="00FF605B">
              <w:rPr>
                <w:sz w:val="16"/>
                <w:szCs w:val="16"/>
              </w:rPr>
              <w:t>Б</w:t>
            </w:r>
          </w:p>
        </w:tc>
      </w:tr>
      <w:tr w:rsidR="007F67F5" w:rsidRPr="00DE78DF" w14:paraId="6073E01D" w14:textId="77777777" w:rsidTr="007F67F5">
        <w:trPr>
          <w:trHeight w:val="74"/>
        </w:trPr>
        <w:tc>
          <w:tcPr>
            <w:tcW w:w="196" w:type="pct"/>
            <w:vAlign w:val="center"/>
          </w:tcPr>
          <w:p w14:paraId="5FC64700" w14:textId="77777777" w:rsidR="007D4C0C" w:rsidRPr="00D56776" w:rsidRDefault="007D4C0C" w:rsidP="007D4C0C">
            <w:pPr>
              <w:jc w:val="center"/>
              <w:rPr>
                <w:sz w:val="16"/>
                <w:szCs w:val="16"/>
              </w:rPr>
            </w:pPr>
            <w:r w:rsidRPr="00D56776">
              <w:rPr>
                <w:sz w:val="16"/>
                <w:szCs w:val="16"/>
              </w:rPr>
              <w:t>17</w:t>
            </w:r>
          </w:p>
        </w:tc>
        <w:tc>
          <w:tcPr>
            <w:tcW w:w="399" w:type="pct"/>
            <w:vAlign w:val="center"/>
          </w:tcPr>
          <w:p w14:paraId="549EA7D6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700</w:t>
            </w:r>
          </w:p>
        </w:tc>
        <w:tc>
          <w:tcPr>
            <w:tcW w:w="334" w:type="pct"/>
            <w:vAlign w:val="center"/>
          </w:tcPr>
          <w:p w14:paraId="6599989A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5080404F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632FF3E8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41AD09FC" w14:textId="77777777" w:rsidR="007D4C0C" w:rsidRPr="004A4522" w:rsidRDefault="00DA4A2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2664E84F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550+560</w:t>
            </w:r>
          </w:p>
        </w:tc>
        <w:tc>
          <w:tcPr>
            <w:tcW w:w="332" w:type="pct"/>
            <w:vAlign w:val="center"/>
          </w:tcPr>
          <w:p w14:paraId="0830D76C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54C510F7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2728BF8E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61496CAC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Стр. 700&lt;&gt; Стр.550+ Стр.570– недопустимо</w:t>
            </w:r>
          </w:p>
        </w:tc>
        <w:tc>
          <w:tcPr>
            <w:tcW w:w="306" w:type="pct"/>
            <w:vAlign w:val="center"/>
          </w:tcPr>
          <w:p w14:paraId="58DAE444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Б</w:t>
            </w:r>
          </w:p>
        </w:tc>
      </w:tr>
      <w:tr w:rsidR="007F67F5" w:rsidRPr="00DE78DF" w14:paraId="7BA317F1" w14:textId="77777777" w:rsidTr="007F67F5">
        <w:trPr>
          <w:trHeight w:val="74"/>
        </w:trPr>
        <w:tc>
          <w:tcPr>
            <w:tcW w:w="196" w:type="pct"/>
            <w:vAlign w:val="center"/>
          </w:tcPr>
          <w:p w14:paraId="5869A973" w14:textId="77777777" w:rsidR="007D4C0C" w:rsidRPr="00D56776" w:rsidRDefault="007D4C0C" w:rsidP="007D4C0C">
            <w:pPr>
              <w:jc w:val="center"/>
              <w:rPr>
                <w:sz w:val="16"/>
                <w:szCs w:val="16"/>
              </w:rPr>
            </w:pPr>
            <w:r w:rsidRPr="00D56776">
              <w:rPr>
                <w:sz w:val="16"/>
                <w:szCs w:val="16"/>
              </w:rPr>
              <w:t>18</w:t>
            </w:r>
          </w:p>
        </w:tc>
        <w:tc>
          <w:tcPr>
            <w:tcW w:w="399" w:type="pct"/>
            <w:vAlign w:val="center"/>
          </w:tcPr>
          <w:p w14:paraId="689696B6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350</w:t>
            </w:r>
          </w:p>
        </w:tc>
        <w:tc>
          <w:tcPr>
            <w:tcW w:w="334" w:type="pct"/>
            <w:vAlign w:val="center"/>
          </w:tcPr>
          <w:p w14:paraId="7420C092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278895EE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3DEC8CB9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36DF7710" w14:textId="77777777" w:rsidR="007D4C0C" w:rsidRPr="004A4522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</w:t>
            </w:r>
          </w:p>
        </w:tc>
        <w:tc>
          <w:tcPr>
            <w:tcW w:w="731" w:type="pct"/>
            <w:vAlign w:val="center"/>
          </w:tcPr>
          <w:p w14:paraId="35E78332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700</w:t>
            </w:r>
          </w:p>
        </w:tc>
        <w:tc>
          <w:tcPr>
            <w:tcW w:w="332" w:type="pct"/>
            <w:vAlign w:val="center"/>
          </w:tcPr>
          <w:p w14:paraId="0DA0DB9A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6F154C87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1F25CFFB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08A88A42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 xml:space="preserve">Стр.350 &lt;&gt; Стр.700 категорически недопустимо </w:t>
            </w:r>
          </w:p>
        </w:tc>
        <w:tc>
          <w:tcPr>
            <w:tcW w:w="306" w:type="pct"/>
            <w:vAlign w:val="center"/>
          </w:tcPr>
          <w:p w14:paraId="44CCB0B0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Б</w:t>
            </w:r>
          </w:p>
        </w:tc>
      </w:tr>
      <w:tr w:rsidR="007F67F5" w:rsidRPr="00297CEA" w14:paraId="0FD5F733" w14:textId="77777777" w:rsidTr="007F67F5">
        <w:trPr>
          <w:trHeight w:val="74"/>
        </w:trPr>
        <w:tc>
          <w:tcPr>
            <w:tcW w:w="196" w:type="pct"/>
            <w:vAlign w:val="center"/>
          </w:tcPr>
          <w:p w14:paraId="3ADA67BF" w14:textId="77777777" w:rsidR="007D4C0C" w:rsidRPr="00607F86" w:rsidRDefault="007D4C0C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19</w:t>
            </w:r>
          </w:p>
        </w:tc>
        <w:tc>
          <w:tcPr>
            <w:tcW w:w="399" w:type="pct"/>
            <w:vAlign w:val="center"/>
          </w:tcPr>
          <w:p w14:paraId="67CAD324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432</w:t>
            </w:r>
          </w:p>
        </w:tc>
        <w:tc>
          <w:tcPr>
            <w:tcW w:w="334" w:type="pct"/>
            <w:vAlign w:val="center"/>
          </w:tcPr>
          <w:p w14:paraId="6B12F43A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51304157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43479294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2BCF07CA" w14:textId="77777777" w:rsidR="007D4C0C" w:rsidRPr="004A4522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=0</w:t>
            </w:r>
          </w:p>
        </w:tc>
        <w:tc>
          <w:tcPr>
            <w:tcW w:w="731" w:type="pct"/>
            <w:vAlign w:val="center"/>
          </w:tcPr>
          <w:p w14:paraId="406AA9EC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57059EE5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0DADA112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908D5E7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4302D8C2" w14:textId="77777777" w:rsidR="007D4C0C" w:rsidRPr="00607F86" w:rsidRDefault="007D4C0C" w:rsidP="00607F86">
            <w:pPr>
              <w:jc w:val="center"/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 xml:space="preserve">Показатели по счету 0 304 04 000 </w:t>
            </w:r>
            <w:r w:rsidR="00607F86">
              <w:rPr>
                <w:sz w:val="16"/>
                <w:szCs w:val="16"/>
              </w:rPr>
              <w:t>недопустимы</w:t>
            </w:r>
          </w:p>
        </w:tc>
        <w:tc>
          <w:tcPr>
            <w:tcW w:w="306" w:type="pct"/>
            <w:vAlign w:val="center"/>
          </w:tcPr>
          <w:p w14:paraId="5F425C26" w14:textId="77777777" w:rsidR="007D4C0C" w:rsidRPr="00607F86" w:rsidRDefault="00607F86" w:rsidP="007D4C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7F67F5" w:rsidRPr="00A1419A" w14:paraId="0F0CA7EC" w14:textId="77777777" w:rsidTr="007F67F5">
        <w:trPr>
          <w:trHeight w:val="74"/>
        </w:trPr>
        <w:tc>
          <w:tcPr>
            <w:tcW w:w="196" w:type="pct"/>
          </w:tcPr>
          <w:p w14:paraId="1E790764" w14:textId="77777777" w:rsidR="002B31F4" w:rsidRPr="00A1419A" w:rsidRDefault="00207249" w:rsidP="007D4C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9" w:type="pct"/>
          </w:tcPr>
          <w:p w14:paraId="241D5315" w14:textId="77777777" w:rsidR="002B31F4" w:rsidRPr="00A1419A" w:rsidRDefault="002B31F4" w:rsidP="00336508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*, кроме стр.</w:t>
            </w:r>
            <w:r w:rsidR="00DE2CF1">
              <w:rPr>
                <w:sz w:val="16"/>
                <w:szCs w:val="16"/>
              </w:rPr>
              <w:t xml:space="preserve"> 560,</w:t>
            </w:r>
            <w:r w:rsidRPr="00FF605B">
              <w:rPr>
                <w:sz w:val="16"/>
                <w:szCs w:val="16"/>
              </w:rPr>
              <w:t xml:space="preserve"> 570</w:t>
            </w:r>
          </w:p>
        </w:tc>
        <w:tc>
          <w:tcPr>
            <w:tcW w:w="334" w:type="pct"/>
          </w:tcPr>
          <w:p w14:paraId="1409189C" w14:textId="77777777" w:rsidR="002B31F4" w:rsidRPr="00A1419A" w:rsidRDefault="002B31F4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</w:tcPr>
          <w:p w14:paraId="3C01D331" w14:textId="77777777" w:rsidR="002B31F4" w:rsidRPr="00A1419A" w:rsidRDefault="002B31F4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</w:tcPr>
          <w:p w14:paraId="2D0FD352" w14:textId="77777777" w:rsidR="002B31F4" w:rsidRPr="00A1419A" w:rsidRDefault="002B31F4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532AC66E" w14:textId="77777777" w:rsidR="002B31F4" w:rsidRPr="00FF605B" w:rsidRDefault="002B31F4" w:rsidP="00E70FD9">
            <w:pPr>
              <w:snapToGrid w:val="0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&gt;=0</w:t>
            </w:r>
          </w:p>
        </w:tc>
        <w:tc>
          <w:tcPr>
            <w:tcW w:w="731" w:type="pct"/>
          </w:tcPr>
          <w:p w14:paraId="2B0B5B67" w14:textId="77777777" w:rsidR="002B31F4" w:rsidRPr="00A1419A" w:rsidRDefault="002B31F4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</w:tcPr>
          <w:p w14:paraId="6DBE5868" w14:textId="77777777" w:rsidR="002B31F4" w:rsidRPr="00A1419A" w:rsidRDefault="002B31F4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</w:tcPr>
          <w:p w14:paraId="3A526D64" w14:textId="77777777" w:rsidR="002B31F4" w:rsidRPr="00A1419A" w:rsidRDefault="002B31F4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</w:tcPr>
          <w:p w14:paraId="073B667B" w14:textId="77777777" w:rsidR="002B31F4" w:rsidRPr="00A1419A" w:rsidRDefault="002B31F4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</w:tcPr>
          <w:p w14:paraId="0CD7254C" w14:textId="77777777" w:rsidR="002B31F4" w:rsidRPr="00A1419A" w:rsidRDefault="002B31F4" w:rsidP="00E70FD9">
            <w:pPr>
              <w:spacing w:line="276" w:lineRule="auto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Показатели в Балансе со знаком минус недопустимо</w:t>
            </w:r>
          </w:p>
        </w:tc>
        <w:tc>
          <w:tcPr>
            <w:tcW w:w="306" w:type="pct"/>
          </w:tcPr>
          <w:p w14:paraId="34BE9952" w14:textId="77777777" w:rsidR="002B31F4" w:rsidRPr="00A1419A" w:rsidRDefault="002B31F4" w:rsidP="007D4C0C">
            <w:pPr>
              <w:jc w:val="center"/>
              <w:rPr>
                <w:sz w:val="16"/>
                <w:szCs w:val="16"/>
              </w:rPr>
            </w:pPr>
            <w:r w:rsidRPr="000D5B2A">
              <w:t>Б</w:t>
            </w:r>
          </w:p>
        </w:tc>
      </w:tr>
      <w:tr w:rsidR="007F67F5" w:rsidRPr="00A1419A" w14:paraId="779345E8" w14:textId="77777777" w:rsidTr="007F67F5">
        <w:trPr>
          <w:trHeight w:val="74"/>
        </w:trPr>
        <w:tc>
          <w:tcPr>
            <w:tcW w:w="196" w:type="pct"/>
            <w:vAlign w:val="center"/>
          </w:tcPr>
          <w:p w14:paraId="7392C6FF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26</w:t>
            </w:r>
          </w:p>
        </w:tc>
        <w:tc>
          <w:tcPr>
            <w:tcW w:w="399" w:type="pct"/>
            <w:vAlign w:val="center"/>
          </w:tcPr>
          <w:p w14:paraId="60E922AA" w14:textId="77777777" w:rsidR="007D4C0C" w:rsidRPr="00A1419A" w:rsidRDefault="007D4C0C" w:rsidP="00336508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0</w:t>
            </w:r>
            <w:r w:rsidR="00336508" w:rsidRPr="00A1419A">
              <w:rPr>
                <w:sz w:val="16"/>
                <w:szCs w:val="16"/>
              </w:rPr>
              <w:t>2</w:t>
            </w:r>
            <w:r w:rsidRPr="00A1419A">
              <w:rPr>
                <w:sz w:val="16"/>
                <w:szCs w:val="16"/>
              </w:rPr>
              <w:t>0</w:t>
            </w:r>
          </w:p>
        </w:tc>
        <w:tc>
          <w:tcPr>
            <w:tcW w:w="334" w:type="pct"/>
            <w:vAlign w:val="center"/>
          </w:tcPr>
          <w:p w14:paraId="6AE3C1AD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3E89F598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4D9FA9DA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0143DDAD" w14:textId="77777777" w:rsidR="007D4C0C" w:rsidRPr="00A1419A" w:rsidRDefault="007D4C0C" w:rsidP="00E70FD9">
            <w:pPr>
              <w:snapToGrid w:val="0"/>
              <w:rPr>
                <w:sz w:val="16"/>
                <w:szCs w:val="16"/>
              </w:rPr>
            </w:pPr>
            <w:r w:rsidRPr="00DE2CF1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239BE248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021</w:t>
            </w:r>
          </w:p>
        </w:tc>
        <w:tc>
          <w:tcPr>
            <w:tcW w:w="332" w:type="pct"/>
            <w:vAlign w:val="center"/>
          </w:tcPr>
          <w:p w14:paraId="2E44B2FC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1C932FD3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59E6B4F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98799FE" w14:textId="77777777" w:rsidR="007D4C0C" w:rsidRPr="00A1419A" w:rsidRDefault="007D4C0C" w:rsidP="00E70FD9">
            <w:pPr>
              <w:spacing w:line="276" w:lineRule="auto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Стр.0</w:t>
            </w:r>
            <w:r w:rsidR="00336508" w:rsidRPr="00A1419A">
              <w:rPr>
                <w:sz w:val="16"/>
                <w:szCs w:val="16"/>
              </w:rPr>
              <w:t>2</w:t>
            </w:r>
            <w:r w:rsidRPr="00A1419A">
              <w:rPr>
                <w:sz w:val="16"/>
                <w:szCs w:val="16"/>
              </w:rPr>
              <w:t>0 &lt; Стр.021 - недопустимо</w:t>
            </w:r>
          </w:p>
        </w:tc>
        <w:tc>
          <w:tcPr>
            <w:tcW w:w="306" w:type="pct"/>
            <w:vAlign w:val="center"/>
          </w:tcPr>
          <w:p w14:paraId="222B70CE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Б</w:t>
            </w:r>
          </w:p>
        </w:tc>
      </w:tr>
      <w:tr w:rsidR="007F67F5" w:rsidRPr="00A1419A" w14:paraId="7FA8715C" w14:textId="77777777" w:rsidTr="007F67F5">
        <w:trPr>
          <w:trHeight w:val="74"/>
        </w:trPr>
        <w:tc>
          <w:tcPr>
            <w:tcW w:w="196" w:type="pct"/>
            <w:vAlign w:val="center"/>
          </w:tcPr>
          <w:p w14:paraId="67EDC286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27</w:t>
            </w:r>
          </w:p>
        </w:tc>
        <w:tc>
          <w:tcPr>
            <w:tcW w:w="399" w:type="pct"/>
            <w:vAlign w:val="center"/>
          </w:tcPr>
          <w:p w14:paraId="274C8897" w14:textId="77777777" w:rsidR="007D4C0C" w:rsidRPr="00A1419A" w:rsidRDefault="007D4C0C" w:rsidP="00336508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0</w:t>
            </w:r>
            <w:r w:rsidR="00336508" w:rsidRPr="00A1419A">
              <w:rPr>
                <w:sz w:val="16"/>
                <w:szCs w:val="16"/>
              </w:rPr>
              <w:t>5</w:t>
            </w:r>
            <w:r w:rsidRPr="00A1419A">
              <w:rPr>
                <w:sz w:val="16"/>
                <w:szCs w:val="16"/>
              </w:rPr>
              <w:t>0</w:t>
            </w:r>
          </w:p>
        </w:tc>
        <w:tc>
          <w:tcPr>
            <w:tcW w:w="334" w:type="pct"/>
            <w:vAlign w:val="center"/>
          </w:tcPr>
          <w:p w14:paraId="3E20D0A3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0BF0D782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318844FC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53CB3836" w14:textId="77777777" w:rsidR="007D4C0C" w:rsidRPr="00A1419A" w:rsidRDefault="007D4C0C" w:rsidP="007D4C0C">
            <w:r w:rsidRPr="00A1419A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36384017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051</w:t>
            </w:r>
          </w:p>
        </w:tc>
        <w:tc>
          <w:tcPr>
            <w:tcW w:w="332" w:type="pct"/>
            <w:vAlign w:val="center"/>
          </w:tcPr>
          <w:p w14:paraId="26FF8F58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352AE668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49D5E98A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</w:tcPr>
          <w:p w14:paraId="2E6D3118" w14:textId="77777777" w:rsidR="007D4C0C" w:rsidRPr="00A1419A" w:rsidRDefault="007D4C0C" w:rsidP="00206BDA">
            <w:r w:rsidRPr="00A1419A">
              <w:rPr>
                <w:sz w:val="16"/>
                <w:szCs w:val="16"/>
              </w:rPr>
              <w:t>Стр.0</w:t>
            </w:r>
            <w:r w:rsidR="00336508" w:rsidRPr="00A1419A">
              <w:rPr>
                <w:sz w:val="16"/>
                <w:szCs w:val="16"/>
              </w:rPr>
              <w:t>5</w:t>
            </w:r>
            <w:r w:rsidRPr="00A1419A">
              <w:rPr>
                <w:sz w:val="16"/>
                <w:szCs w:val="16"/>
              </w:rPr>
              <w:t>0 &lt; Стр.051 - недопустимо</w:t>
            </w:r>
          </w:p>
        </w:tc>
        <w:tc>
          <w:tcPr>
            <w:tcW w:w="306" w:type="pct"/>
            <w:vAlign w:val="center"/>
          </w:tcPr>
          <w:p w14:paraId="2E013704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Б</w:t>
            </w:r>
          </w:p>
        </w:tc>
      </w:tr>
      <w:tr w:rsidR="007F67F5" w:rsidRPr="00A1419A" w14:paraId="23C6D71E" w14:textId="77777777" w:rsidTr="007F67F5">
        <w:trPr>
          <w:trHeight w:val="74"/>
        </w:trPr>
        <w:tc>
          <w:tcPr>
            <w:tcW w:w="196" w:type="pct"/>
            <w:vAlign w:val="center"/>
          </w:tcPr>
          <w:p w14:paraId="7C11DF9D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28</w:t>
            </w:r>
          </w:p>
        </w:tc>
        <w:tc>
          <w:tcPr>
            <w:tcW w:w="399" w:type="pct"/>
            <w:vAlign w:val="center"/>
          </w:tcPr>
          <w:p w14:paraId="54BC7A5A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080</w:t>
            </w:r>
          </w:p>
        </w:tc>
        <w:tc>
          <w:tcPr>
            <w:tcW w:w="334" w:type="pct"/>
            <w:vAlign w:val="center"/>
          </w:tcPr>
          <w:p w14:paraId="5DAEB353" w14:textId="77777777" w:rsidR="007D4C0C" w:rsidRPr="00A1419A" w:rsidRDefault="007D4C0C" w:rsidP="007D4C0C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A1419A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12224ED2" w14:textId="77777777" w:rsidR="007D4C0C" w:rsidRPr="00A1419A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493695B2" w14:textId="77777777" w:rsidR="007D4C0C" w:rsidRPr="00A1419A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8" w:type="pct"/>
          </w:tcPr>
          <w:p w14:paraId="4E19AB79" w14:textId="77777777" w:rsidR="007D4C0C" w:rsidRPr="00A1419A" w:rsidRDefault="007D4C0C" w:rsidP="007D4C0C">
            <w:pPr>
              <w:rPr>
                <w:b/>
              </w:rPr>
            </w:pPr>
            <w:r w:rsidRPr="00A1419A">
              <w:rPr>
                <w:b/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49D42AAE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081</w:t>
            </w:r>
          </w:p>
        </w:tc>
        <w:tc>
          <w:tcPr>
            <w:tcW w:w="332" w:type="pct"/>
            <w:vAlign w:val="center"/>
          </w:tcPr>
          <w:p w14:paraId="6B763A5D" w14:textId="77777777" w:rsidR="007D4C0C" w:rsidRPr="00A1419A" w:rsidRDefault="007D4C0C" w:rsidP="007D4C0C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31A9E3DE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D978CA5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</w:tcPr>
          <w:p w14:paraId="19FB7D58" w14:textId="77777777" w:rsidR="007D4C0C" w:rsidRPr="00A1419A" w:rsidRDefault="007D4C0C" w:rsidP="00206BDA">
            <w:r w:rsidRPr="00A1419A">
              <w:rPr>
                <w:sz w:val="16"/>
                <w:szCs w:val="16"/>
              </w:rPr>
              <w:t>Стр.080 &lt; Стр.081 - недопустимо</w:t>
            </w:r>
          </w:p>
        </w:tc>
        <w:tc>
          <w:tcPr>
            <w:tcW w:w="306" w:type="pct"/>
            <w:vAlign w:val="center"/>
          </w:tcPr>
          <w:p w14:paraId="600465EB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Б</w:t>
            </w:r>
          </w:p>
        </w:tc>
      </w:tr>
      <w:tr w:rsidR="007F67F5" w:rsidRPr="00A1419A" w14:paraId="7BF62D98" w14:textId="77777777" w:rsidTr="007F67F5">
        <w:trPr>
          <w:trHeight w:val="74"/>
        </w:trPr>
        <w:tc>
          <w:tcPr>
            <w:tcW w:w="196" w:type="pct"/>
            <w:vAlign w:val="center"/>
          </w:tcPr>
          <w:p w14:paraId="1E375F36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29</w:t>
            </w:r>
          </w:p>
        </w:tc>
        <w:tc>
          <w:tcPr>
            <w:tcW w:w="399" w:type="pct"/>
            <w:vAlign w:val="center"/>
          </w:tcPr>
          <w:p w14:paraId="4D4C4EC4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100</w:t>
            </w:r>
          </w:p>
        </w:tc>
        <w:tc>
          <w:tcPr>
            <w:tcW w:w="334" w:type="pct"/>
            <w:vAlign w:val="center"/>
          </w:tcPr>
          <w:p w14:paraId="03769F3B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78C74EBB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112453E6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39B34AB0" w14:textId="77777777" w:rsidR="007D4C0C" w:rsidRPr="00A1419A" w:rsidRDefault="007D4C0C" w:rsidP="007D4C0C">
            <w:r w:rsidRPr="00A1419A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2E451B41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101</w:t>
            </w:r>
          </w:p>
        </w:tc>
        <w:tc>
          <w:tcPr>
            <w:tcW w:w="332" w:type="pct"/>
            <w:vAlign w:val="center"/>
          </w:tcPr>
          <w:p w14:paraId="2C3353DF" w14:textId="77777777" w:rsidR="007D4C0C" w:rsidRPr="00A1419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482561E3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D290D11" w14:textId="77777777" w:rsidR="007D4C0C" w:rsidRPr="00A1419A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0" w:type="pct"/>
          </w:tcPr>
          <w:p w14:paraId="0AE72995" w14:textId="77777777" w:rsidR="007D4C0C" w:rsidRPr="00A1419A" w:rsidRDefault="007D4C0C" w:rsidP="00206BDA">
            <w:r w:rsidRPr="00A1419A">
              <w:rPr>
                <w:sz w:val="16"/>
                <w:szCs w:val="16"/>
              </w:rPr>
              <w:t>Стр.100 &lt; Стр.101 - недопустимо</w:t>
            </w:r>
          </w:p>
        </w:tc>
        <w:tc>
          <w:tcPr>
            <w:tcW w:w="306" w:type="pct"/>
            <w:vAlign w:val="center"/>
          </w:tcPr>
          <w:p w14:paraId="6132FBE3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Б</w:t>
            </w:r>
          </w:p>
        </w:tc>
      </w:tr>
      <w:tr w:rsidR="007F67F5" w:rsidRPr="00207249" w14:paraId="694FA608" w14:textId="77777777" w:rsidTr="007F67F5">
        <w:trPr>
          <w:trHeight w:val="74"/>
        </w:trPr>
        <w:tc>
          <w:tcPr>
            <w:tcW w:w="196" w:type="pct"/>
            <w:vAlign w:val="center"/>
          </w:tcPr>
          <w:p w14:paraId="2E402345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30</w:t>
            </w:r>
          </w:p>
        </w:tc>
        <w:tc>
          <w:tcPr>
            <w:tcW w:w="399" w:type="pct"/>
            <w:vAlign w:val="center"/>
          </w:tcPr>
          <w:p w14:paraId="6D95DC10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120</w:t>
            </w:r>
          </w:p>
        </w:tc>
        <w:tc>
          <w:tcPr>
            <w:tcW w:w="334" w:type="pct"/>
            <w:vAlign w:val="center"/>
          </w:tcPr>
          <w:p w14:paraId="29285563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0B608F4F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12668319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01C00ECF" w14:textId="77777777" w:rsidR="007D4C0C" w:rsidRPr="004A4522" w:rsidRDefault="007D4C0C" w:rsidP="007D4C0C">
            <w:r w:rsidRPr="004A4522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4004BB92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121</w:t>
            </w:r>
          </w:p>
        </w:tc>
        <w:tc>
          <w:tcPr>
            <w:tcW w:w="332" w:type="pct"/>
            <w:vAlign w:val="center"/>
          </w:tcPr>
          <w:p w14:paraId="109C9581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62202897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06C20193" w14:textId="77777777" w:rsidR="007D4C0C" w:rsidRPr="00B213AD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0" w:type="pct"/>
          </w:tcPr>
          <w:p w14:paraId="5BC31A46" w14:textId="77777777" w:rsidR="007D4C0C" w:rsidRPr="00B213AD" w:rsidRDefault="007D4C0C" w:rsidP="00206BDA">
            <w:r w:rsidRPr="00B213AD">
              <w:rPr>
                <w:sz w:val="16"/>
                <w:szCs w:val="16"/>
              </w:rPr>
              <w:t>Стр.120 &lt; Стр.121 - недопустимо</w:t>
            </w:r>
          </w:p>
        </w:tc>
        <w:tc>
          <w:tcPr>
            <w:tcW w:w="306" w:type="pct"/>
            <w:vAlign w:val="center"/>
          </w:tcPr>
          <w:p w14:paraId="66D3E045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297CEA" w14:paraId="326FAC56" w14:textId="77777777" w:rsidTr="007F67F5">
        <w:trPr>
          <w:trHeight w:val="279"/>
        </w:trPr>
        <w:tc>
          <w:tcPr>
            <w:tcW w:w="196" w:type="pct"/>
            <w:vAlign w:val="center"/>
          </w:tcPr>
          <w:p w14:paraId="2FA1817C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31</w:t>
            </w:r>
          </w:p>
        </w:tc>
        <w:tc>
          <w:tcPr>
            <w:tcW w:w="399" w:type="pct"/>
            <w:vAlign w:val="center"/>
          </w:tcPr>
          <w:p w14:paraId="61F14032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204</w:t>
            </w:r>
          </w:p>
        </w:tc>
        <w:tc>
          <w:tcPr>
            <w:tcW w:w="334" w:type="pct"/>
            <w:vAlign w:val="center"/>
          </w:tcPr>
          <w:p w14:paraId="7F38A94F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3BC43229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70C52F79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57BB3A54" w14:textId="77777777" w:rsidR="007D4C0C" w:rsidRPr="004A4522" w:rsidRDefault="007D4C0C" w:rsidP="007D4C0C">
            <w:r w:rsidRPr="004A4522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44B98EA5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205</w:t>
            </w:r>
          </w:p>
        </w:tc>
        <w:tc>
          <w:tcPr>
            <w:tcW w:w="332" w:type="pct"/>
            <w:vAlign w:val="center"/>
          </w:tcPr>
          <w:p w14:paraId="1DA21986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6EB9EB64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6D8840A1" w14:textId="77777777" w:rsidR="007D4C0C" w:rsidRPr="00B213AD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0" w:type="pct"/>
          </w:tcPr>
          <w:p w14:paraId="1F245082" w14:textId="77777777" w:rsidR="007D4C0C" w:rsidRPr="00B8162B" w:rsidRDefault="007D4C0C" w:rsidP="00206BDA">
            <w:r w:rsidRPr="00B213AD">
              <w:rPr>
                <w:sz w:val="16"/>
                <w:szCs w:val="16"/>
              </w:rPr>
              <w:t>Стр.204 &lt; Стр.205 - недопустимо</w:t>
            </w:r>
          </w:p>
        </w:tc>
        <w:tc>
          <w:tcPr>
            <w:tcW w:w="306" w:type="pct"/>
            <w:vAlign w:val="center"/>
          </w:tcPr>
          <w:p w14:paraId="4F3153FB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3F6C80" w14:paraId="57CD24A5" w14:textId="77777777" w:rsidTr="007F67F5">
        <w:trPr>
          <w:trHeight w:val="74"/>
        </w:trPr>
        <w:tc>
          <w:tcPr>
            <w:tcW w:w="196" w:type="pct"/>
            <w:vAlign w:val="center"/>
          </w:tcPr>
          <w:p w14:paraId="01332528" w14:textId="77777777" w:rsidR="007D4C0C" w:rsidRPr="00607F86" w:rsidRDefault="007D4C0C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32</w:t>
            </w:r>
          </w:p>
        </w:tc>
        <w:tc>
          <w:tcPr>
            <w:tcW w:w="399" w:type="pct"/>
            <w:vAlign w:val="center"/>
          </w:tcPr>
          <w:p w14:paraId="22250EB4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203</w:t>
            </w:r>
          </w:p>
        </w:tc>
        <w:tc>
          <w:tcPr>
            <w:tcW w:w="334" w:type="pct"/>
            <w:vAlign w:val="center"/>
          </w:tcPr>
          <w:p w14:paraId="02B1D873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7BC97693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7AD6CFD6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1DF04998" w14:textId="77777777" w:rsidR="007D4C0C" w:rsidRPr="004A4522" w:rsidRDefault="007D4C0C" w:rsidP="007D4C0C">
            <w:r w:rsidRPr="004A4522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264401A5" w14:textId="77777777" w:rsidR="007D4C0C" w:rsidRPr="001C5488" w:rsidRDefault="007D4C0C" w:rsidP="00206BDA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204</w:t>
            </w:r>
            <w:r w:rsidR="00336508" w:rsidRPr="00B5277A">
              <w:rPr>
                <w:sz w:val="16"/>
                <w:szCs w:val="16"/>
              </w:rPr>
              <w:t>+20</w:t>
            </w:r>
            <w:r w:rsidR="00206BDA" w:rsidRPr="001C5488">
              <w:rPr>
                <w:sz w:val="16"/>
                <w:szCs w:val="16"/>
              </w:rPr>
              <w:t>6</w:t>
            </w:r>
          </w:p>
        </w:tc>
        <w:tc>
          <w:tcPr>
            <w:tcW w:w="332" w:type="pct"/>
            <w:vAlign w:val="center"/>
          </w:tcPr>
          <w:p w14:paraId="19FFDDFA" w14:textId="77777777" w:rsidR="007D4C0C" w:rsidRPr="00B213AD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07F37ACB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22BA6F5A" w14:textId="77777777" w:rsidR="007D4C0C" w:rsidRPr="00B213AD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0" w:type="pct"/>
          </w:tcPr>
          <w:p w14:paraId="654E8C9C" w14:textId="77777777" w:rsidR="007D4C0C" w:rsidRPr="002C52A8" w:rsidRDefault="007D4C0C" w:rsidP="00206BDA">
            <w:r w:rsidRPr="00B8162B">
              <w:rPr>
                <w:sz w:val="16"/>
                <w:szCs w:val="16"/>
              </w:rPr>
              <w:t>Стр.203 &lt; Стр.204</w:t>
            </w:r>
            <w:r w:rsidR="00206BDA" w:rsidRPr="00B8162B">
              <w:rPr>
                <w:sz w:val="16"/>
                <w:szCs w:val="16"/>
              </w:rPr>
              <w:t xml:space="preserve"> + Стр.206</w:t>
            </w:r>
            <w:r w:rsidRPr="00CA01A9">
              <w:rPr>
                <w:sz w:val="16"/>
                <w:szCs w:val="16"/>
              </w:rPr>
              <w:t xml:space="preserve"> </w:t>
            </w:r>
            <w:r w:rsidR="00206BDA" w:rsidRPr="00CA01A9">
              <w:rPr>
                <w:sz w:val="16"/>
                <w:szCs w:val="16"/>
              </w:rPr>
              <w:t>–</w:t>
            </w:r>
            <w:r w:rsidRPr="00357A7A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306" w:type="pct"/>
            <w:vAlign w:val="center"/>
          </w:tcPr>
          <w:p w14:paraId="1175305D" w14:textId="77777777" w:rsidR="007D4C0C" w:rsidRPr="002C52A8" w:rsidRDefault="007D4C0C" w:rsidP="007D4C0C">
            <w:pPr>
              <w:jc w:val="center"/>
              <w:rPr>
                <w:sz w:val="16"/>
                <w:szCs w:val="16"/>
              </w:rPr>
            </w:pPr>
            <w:r w:rsidRPr="002C52A8">
              <w:rPr>
                <w:sz w:val="16"/>
                <w:szCs w:val="16"/>
              </w:rPr>
              <w:t>Б</w:t>
            </w:r>
          </w:p>
        </w:tc>
      </w:tr>
      <w:tr w:rsidR="007F67F5" w:rsidRPr="003F6C80" w14:paraId="6DDA6808" w14:textId="77777777" w:rsidTr="007F67F5">
        <w:trPr>
          <w:trHeight w:val="74"/>
        </w:trPr>
        <w:tc>
          <w:tcPr>
            <w:tcW w:w="196" w:type="pct"/>
            <w:vAlign w:val="center"/>
          </w:tcPr>
          <w:p w14:paraId="7403A501" w14:textId="77777777" w:rsidR="007D4C0C" w:rsidRPr="00607F86" w:rsidRDefault="007D4C0C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33</w:t>
            </w:r>
          </w:p>
        </w:tc>
        <w:tc>
          <w:tcPr>
            <w:tcW w:w="399" w:type="pct"/>
            <w:vAlign w:val="center"/>
          </w:tcPr>
          <w:p w14:paraId="4ADE1A1D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210</w:t>
            </w:r>
          </w:p>
        </w:tc>
        <w:tc>
          <w:tcPr>
            <w:tcW w:w="334" w:type="pct"/>
            <w:vAlign w:val="center"/>
          </w:tcPr>
          <w:p w14:paraId="459CA307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25270AE0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65D90A37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5269CDD3" w14:textId="77777777" w:rsidR="007D4C0C" w:rsidRPr="004A4522" w:rsidRDefault="007D4C0C" w:rsidP="007D4C0C">
            <w:r w:rsidRPr="004A4522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4009FC6E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213</w:t>
            </w:r>
          </w:p>
        </w:tc>
        <w:tc>
          <w:tcPr>
            <w:tcW w:w="332" w:type="pct"/>
            <w:vAlign w:val="center"/>
          </w:tcPr>
          <w:p w14:paraId="5A25ED90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7C1792D6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2F6920AB" w14:textId="77777777" w:rsidR="007D4C0C" w:rsidRPr="00B213AD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0" w:type="pct"/>
          </w:tcPr>
          <w:p w14:paraId="6F16FC96" w14:textId="77777777" w:rsidR="007D4C0C" w:rsidRPr="00B213AD" w:rsidRDefault="007D4C0C" w:rsidP="00206BDA">
            <w:r w:rsidRPr="00B213AD">
              <w:rPr>
                <w:sz w:val="16"/>
                <w:szCs w:val="16"/>
              </w:rPr>
              <w:t>Стр.210 &lt; Стр.213 - недопустимо</w:t>
            </w:r>
          </w:p>
        </w:tc>
        <w:tc>
          <w:tcPr>
            <w:tcW w:w="306" w:type="pct"/>
            <w:vAlign w:val="center"/>
          </w:tcPr>
          <w:p w14:paraId="5FE4F6BC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3F6C80" w14:paraId="2272D49E" w14:textId="77777777" w:rsidTr="007F67F5">
        <w:trPr>
          <w:trHeight w:val="74"/>
        </w:trPr>
        <w:tc>
          <w:tcPr>
            <w:tcW w:w="196" w:type="pct"/>
            <w:vAlign w:val="center"/>
          </w:tcPr>
          <w:p w14:paraId="6ED5DDA9" w14:textId="77777777" w:rsidR="007D4C0C" w:rsidRPr="00607F86" w:rsidRDefault="007D4C0C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34</w:t>
            </w:r>
          </w:p>
        </w:tc>
        <w:tc>
          <w:tcPr>
            <w:tcW w:w="399" w:type="pct"/>
            <w:vAlign w:val="center"/>
          </w:tcPr>
          <w:p w14:paraId="1DA585D2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220</w:t>
            </w:r>
          </w:p>
        </w:tc>
        <w:tc>
          <w:tcPr>
            <w:tcW w:w="334" w:type="pct"/>
            <w:vAlign w:val="center"/>
          </w:tcPr>
          <w:p w14:paraId="720B92A4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4105971D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E82FEFE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527D0660" w14:textId="77777777" w:rsidR="007D4C0C" w:rsidRPr="004A4522" w:rsidRDefault="007D4C0C" w:rsidP="007D4C0C">
            <w:r w:rsidRPr="004A4522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216A823E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223</w:t>
            </w:r>
          </w:p>
        </w:tc>
        <w:tc>
          <w:tcPr>
            <w:tcW w:w="332" w:type="pct"/>
            <w:vAlign w:val="center"/>
          </w:tcPr>
          <w:p w14:paraId="0E13578C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1712533A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350FA8D8" w14:textId="77777777" w:rsidR="007D4C0C" w:rsidRPr="00B213AD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0" w:type="pct"/>
          </w:tcPr>
          <w:p w14:paraId="34CD38F7" w14:textId="77777777" w:rsidR="007D4C0C" w:rsidRPr="00B213AD" w:rsidRDefault="007D4C0C" w:rsidP="00206BDA">
            <w:r w:rsidRPr="00B213AD">
              <w:rPr>
                <w:sz w:val="16"/>
                <w:szCs w:val="16"/>
              </w:rPr>
              <w:t>Стр.220 &lt; Стр.223 - недопустимо</w:t>
            </w:r>
          </w:p>
        </w:tc>
        <w:tc>
          <w:tcPr>
            <w:tcW w:w="306" w:type="pct"/>
            <w:vAlign w:val="center"/>
          </w:tcPr>
          <w:p w14:paraId="400F350C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3F6C80" w14:paraId="1E7EF686" w14:textId="77777777" w:rsidTr="007F67F5">
        <w:trPr>
          <w:trHeight w:val="74"/>
        </w:trPr>
        <w:tc>
          <w:tcPr>
            <w:tcW w:w="196" w:type="pct"/>
            <w:vAlign w:val="center"/>
          </w:tcPr>
          <w:p w14:paraId="2A538146" w14:textId="77777777" w:rsidR="007D4C0C" w:rsidRPr="00607F86" w:rsidRDefault="007D4C0C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35</w:t>
            </w:r>
          </w:p>
        </w:tc>
        <w:tc>
          <w:tcPr>
            <w:tcW w:w="399" w:type="pct"/>
            <w:vAlign w:val="center"/>
          </w:tcPr>
          <w:p w14:paraId="60932608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230</w:t>
            </w:r>
          </w:p>
        </w:tc>
        <w:tc>
          <w:tcPr>
            <w:tcW w:w="334" w:type="pct"/>
            <w:vAlign w:val="center"/>
          </w:tcPr>
          <w:p w14:paraId="0826E550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5737F0D3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181EA26D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6A49E5EB" w14:textId="77777777" w:rsidR="007D4C0C" w:rsidRPr="004A4522" w:rsidRDefault="007D4C0C" w:rsidP="007D4C0C">
            <w:r w:rsidRPr="004A4522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30065CA9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234</w:t>
            </w:r>
          </w:p>
        </w:tc>
        <w:tc>
          <w:tcPr>
            <w:tcW w:w="332" w:type="pct"/>
            <w:vAlign w:val="center"/>
          </w:tcPr>
          <w:p w14:paraId="7F1D95A2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2D026AAE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0C34E61" w14:textId="77777777" w:rsidR="007D4C0C" w:rsidRPr="00B213AD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0" w:type="pct"/>
          </w:tcPr>
          <w:p w14:paraId="6FA2CFC7" w14:textId="77777777" w:rsidR="007D4C0C" w:rsidRPr="00B213AD" w:rsidRDefault="007D4C0C" w:rsidP="00206BDA">
            <w:r w:rsidRPr="00B213AD">
              <w:rPr>
                <w:sz w:val="16"/>
                <w:szCs w:val="16"/>
              </w:rPr>
              <w:t>Стр.230 &lt; Стр.234 - недопустимо</w:t>
            </w:r>
          </w:p>
        </w:tc>
        <w:tc>
          <w:tcPr>
            <w:tcW w:w="306" w:type="pct"/>
            <w:vAlign w:val="center"/>
          </w:tcPr>
          <w:p w14:paraId="5409FEC0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3F6C80" w14:paraId="37A39375" w14:textId="77777777" w:rsidTr="007F67F5">
        <w:trPr>
          <w:trHeight w:val="74"/>
        </w:trPr>
        <w:tc>
          <w:tcPr>
            <w:tcW w:w="196" w:type="pct"/>
            <w:vAlign w:val="center"/>
          </w:tcPr>
          <w:p w14:paraId="07C4464E" w14:textId="77777777" w:rsidR="007D4C0C" w:rsidRPr="00607F86" w:rsidRDefault="007D4C0C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36</w:t>
            </w:r>
          </w:p>
        </w:tc>
        <w:tc>
          <w:tcPr>
            <w:tcW w:w="399" w:type="pct"/>
            <w:vAlign w:val="center"/>
          </w:tcPr>
          <w:p w14:paraId="0FC9C6BA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240</w:t>
            </w:r>
          </w:p>
        </w:tc>
        <w:tc>
          <w:tcPr>
            <w:tcW w:w="334" w:type="pct"/>
            <w:vAlign w:val="center"/>
          </w:tcPr>
          <w:p w14:paraId="4AD97D60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14ABA15F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175A76A8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0486C6E7" w14:textId="77777777" w:rsidR="007D4C0C" w:rsidRPr="004A4522" w:rsidRDefault="007D4C0C" w:rsidP="007D4C0C">
            <w:r w:rsidRPr="004A4522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4189446A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241</w:t>
            </w:r>
          </w:p>
        </w:tc>
        <w:tc>
          <w:tcPr>
            <w:tcW w:w="332" w:type="pct"/>
            <w:vAlign w:val="center"/>
          </w:tcPr>
          <w:p w14:paraId="4A126EB3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402D9AD9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309A5E29" w14:textId="77777777" w:rsidR="007D4C0C" w:rsidRPr="00B213AD" w:rsidRDefault="007D4C0C" w:rsidP="007D4C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0" w:type="pct"/>
          </w:tcPr>
          <w:p w14:paraId="2D1B10E1" w14:textId="77777777" w:rsidR="007D4C0C" w:rsidRPr="00B213AD" w:rsidRDefault="007D4C0C" w:rsidP="00206BDA">
            <w:r w:rsidRPr="00B213AD">
              <w:rPr>
                <w:sz w:val="16"/>
                <w:szCs w:val="16"/>
              </w:rPr>
              <w:t>Стр.240 &lt; Стр.241 - недопустимо</w:t>
            </w:r>
          </w:p>
        </w:tc>
        <w:tc>
          <w:tcPr>
            <w:tcW w:w="306" w:type="pct"/>
            <w:vAlign w:val="center"/>
          </w:tcPr>
          <w:p w14:paraId="0263543F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297CEA" w14:paraId="76463B13" w14:textId="77777777" w:rsidTr="007F67F5">
        <w:trPr>
          <w:trHeight w:val="74"/>
        </w:trPr>
        <w:tc>
          <w:tcPr>
            <w:tcW w:w="196" w:type="pct"/>
            <w:vAlign w:val="center"/>
          </w:tcPr>
          <w:p w14:paraId="195CCD8B" w14:textId="77777777" w:rsidR="007D4C0C" w:rsidRPr="00607F86" w:rsidRDefault="007D4C0C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37</w:t>
            </w:r>
          </w:p>
        </w:tc>
        <w:tc>
          <w:tcPr>
            <w:tcW w:w="399" w:type="pct"/>
            <w:vAlign w:val="center"/>
          </w:tcPr>
          <w:p w14:paraId="18461667" w14:textId="77777777" w:rsidR="007D4C0C" w:rsidRPr="00A1419A" w:rsidRDefault="007D4C0C" w:rsidP="007D4C0C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250</w:t>
            </w:r>
          </w:p>
        </w:tc>
        <w:tc>
          <w:tcPr>
            <w:tcW w:w="334" w:type="pct"/>
            <w:vAlign w:val="center"/>
          </w:tcPr>
          <w:p w14:paraId="53D63D24" w14:textId="77777777" w:rsidR="007D4C0C" w:rsidRPr="002B31F4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5CF4721B" w14:textId="77777777" w:rsidR="007D4C0C" w:rsidRPr="00FF605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28CA6275" w14:textId="77777777" w:rsidR="007D4C0C" w:rsidRPr="004A4522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772FE483" w14:textId="77777777" w:rsidR="007D4C0C" w:rsidRPr="004A4522" w:rsidRDefault="007D4C0C" w:rsidP="007D4C0C">
            <w:r w:rsidRPr="004A4522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035E76C5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251</w:t>
            </w:r>
          </w:p>
        </w:tc>
        <w:tc>
          <w:tcPr>
            <w:tcW w:w="332" w:type="pct"/>
            <w:vAlign w:val="center"/>
          </w:tcPr>
          <w:p w14:paraId="59FF1CBC" w14:textId="77777777" w:rsidR="007D4C0C" w:rsidRPr="001C5488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2AFE48D7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783D3333" w14:textId="77777777" w:rsidR="007D4C0C" w:rsidRPr="00B213AD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</w:tcPr>
          <w:p w14:paraId="5EE21639" w14:textId="77777777" w:rsidR="007D4C0C" w:rsidRPr="00B213AD" w:rsidRDefault="007D4C0C" w:rsidP="00206BDA">
            <w:r w:rsidRPr="00B213AD">
              <w:rPr>
                <w:sz w:val="16"/>
                <w:szCs w:val="16"/>
              </w:rPr>
              <w:t>Стр.250 &lt; Стр.251 - недопустимо</w:t>
            </w:r>
          </w:p>
        </w:tc>
        <w:tc>
          <w:tcPr>
            <w:tcW w:w="306" w:type="pct"/>
            <w:vAlign w:val="center"/>
          </w:tcPr>
          <w:p w14:paraId="227B7BB9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3F6C80" w14:paraId="47615975" w14:textId="77777777" w:rsidTr="007F67F5">
        <w:trPr>
          <w:trHeight w:val="74"/>
        </w:trPr>
        <w:tc>
          <w:tcPr>
            <w:tcW w:w="196" w:type="pct"/>
            <w:vAlign w:val="center"/>
          </w:tcPr>
          <w:p w14:paraId="7F55440E" w14:textId="77777777" w:rsidR="007D4C0C" w:rsidRPr="00150A4D" w:rsidRDefault="007D4C0C" w:rsidP="007D4C0C">
            <w:pPr>
              <w:jc w:val="center"/>
              <w:rPr>
                <w:sz w:val="16"/>
                <w:szCs w:val="16"/>
              </w:rPr>
            </w:pPr>
            <w:r w:rsidRPr="00150A4D">
              <w:rPr>
                <w:sz w:val="16"/>
                <w:szCs w:val="16"/>
              </w:rPr>
              <w:t>38</w:t>
            </w:r>
          </w:p>
        </w:tc>
        <w:tc>
          <w:tcPr>
            <w:tcW w:w="399" w:type="pct"/>
            <w:vAlign w:val="center"/>
          </w:tcPr>
          <w:p w14:paraId="0520CC8B" w14:textId="77777777" w:rsidR="00D02952" w:rsidRPr="004A4522" w:rsidRDefault="00D02952" w:rsidP="00D02952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*, кроме 200, 203, 206,207, 250, 251, 260, 261,</w:t>
            </w:r>
            <w:r w:rsidR="0011347A" w:rsidRPr="002B31F4">
              <w:rPr>
                <w:sz w:val="16"/>
                <w:szCs w:val="16"/>
              </w:rPr>
              <w:t>340, 350, 210,</w:t>
            </w:r>
            <w:r w:rsidRPr="00FF605B">
              <w:rPr>
                <w:sz w:val="16"/>
                <w:szCs w:val="16"/>
              </w:rPr>
              <w:t xml:space="preserve"> 410, 411,</w:t>
            </w:r>
            <w:r w:rsidR="004C5DF6" w:rsidRPr="004A4522">
              <w:rPr>
                <w:sz w:val="16"/>
                <w:szCs w:val="16"/>
              </w:rPr>
              <w:t>430</w:t>
            </w:r>
            <w:r w:rsidR="0011347A" w:rsidRPr="004A4522">
              <w:rPr>
                <w:sz w:val="16"/>
                <w:szCs w:val="16"/>
              </w:rPr>
              <w:t>,</w:t>
            </w:r>
            <w:r w:rsidRPr="004A4522">
              <w:rPr>
                <w:sz w:val="16"/>
                <w:szCs w:val="16"/>
              </w:rPr>
              <w:t xml:space="preserve"> 431, 470, 471, 550, 560, 570, 700</w:t>
            </w:r>
          </w:p>
        </w:tc>
        <w:tc>
          <w:tcPr>
            <w:tcW w:w="334" w:type="pct"/>
            <w:vAlign w:val="center"/>
          </w:tcPr>
          <w:p w14:paraId="5653A2EC" w14:textId="77777777" w:rsidR="007D4C0C" w:rsidRPr="002E493A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4, 7</w:t>
            </w:r>
          </w:p>
        </w:tc>
        <w:tc>
          <w:tcPr>
            <w:tcW w:w="330" w:type="pct"/>
            <w:vAlign w:val="center"/>
          </w:tcPr>
          <w:p w14:paraId="619E1AF0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97C55E9" w14:textId="77777777" w:rsidR="007D4C0C" w:rsidRPr="001C5488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01F894A1" w14:textId="77777777" w:rsidR="007D4C0C" w:rsidRPr="00B213AD" w:rsidRDefault="007D4C0C" w:rsidP="007D4C0C">
            <w:pPr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=0</w:t>
            </w:r>
          </w:p>
        </w:tc>
        <w:tc>
          <w:tcPr>
            <w:tcW w:w="731" w:type="pct"/>
            <w:vAlign w:val="center"/>
          </w:tcPr>
          <w:p w14:paraId="386A94D1" w14:textId="77777777" w:rsidR="007D4C0C" w:rsidRPr="00B213AD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6BDBF5D6" w14:textId="77777777" w:rsidR="007D4C0C" w:rsidRPr="00B213AD" w:rsidRDefault="007D4C0C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7072F066" w14:textId="77777777" w:rsidR="007D4C0C" w:rsidRPr="00B8162B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047D7B5C" w14:textId="77777777" w:rsidR="007D4C0C" w:rsidRPr="00357A7A" w:rsidRDefault="007D4C0C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</w:tcPr>
          <w:p w14:paraId="5CF2271A" w14:textId="77777777" w:rsidR="007D4C0C" w:rsidRPr="002C52A8" w:rsidRDefault="007D4C0C" w:rsidP="007D4C0C">
            <w:pPr>
              <w:rPr>
                <w:sz w:val="16"/>
                <w:szCs w:val="16"/>
              </w:rPr>
            </w:pPr>
            <w:r w:rsidRPr="002C52A8">
              <w:rPr>
                <w:sz w:val="16"/>
                <w:szCs w:val="16"/>
              </w:rPr>
              <w:t>Показатели по операциям со средствами во временном распоряжении недопустимы</w:t>
            </w:r>
          </w:p>
        </w:tc>
        <w:tc>
          <w:tcPr>
            <w:tcW w:w="306" w:type="pct"/>
            <w:vAlign w:val="center"/>
          </w:tcPr>
          <w:p w14:paraId="50D2F081" w14:textId="77777777" w:rsidR="007D4C0C" w:rsidRPr="002C52A8" w:rsidRDefault="007D4C0C" w:rsidP="007D4C0C">
            <w:pPr>
              <w:jc w:val="center"/>
              <w:rPr>
                <w:sz w:val="16"/>
                <w:szCs w:val="16"/>
              </w:rPr>
            </w:pPr>
            <w:r w:rsidRPr="002C52A8">
              <w:rPr>
                <w:sz w:val="16"/>
                <w:szCs w:val="16"/>
              </w:rPr>
              <w:t>Б</w:t>
            </w:r>
          </w:p>
        </w:tc>
      </w:tr>
      <w:tr w:rsidR="007F67F5" w:rsidRPr="00297CEA" w14:paraId="1EF1F376" w14:textId="77777777" w:rsidTr="007F67F5">
        <w:trPr>
          <w:trHeight w:val="74"/>
        </w:trPr>
        <w:tc>
          <w:tcPr>
            <w:tcW w:w="196" w:type="pct"/>
            <w:vAlign w:val="center"/>
          </w:tcPr>
          <w:p w14:paraId="7CB1BA1D" w14:textId="77777777" w:rsidR="00206BDA" w:rsidRPr="00607F86" w:rsidRDefault="00206BDA" w:rsidP="007D4C0C">
            <w:pPr>
              <w:jc w:val="center"/>
              <w:rPr>
                <w:sz w:val="16"/>
                <w:szCs w:val="16"/>
              </w:rPr>
            </w:pPr>
            <w:r w:rsidRPr="00607F86">
              <w:rPr>
                <w:sz w:val="16"/>
                <w:szCs w:val="16"/>
              </w:rPr>
              <w:t>39</w:t>
            </w:r>
          </w:p>
        </w:tc>
        <w:tc>
          <w:tcPr>
            <w:tcW w:w="399" w:type="pct"/>
            <w:vAlign w:val="center"/>
          </w:tcPr>
          <w:p w14:paraId="493DD7DB" w14:textId="77777777" w:rsidR="00206BDA" w:rsidRPr="00A1419A" w:rsidRDefault="00A96861" w:rsidP="00D02952">
            <w:pPr>
              <w:jc w:val="center"/>
              <w:rPr>
                <w:sz w:val="16"/>
                <w:szCs w:val="16"/>
              </w:rPr>
            </w:pPr>
            <w:r w:rsidRPr="00A1419A">
              <w:rPr>
                <w:sz w:val="16"/>
                <w:szCs w:val="16"/>
              </w:rPr>
              <w:t>260</w:t>
            </w:r>
          </w:p>
        </w:tc>
        <w:tc>
          <w:tcPr>
            <w:tcW w:w="334" w:type="pct"/>
            <w:vAlign w:val="center"/>
          </w:tcPr>
          <w:p w14:paraId="648EC6FF" w14:textId="77777777" w:rsidR="00206BDA" w:rsidRPr="002B31F4" w:rsidRDefault="00A96861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547507B1" w14:textId="77777777" w:rsidR="00206BDA" w:rsidRPr="00FF605B" w:rsidRDefault="00206BDA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28B4F016" w14:textId="77777777" w:rsidR="00206BDA" w:rsidRPr="004A4522" w:rsidRDefault="00206BDA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406B4D37" w14:textId="77777777" w:rsidR="00206BDA" w:rsidRPr="004A4522" w:rsidRDefault="00A96861" w:rsidP="007D4C0C">
            <w:pPr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6F7E0CEC" w14:textId="77777777" w:rsidR="00206BDA" w:rsidRPr="00B5277A" w:rsidRDefault="00A96861" w:rsidP="007D4C0C">
            <w:pPr>
              <w:snapToGrid w:val="0"/>
              <w:jc w:val="center"/>
              <w:rPr>
                <w:sz w:val="16"/>
                <w:szCs w:val="16"/>
              </w:rPr>
            </w:pPr>
            <w:r w:rsidRPr="002E493A">
              <w:rPr>
                <w:sz w:val="16"/>
                <w:szCs w:val="16"/>
              </w:rPr>
              <w:t>261</w:t>
            </w:r>
          </w:p>
        </w:tc>
        <w:tc>
          <w:tcPr>
            <w:tcW w:w="332" w:type="pct"/>
            <w:vAlign w:val="center"/>
          </w:tcPr>
          <w:p w14:paraId="51C2A0AF" w14:textId="77777777" w:rsidR="00206BDA" w:rsidRPr="001C5488" w:rsidRDefault="00206BDA" w:rsidP="007D4C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329B4998" w14:textId="77777777" w:rsidR="00206BDA" w:rsidRPr="001C5488" w:rsidRDefault="00206BDA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0A6314E7" w14:textId="77777777" w:rsidR="00206BDA" w:rsidRPr="00B213AD" w:rsidRDefault="00206BDA" w:rsidP="007D4C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</w:tcPr>
          <w:p w14:paraId="16259CBD" w14:textId="77777777" w:rsidR="00206BDA" w:rsidRPr="00B213AD" w:rsidRDefault="00A96861" w:rsidP="00A96861">
            <w:pPr>
              <w:rPr>
                <w:sz w:val="16"/>
                <w:szCs w:val="16"/>
              </w:rPr>
            </w:pPr>
            <w:r w:rsidRPr="00B213AD">
              <w:rPr>
                <w:sz w:val="16"/>
                <w:szCs w:val="16"/>
              </w:rPr>
              <w:t>Стр.260 &lt; Стр.261 - недопустимо</w:t>
            </w:r>
          </w:p>
        </w:tc>
        <w:tc>
          <w:tcPr>
            <w:tcW w:w="306" w:type="pct"/>
            <w:vAlign w:val="center"/>
          </w:tcPr>
          <w:p w14:paraId="3BFAC8B1" w14:textId="77777777" w:rsidR="00206BDA" w:rsidRPr="00B8162B" w:rsidRDefault="00A96861" w:rsidP="007D4C0C">
            <w:pPr>
              <w:jc w:val="center"/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Б</w:t>
            </w:r>
          </w:p>
        </w:tc>
      </w:tr>
      <w:tr w:rsidR="007F67F5" w:rsidRPr="003F6C80" w14:paraId="38D20F1A" w14:textId="77777777" w:rsidTr="007F67F5">
        <w:trPr>
          <w:trHeight w:val="74"/>
        </w:trPr>
        <w:tc>
          <w:tcPr>
            <w:tcW w:w="196" w:type="pct"/>
            <w:vAlign w:val="center"/>
          </w:tcPr>
          <w:p w14:paraId="4315C272" w14:textId="77777777" w:rsidR="006B325D" w:rsidRPr="00297CEA" w:rsidRDefault="006B325D" w:rsidP="006B325D">
            <w:pPr>
              <w:jc w:val="center"/>
              <w:rPr>
                <w:sz w:val="16"/>
                <w:szCs w:val="16"/>
              </w:rPr>
            </w:pPr>
            <w:r w:rsidRPr="00297CEA">
              <w:rPr>
                <w:sz w:val="16"/>
                <w:szCs w:val="16"/>
              </w:rPr>
              <w:t>40</w:t>
            </w:r>
          </w:p>
        </w:tc>
        <w:tc>
          <w:tcPr>
            <w:tcW w:w="399" w:type="pct"/>
            <w:vAlign w:val="center"/>
          </w:tcPr>
          <w:p w14:paraId="34D15B51" w14:textId="77777777" w:rsidR="006B325D" w:rsidRPr="00297CEA" w:rsidRDefault="006B325D" w:rsidP="006B325D">
            <w:pPr>
              <w:jc w:val="center"/>
              <w:rPr>
                <w:sz w:val="16"/>
                <w:szCs w:val="16"/>
              </w:rPr>
            </w:pPr>
            <w:r w:rsidRPr="00297CEA">
              <w:rPr>
                <w:sz w:val="16"/>
                <w:szCs w:val="16"/>
              </w:rPr>
              <w:t>280</w:t>
            </w:r>
          </w:p>
        </w:tc>
        <w:tc>
          <w:tcPr>
            <w:tcW w:w="334" w:type="pct"/>
            <w:vAlign w:val="center"/>
          </w:tcPr>
          <w:p w14:paraId="5EA90C57" w14:textId="77777777" w:rsidR="006B325D" w:rsidRPr="00297CEA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  <w:r w:rsidRPr="00297CEA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164B3E40" w14:textId="77777777" w:rsidR="006B325D" w:rsidRPr="00297CEA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5F9FCC27" w14:textId="77777777" w:rsidR="006B325D" w:rsidRPr="00297CEA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1067E922" w14:textId="77777777" w:rsidR="006B325D" w:rsidRPr="00297CEA" w:rsidRDefault="006B325D" w:rsidP="006B325D">
            <w:pPr>
              <w:rPr>
                <w:sz w:val="16"/>
                <w:szCs w:val="16"/>
              </w:rPr>
            </w:pPr>
            <w:r w:rsidRPr="00297CEA">
              <w:rPr>
                <w:sz w:val="16"/>
                <w:szCs w:val="16"/>
              </w:rPr>
              <w:t>&gt;=</w:t>
            </w:r>
          </w:p>
        </w:tc>
        <w:tc>
          <w:tcPr>
            <w:tcW w:w="731" w:type="pct"/>
            <w:vAlign w:val="center"/>
          </w:tcPr>
          <w:p w14:paraId="7D678594" w14:textId="77777777" w:rsidR="006B325D" w:rsidRPr="00297CEA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  <w:r w:rsidRPr="00297CEA">
              <w:rPr>
                <w:sz w:val="16"/>
                <w:szCs w:val="16"/>
              </w:rPr>
              <w:t>282</w:t>
            </w:r>
          </w:p>
        </w:tc>
        <w:tc>
          <w:tcPr>
            <w:tcW w:w="332" w:type="pct"/>
            <w:vAlign w:val="center"/>
          </w:tcPr>
          <w:p w14:paraId="077C82DE" w14:textId="77777777" w:rsidR="006B325D" w:rsidRPr="00297CEA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4EB53B1D" w14:textId="77777777" w:rsidR="006B325D" w:rsidRPr="00297CEA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19A9B7C8" w14:textId="77777777" w:rsidR="006B325D" w:rsidRPr="00297CEA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</w:tcPr>
          <w:p w14:paraId="1EFC2AE1" w14:textId="77777777" w:rsidR="006B325D" w:rsidRPr="00297CEA" w:rsidRDefault="006B325D" w:rsidP="006B325D">
            <w:pPr>
              <w:rPr>
                <w:sz w:val="16"/>
                <w:szCs w:val="16"/>
              </w:rPr>
            </w:pPr>
            <w:r w:rsidRPr="00297CEA">
              <w:rPr>
                <w:sz w:val="16"/>
                <w:szCs w:val="16"/>
              </w:rPr>
              <w:t>Стр.280 &lt; Стр.281 - недопустимо</w:t>
            </w:r>
          </w:p>
        </w:tc>
        <w:tc>
          <w:tcPr>
            <w:tcW w:w="306" w:type="pct"/>
            <w:vAlign w:val="center"/>
          </w:tcPr>
          <w:p w14:paraId="4B05CE8F" w14:textId="77777777" w:rsidR="006B325D" w:rsidRPr="00297CEA" w:rsidRDefault="006B325D" w:rsidP="006B325D">
            <w:pPr>
              <w:jc w:val="center"/>
              <w:rPr>
                <w:sz w:val="16"/>
                <w:szCs w:val="16"/>
              </w:rPr>
            </w:pPr>
            <w:r w:rsidRPr="00297CEA">
              <w:rPr>
                <w:sz w:val="16"/>
                <w:szCs w:val="16"/>
              </w:rPr>
              <w:t>Б</w:t>
            </w:r>
          </w:p>
        </w:tc>
      </w:tr>
      <w:tr w:rsidR="007F67F5" w:rsidRPr="00FF605B" w14:paraId="28B70EC0" w14:textId="77777777" w:rsidTr="007F67F5">
        <w:trPr>
          <w:trHeight w:val="388"/>
        </w:trPr>
        <w:tc>
          <w:tcPr>
            <w:tcW w:w="196" w:type="pct"/>
            <w:vAlign w:val="center"/>
          </w:tcPr>
          <w:p w14:paraId="6D9A3966" w14:textId="77777777" w:rsidR="006B325D" w:rsidRPr="00FF605B" w:rsidRDefault="006B325D" w:rsidP="006B325D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41</w:t>
            </w:r>
          </w:p>
        </w:tc>
        <w:tc>
          <w:tcPr>
            <w:tcW w:w="399" w:type="pct"/>
            <w:vAlign w:val="center"/>
          </w:tcPr>
          <w:p w14:paraId="5098FFE8" w14:textId="77777777" w:rsidR="006B325D" w:rsidRPr="00FF605B" w:rsidRDefault="006B325D" w:rsidP="006B325D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400, 401</w:t>
            </w:r>
          </w:p>
        </w:tc>
        <w:tc>
          <w:tcPr>
            <w:tcW w:w="334" w:type="pct"/>
            <w:vAlign w:val="center"/>
          </w:tcPr>
          <w:p w14:paraId="189E38E2" w14:textId="77777777" w:rsidR="006B325D" w:rsidRPr="004A4522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08F8E22A" w14:textId="77777777" w:rsidR="006B325D" w:rsidRPr="004A4522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4F09113D" w14:textId="77777777" w:rsidR="006B325D" w:rsidRPr="002E493A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</w:tcPr>
          <w:p w14:paraId="29E742E7" w14:textId="77777777" w:rsidR="006B325D" w:rsidRPr="001C5488" w:rsidRDefault="006B325D" w:rsidP="006B325D">
            <w:pPr>
              <w:rPr>
                <w:sz w:val="16"/>
                <w:szCs w:val="16"/>
              </w:rPr>
            </w:pPr>
            <w:r w:rsidRPr="001C5488">
              <w:rPr>
                <w:sz w:val="16"/>
                <w:szCs w:val="16"/>
              </w:rPr>
              <w:t>=0</w:t>
            </w:r>
          </w:p>
        </w:tc>
        <w:tc>
          <w:tcPr>
            <w:tcW w:w="731" w:type="pct"/>
            <w:vAlign w:val="center"/>
          </w:tcPr>
          <w:p w14:paraId="27FE676B" w14:textId="77777777" w:rsidR="006B325D" w:rsidRPr="001C5488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65D242FE" w14:textId="77777777" w:rsidR="006B325D" w:rsidRPr="00B213AD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4E610348" w14:textId="77777777" w:rsidR="006B325D" w:rsidRPr="00B213AD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7AC7C867" w14:textId="77777777" w:rsidR="006B325D" w:rsidRPr="00B213AD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</w:tcPr>
          <w:p w14:paraId="5D602328" w14:textId="77777777" w:rsidR="006B325D" w:rsidRPr="00B8162B" w:rsidRDefault="006B325D" w:rsidP="006B325D">
            <w:pPr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Показатели по счету 030100000 недопустимы</w:t>
            </w:r>
          </w:p>
        </w:tc>
        <w:tc>
          <w:tcPr>
            <w:tcW w:w="306" w:type="pct"/>
            <w:vAlign w:val="center"/>
          </w:tcPr>
          <w:p w14:paraId="4C31AC98" w14:textId="77777777" w:rsidR="006B325D" w:rsidRPr="00FF605B" w:rsidRDefault="006B325D" w:rsidP="006B325D">
            <w:pPr>
              <w:jc w:val="center"/>
              <w:rPr>
                <w:sz w:val="16"/>
                <w:szCs w:val="16"/>
                <w:highlight w:val="yellow"/>
              </w:rPr>
            </w:pPr>
            <w:r w:rsidRPr="00FF605B">
              <w:rPr>
                <w:sz w:val="16"/>
                <w:szCs w:val="16"/>
              </w:rPr>
              <w:t>Б</w:t>
            </w:r>
          </w:p>
        </w:tc>
      </w:tr>
      <w:tr w:rsidR="007F67F5" w:rsidRPr="003F6C80" w14:paraId="56068C4B" w14:textId="77777777" w:rsidTr="007F67F5">
        <w:trPr>
          <w:trHeight w:val="74"/>
        </w:trPr>
        <w:tc>
          <w:tcPr>
            <w:tcW w:w="196" w:type="pct"/>
            <w:vAlign w:val="center"/>
          </w:tcPr>
          <w:p w14:paraId="11BD92D3" w14:textId="77777777" w:rsidR="006B325D" w:rsidRPr="002B31F4" w:rsidRDefault="006B325D" w:rsidP="006B325D">
            <w:pPr>
              <w:jc w:val="center"/>
              <w:rPr>
                <w:sz w:val="16"/>
                <w:szCs w:val="16"/>
              </w:rPr>
            </w:pPr>
            <w:r w:rsidRPr="002B31F4">
              <w:rPr>
                <w:sz w:val="16"/>
                <w:szCs w:val="16"/>
              </w:rPr>
              <w:t>42</w:t>
            </w:r>
          </w:p>
        </w:tc>
        <w:tc>
          <w:tcPr>
            <w:tcW w:w="399" w:type="pct"/>
            <w:vAlign w:val="center"/>
          </w:tcPr>
          <w:p w14:paraId="30B66F89" w14:textId="77777777" w:rsidR="006B325D" w:rsidRPr="00FF605B" w:rsidRDefault="006B325D" w:rsidP="006B325D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410</w:t>
            </w:r>
          </w:p>
        </w:tc>
        <w:tc>
          <w:tcPr>
            <w:tcW w:w="334" w:type="pct"/>
            <w:vAlign w:val="center"/>
          </w:tcPr>
          <w:p w14:paraId="61E1AE2A" w14:textId="77777777" w:rsidR="006B325D" w:rsidRPr="004A4522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29E36178" w14:textId="77777777" w:rsidR="006B325D" w:rsidRPr="004A4522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131EF4C4" w14:textId="77777777" w:rsidR="006B325D" w:rsidRPr="002E493A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25A0B136" w14:textId="77777777" w:rsidR="006B325D" w:rsidRPr="001C5488" w:rsidRDefault="006B325D" w:rsidP="006B325D">
            <w:pPr>
              <w:rPr>
                <w:sz w:val="16"/>
                <w:szCs w:val="16"/>
              </w:rPr>
            </w:pPr>
            <w:r w:rsidRPr="001C5488">
              <w:rPr>
                <w:sz w:val="16"/>
                <w:szCs w:val="16"/>
                <w:lang w:val="en-US"/>
              </w:rPr>
              <w:t>&gt;=</w:t>
            </w:r>
          </w:p>
        </w:tc>
        <w:tc>
          <w:tcPr>
            <w:tcW w:w="731" w:type="pct"/>
            <w:vAlign w:val="center"/>
          </w:tcPr>
          <w:p w14:paraId="20BB2C53" w14:textId="77777777" w:rsidR="006B325D" w:rsidRPr="001C5488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  <w:r w:rsidRPr="001C5488">
              <w:rPr>
                <w:sz w:val="16"/>
                <w:szCs w:val="16"/>
              </w:rPr>
              <w:t>411</w:t>
            </w:r>
          </w:p>
        </w:tc>
        <w:tc>
          <w:tcPr>
            <w:tcW w:w="332" w:type="pct"/>
            <w:vAlign w:val="center"/>
          </w:tcPr>
          <w:p w14:paraId="47A03F79" w14:textId="77777777" w:rsidR="006B325D" w:rsidRPr="00B213AD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69AFDE32" w14:textId="77777777" w:rsidR="006B325D" w:rsidRPr="00B213AD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1AEC0AD2" w14:textId="77777777" w:rsidR="006B325D" w:rsidRPr="00B213AD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6C67C7EB" w14:textId="77777777" w:rsidR="006B325D" w:rsidRPr="00B8162B" w:rsidRDefault="006B325D" w:rsidP="006B325D">
            <w:pPr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Стр.410 &lt; Стр.411 - недопустимо</w:t>
            </w:r>
          </w:p>
        </w:tc>
        <w:tc>
          <w:tcPr>
            <w:tcW w:w="306" w:type="pct"/>
            <w:vAlign w:val="center"/>
          </w:tcPr>
          <w:p w14:paraId="646D73F6" w14:textId="77777777" w:rsidR="006B325D" w:rsidRPr="00357A7A" w:rsidRDefault="006B325D" w:rsidP="006B325D">
            <w:pPr>
              <w:jc w:val="center"/>
              <w:rPr>
                <w:sz w:val="16"/>
                <w:szCs w:val="16"/>
              </w:rPr>
            </w:pPr>
            <w:r w:rsidRPr="00357A7A">
              <w:rPr>
                <w:sz w:val="16"/>
                <w:szCs w:val="16"/>
              </w:rPr>
              <w:t>Б</w:t>
            </w:r>
          </w:p>
        </w:tc>
      </w:tr>
      <w:tr w:rsidR="007F67F5" w:rsidRPr="00293FB2" w14:paraId="296B3819" w14:textId="77777777" w:rsidTr="007F67F5">
        <w:trPr>
          <w:trHeight w:val="74"/>
        </w:trPr>
        <w:tc>
          <w:tcPr>
            <w:tcW w:w="196" w:type="pct"/>
            <w:vAlign w:val="center"/>
          </w:tcPr>
          <w:p w14:paraId="5440F09D" w14:textId="77777777" w:rsidR="006B325D" w:rsidRPr="00FF605B" w:rsidRDefault="006B325D" w:rsidP="006B325D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44</w:t>
            </w:r>
          </w:p>
        </w:tc>
        <w:tc>
          <w:tcPr>
            <w:tcW w:w="399" w:type="pct"/>
            <w:vAlign w:val="center"/>
          </w:tcPr>
          <w:p w14:paraId="5A5B88EE" w14:textId="77777777" w:rsidR="006B325D" w:rsidRPr="00FF605B" w:rsidRDefault="006B325D" w:rsidP="006B325D">
            <w:pPr>
              <w:jc w:val="center"/>
              <w:rPr>
                <w:sz w:val="16"/>
                <w:szCs w:val="16"/>
              </w:rPr>
            </w:pPr>
            <w:r w:rsidRPr="00FF605B">
              <w:rPr>
                <w:sz w:val="16"/>
                <w:szCs w:val="16"/>
              </w:rPr>
              <w:t>470</w:t>
            </w:r>
          </w:p>
        </w:tc>
        <w:tc>
          <w:tcPr>
            <w:tcW w:w="334" w:type="pct"/>
            <w:vAlign w:val="center"/>
          </w:tcPr>
          <w:p w14:paraId="04A100C2" w14:textId="77777777" w:rsidR="006B325D" w:rsidRPr="004A4522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  <w:r w:rsidRPr="004A4522"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2FA6D457" w14:textId="77777777" w:rsidR="006B325D" w:rsidRPr="004A4522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2E2CDA7C" w14:textId="77777777" w:rsidR="006B325D" w:rsidRPr="002E493A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09C68877" w14:textId="77777777" w:rsidR="006B325D" w:rsidRPr="001C5488" w:rsidRDefault="006B325D" w:rsidP="006B325D">
            <w:pPr>
              <w:rPr>
                <w:sz w:val="16"/>
                <w:szCs w:val="16"/>
              </w:rPr>
            </w:pPr>
            <w:r w:rsidRPr="001C5488">
              <w:rPr>
                <w:sz w:val="16"/>
                <w:szCs w:val="16"/>
                <w:lang w:val="en-US"/>
              </w:rPr>
              <w:t>&gt;=</w:t>
            </w:r>
          </w:p>
        </w:tc>
        <w:tc>
          <w:tcPr>
            <w:tcW w:w="731" w:type="pct"/>
            <w:vAlign w:val="center"/>
          </w:tcPr>
          <w:p w14:paraId="206DE04D" w14:textId="77777777" w:rsidR="006B325D" w:rsidRPr="001C5488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  <w:r w:rsidRPr="001C5488">
              <w:rPr>
                <w:sz w:val="16"/>
                <w:szCs w:val="16"/>
              </w:rPr>
              <w:t>471</w:t>
            </w:r>
          </w:p>
        </w:tc>
        <w:tc>
          <w:tcPr>
            <w:tcW w:w="332" w:type="pct"/>
            <w:vAlign w:val="center"/>
          </w:tcPr>
          <w:p w14:paraId="32429DC0" w14:textId="77777777" w:rsidR="006B325D" w:rsidRPr="00B213AD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40AA95EF" w14:textId="77777777" w:rsidR="006B325D" w:rsidRPr="00B213AD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6B46BABA" w14:textId="77777777" w:rsidR="006B325D" w:rsidRPr="00B213AD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137667A9" w14:textId="77777777" w:rsidR="006B325D" w:rsidRPr="00B8162B" w:rsidRDefault="006B325D" w:rsidP="006B325D">
            <w:pPr>
              <w:rPr>
                <w:sz w:val="16"/>
                <w:szCs w:val="16"/>
              </w:rPr>
            </w:pPr>
            <w:r w:rsidRPr="00B8162B">
              <w:rPr>
                <w:sz w:val="16"/>
                <w:szCs w:val="16"/>
              </w:rPr>
              <w:t>Стр.410 &lt; Стр.471 - недопустимо</w:t>
            </w:r>
          </w:p>
        </w:tc>
        <w:tc>
          <w:tcPr>
            <w:tcW w:w="306" w:type="pct"/>
            <w:vAlign w:val="center"/>
          </w:tcPr>
          <w:p w14:paraId="40737C10" w14:textId="77777777" w:rsidR="006B325D" w:rsidRPr="00357A7A" w:rsidRDefault="006B325D" w:rsidP="006B325D">
            <w:pPr>
              <w:jc w:val="center"/>
              <w:rPr>
                <w:sz w:val="16"/>
                <w:szCs w:val="16"/>
              </w:rPr>
            </w:pPr>
            <w:r w:rsidRPr="00357A7A">
              <w:rPr>
                <w:sz w:val="16"/>
                <w:szCs w:val="16"/>
              </w:rPr>
              <w:t>Б</w:t>
            </w:r>
          </w:p>
        </w:tc>
      </w:tr>
      <w:tr w:rsidR="007F67F5" w:rsidRPr="00293FB2" w14:paraId="7A363924" w14:textId="77777777" w:rsidTr="007F67F5">
        <w:trPr>
          <w:trHeight w:val="74"/>
        </w:trPr>
        <w:tc>
          <w:tcPr>
            <w:tcW w:w="196" w:type="pct"/>
            <w:vAlign w:val="center"/>
          </w:tcPr>
          <w:p w14:paraId="1153D919" w14:textId="77777777" w:rsidR="006B325D" w:rsidRPr="00FF605B" w:rsidRDefault="006329AA" w:rsidP="006B32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399" w:type="pct"/>
            <w:vAlign w:val="center"/>
          </w:tcPr>
          <w:p w14:paraId="58BC4888" w14:textId="77777777" w:rsidR="006B325D" w:rsidRPr="00FF605B" w:rsidRDefault="006B325D" w:rsidP="006B32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</w:t>
            </w:r>
          </w:p>
        </w:tc>
        <w:tc>
          <w:tcPr>
            <w:tcW w:w="334" w:type="pct"/>
            <w:vAlign w:val="center"/>
          </w:tcPr>
          <w:p w14:paraId="4A3768F1" w14:textId="77777777" w:rsidR="006B325D" w:rsidRPr="004A4522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330" w:type="pct"/>
            <w:vAlign w:val="center"/>
          </w:tcPr>
          <w:p w14:paraId="4AC1AFBB" w14:textId="77777777" w:rsidR="006B325D" w:rsidRPr="004A4522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14:paraId="037F6C08" w14:textId="77777777" w:rsidR="006B325D" w:rsidRPr="002E493A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4A60333E" w14:textId="77777777" w:rsidR="006B325D" w:rsidRPr="006B325D" w:rsidRDefault="006B325D" w:rsidP="006B325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731" w:type="pct"/>
            <w:vAlign w:val="center"/>
          </w:tcPr>
          <w:p w14:paraId="679A9E2C" w14:textId="77777777" w:rsidR="006B325D" w:rsidRPr="001C5488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31B2F738" w14:textId="77777777" w:rsidR="006B325D" w:rsidRPr="00B213AD" w:rsidRDefault="006B325D" w:rsidP="006B325D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Align w:val="center"/>
          </w:tcPr>
          <w:p w14:paraId="39C2F523" w14:textId="77777777" w:rsidR="006B325D" w:rsidRPr="00B213AD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074318BC" w14:textId="77777777" w:rsidR="006B325D" w:rsidRPr="00B213AD" w:rsidRDefault="006B325D" w:rsidP="006B3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pct"/>
            <w:vAlign w:val="center"/>
          </w:tcPr>
          <w:p w14:paraId="34188FAE" w14:textId="77777777" w:rsidR="006B325D" w:rsidRPr="00B8162B" w:rsidRDefault="006B325D" w:rsidP="006B325D">
            <w:pPr>
              <w:rPr>
                <w:sz w:val="16"/>
                <w:szCs w:val="16"/>
              </w:rPr>
            </w:pPr>
            <w:r w:rsidRPr="006B325D">
              <w:rPr>
                <w:sz w:val="16"/>
                <w:szCs w:val="16"/>
              </w:rPr>
              <w:t>Показатель по счету 030406000 требует пояснения</w:t>
            </w:r>
          </w:p>
        </w:tc>
        <w:tc>
          <w:tcPr>
            <w:tcW w:w="306" w:type="pct"/>
            <w:vAlign w:val="center"/>
          </w:tcPr>
          <w:p w14:paraId="2D4CE692" w14:textId="77777777" w:rsidR="006B325D" w:rsidRPr="00357A7A" w:rsidRDefault="00884234" w:rsidP="006B32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</w:tbl>
    <w:p w14:paraId="0D3B0C92" w14:textId="77777777" w:rsidR="0073617A" w:rsidRDefault="0073617A" w:rsidP="004A4522">
      <w:pPr>
        <w:autoSpaceDE w:val="0"/>
        <w:autoSpaceDN w:val="0"/>
        <w:adjustRightInd w:val="0"/>
        <w:jc w:val="both"/>
      </w:pPr>
    </w:p>
    <w:p w14:paraId="2D5E057F" w14:textId="77777777" w:rsidR="004A4522" w:rsidRPr="004A4522" w:rsidRDefault="004A4522" w:rsidP="004A4522">
      <w:pPr>
        <w:autoSpaceDE w:val="0"/>
        <w:autoSpaceDN w:val="0"/>
        <w:adjustRightInd w:val="0"/>
        <w:jc w:val="both"/>
        <w:rPr>
          <w:sz w:val="18"/>
          <w:szCs w:val="18"/>
          <w:lang w:eastAsia="ar-SA"/>
        </w:rPr>
      </w:pPr>
      <w:bookmarkStart w:id="22" w:name="_Toc211247162"/>
      <w:r w:rsidRPr="004A4522">
        <w:rPr>
          <w:rFonts w:eastAsia="Calibri"/>
          <w:sz w:val="18"/>
          <w:szCs w:val="18"/>
          <w:lang w:eastAsia="en-US"/>
        </w:rPr>
        <w:t xml:space="preserve">Справка о наличии имущества и обязательств на забалансовых счетах. </w:t>
      </w:r>
      <w:r w:rsidRPr="004A4522">
        <w:rPr>
          <w:sz w:val="18"/>
          <w:szCs w:val="18"/>
          <w:lang w:eastAsia="ar-SA"/>
        </w:rPr>
        <w:t>Контрольные соотношения для внутридокументного контроля.</w:t>
      </w:r>
    </w:p>
    <w:p w14:paraId="0B05A56B" w14:textId="77777777" w:rsidR="004A4522" w:rsidRPr="004A4522" w:rsidRDefault="004A4522" w:rsidP="004A4522">
      <w:pPr>
        <w:suppressAutoHyphens/>
        <w:rPr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853"/>
        <w:gridCol w:w="708"/>
        <w:gridCol w:w="568"/>
        <w:gridCol w:w="991"/>
        <w:gridCol w:w="993"/>
        <w:gridCol w:w="991"/>
        <w:gridCol w:w="706"/>
        <w:gridCol w:w="566"/>
        <w:gridCol w:w="853"/>
        <w:gridCol w:w="2069"/>
        <w:gridCol w:w="761"/>
      </w:tblGrid>
      <w:tr w:rsidR="007F67F5" w:rsidRPr="004A4522" w14:paraId="3447D102" w14:textId="77777777" w:rsidTr="007F67F5">
        <w:trPr>
          <w:trHeight w:val="339"/>
          <w:tblHeader/>
        </w:trPr>
        <w:tc>
          <w:tcPr>
            <w:tcW w:w="200" w:type="pct"/>
            <w:vAlign w:val="center"/>
          </w:tcPr>
          <w:p w14:paraId="72A7A9E6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lastRenderedPageBreak/>
              <w:t>№ п/п</w:t>
            </w:r>
          </w:p>
        </w:tc>
        <w:tc>
          <w:tcPr>
            <w:tcW w:w="407" w:type="pct"/>
            <w:vAlign w:val="center"/>
          </w:tcPr>
          <w:p w14:paraId="252DC6F4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>Строка</w:t>
            </w:r>
          </w:p>
        </w:tc>
        <w:tc>
          <w:tcPr>
            <w:tcW w:w="338" w:type="pct"/>
            <w:vAlign w:val="center"/>
          </w:tcPr>
          <w:p w14:paraId="683655C8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>Графа</w:t>
            </w:r>
          </w:p>
        </w:tc>
        <w:tc>
          <w:tcPr>
            <w:tcW w:w="271" w:type="pct"/>
            <w:vAlign w:val="center"/>
          </w:tcPr>
          <w:p w14:paraId="0785BD04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>Раздел</w:t>
            </w:r>
          </w:p>
        </w:tc>
        <w:tc>
          <w:tcPr>
            <w:tcW w:w="473" w:type="pct"/>
            <w:vAlign w:val="center"/>
          </w:tcPr>
          <w:p w14:paraId="30B0F063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>Показатель</w:t>
            </w:r>
          </w:p>
        </w:tc>
        <w:tc>
          <w:tcPr>
            <w:tcW w:w="474" w:type="pct"/>
            <w:vAlign w:val="center"/>
          </w:tcPr>
          <w:p w14:paraId="0F02C6B5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>Соотношение</w:t>
            </w:r>
          </w:p>
        </w:tc>
        <w:tc>
          <w:tcPr>
            <w:tcW w:w="473" w:type="pct"/>
            <w:vAlign w:val="center"/>
          </w:tcPr>
          <w:p w14:paraId="788DBED4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>Строка</w:t>
            </w:r>
          </w:p>
        </w:tc>
        <w:tc>
          <w:tcPr>
            <w:tcW w:w="337" w:type="pct"/>
            <w:vAlign w:val="center"/>
          </w:tcPr>
          <w:p w14:paraId="70DECA3E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>Графа</w:t>
            </w:r>
          </w:p>
        </w:tc>
        <w:tc>
          <w:tcPr>
            <w:tcW w:w="270" w:type="pct"/>
            <w:vAlign w:val="center"/>
          </w:tcPr>
          <w:p w14:paraId="2E0196D9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>Раздел</w:t>
            </w:r>
          </w:p>
        </w:tc>
        <w:tc>
          <w:tcPr>
            <w:tcW w:w="407" w:type="pct"/>
            <w:vAlign w:val="center"/>
          </w:tcPr>
          <w:p w14:paraId="0E04D315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>Показатель</w:t>
            </w:r>
          </w:p>
        </w:tc>
        <w:tc>
          <w:tcPr>
            <w:tcW w:w="987" w:type="pct"/>
            <w:vAlign w:val="center"/>
          </w:tcPr>
          <w:p w14:paraId="6A2294B5" w14:textId="77777777" w:rsidR="004A4522" w:rsidRPr="004A4522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4A4522">
              <w:rPr>
                <w:b/>
                <w:sz w:val="16"/>
                <w:szCs w:val="16"/>
                <w:lang w:eastAsia="ar-SA"/>
              </w:rPr>
              <w:t xml:space="preserve">Комментарий  </w:t>
            </w:r>
          </w:p>
        </w:tc>
        <w:tc>
          <w:tcPr>
            <w:tcW w:w="363" w:type="pct"/>
          </w:tcPr>
          <w:p w14:paraId="4BAFD9EA" w14:textId="77777777" w:rsidR="004A4522" w:rsidRPr="00207249" w:rsidRDefault="004A4522" w:rsidP="004A4522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207249">
              <w:rPr>
                <w:b/>
                <w:sz w:val="16"/>
                <w:szCs w:val="16"/>
                <w:lang w:eastAsia="ar-SA"/>
              </w:rPr>
              <w:t>Уровень ошибки</w:t>
            </w:r>
          </w:p>
        </w:tc>
      </w:tr>
      <w:tr w:rsidR="007F67F5" w:rsidRPr="004A4522" w14:paraId="6BB1B6C3" w14:textId="77777777" w:rsidTr="007F67F5">
        <w:trPr>
          <w:trHeight w:val="74"/>
        </w:trPr>
        <w:tc>
          <w:tcPr>
            <w:tcW w:w="200" w:type="pct"/>
            <w:vAlign w:val="center"/>
          </w:tcPr>
          <w:p w14:paraId="4229FBE3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24A82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407" w:type="pct"/>
            <w:vAlign w:val="center"/>
          </w:tcPr>
          <w:p w14:paraId="5FB11C37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  <w:lang w:eastAsia="ar-SA"/>
              </w:rPr>
              <w:t>112</w:t>
            </w:r>
          </w:p>
        </w:tc>
        <w:tc>
          <w:tcPr>
            <w:tcW w:w="338" w:type="pct"/>
            <w:vAlign w:val="center"/>
          </w:tcPr>
          <w:p w14:paraId="28944146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324A82">
              <w:rPr>
                <w:sz w:val="16"/>
                <w:szCs w:val="16"/>
                <w:lang w:eastAsia="ar-SA"/>
              </w:rPr>
              <w:t>*</w:t>
            </w:r>
          </w:p>
        </w:tc>
        <w:tc>
          <w:tcPr>
            <w:tcW w:w="271" w:type="pct"/>
            <w:vAlign w:val="center"/>
          </w:tcPr>
          <w:p w14:paraId="5A98E55B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3" w:type="pct"/>
            <w:vAlign w:val="center"/>
          </w:tcPr>
          <w:p w14:paraId="36A3C67A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4" w:type="pct"/>
            <w:vAlign w:val="center"/>
          </w:tcPr>
          <w:p w14:paraId="4401F7CF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324A82">
              <w:rPr>
                <w:sz w:val="16"/>
                <w:szCs w:val="16"/>
                <w:lang w:eastAsia="ar-SA"/>
              </w:rPr>
              <w:t>=0</w:t>
            </w:r>
          </w:p>
        </w:tc>
        <w:tc>
          <w:tcPr>
            <w:tcW w:w="473" w:type="pct"/>
            <w:vAlign w:val="center"/>
          </w:tcPr>
          <w:p w14:paraId="1A8C909A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37" w:type="pct"/>
            <w:vAlign w:val="center"/>
          </w:tcPr>
          <w:p w14:paraId="1D94139A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0" w:type="pct"/>
            <w:vAlign w:val="center"/>
          </w:tcPr>
          <w:p w14:paraId="54C0C280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vAlign w:val="center"/>
          </w:tcPr>
          <w:p w14:paraId="01F29440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87" w:type="pct"/>
            <w:vAlign w:val="center"/>
          </w:tcPr>
          <w:p w14:paraId="522E165E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  <w:lang w:eastAsia="ar-SA"/>
              </w:rPr>
              <w:t>Наличие показателей по строке 112 недопустимо</w:t>
            </w:r>
          </w:p>
        </w:tc>
        <w:tc>
          <w:tcPr>
            <w:tcW w:w="363" w:type="pct"/>
            <w:vAlign w:val="center"/>
          </w:tcPr>
          <w:p w14:paraId="4D1CFA0E" w14:textId="77777777" w:rsidR="004A4522" w:rsidRPr="004A4522" w:rsidRDefault="004A4522" w:rsidP="004A4522">
            <w:pPr>
              <w:suppressAutoHyphens/>
              <w:jc w:val="center"/>
              <w:rPr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</w:t>
            </w:r>
          </w:p>
        </w:tc>
      </w:tr>
      <w:tr w:rsidR="007F67F5" w:rsidRPr="004A4522" w14:paraId="59D15FDA" w14:textId="77777777" w:rsidTr="007F67F5">
        <w:trPr>
          <w:trHeight w:val="1054"/>
        </w:trPr>
        <w:tc>
          <w:tcPr>
            <w:tcW w:w="200" w:type="pct"/>
            <w:vAlign w:val="center"/>
          </w:tcPr>
          <w:p w14:paraId="1BBD4237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24A82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07" w:type="pct"/>
            <w:vAlign w:val="center"/>
          </w:tcPr>
          <w:p w14:paraId="46A1F6B2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  <w:lang w:eastAsia="ar-SA"/>
              </w:rPr>
              <w:t xml:space="preserve">111 </w:t>
            </w:r>
          </w:p>
        </w:tc>
        <w:tc>
          <w:tcPr>
            <w:tcW w:w="338" w:type="pct"/>
            <w:vAlign w:val="center"/>
          </w:tcPr>
          <w:p w14:paraId="4E81E5C7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324A82">
              <w:rPr>
                <w:sz w:val="16"/>
                <w:szCs w:val="16"/>
                <w:lang w:eastAsia="ar-SA"/>
              </w:rPr>
              <w:t>*</w:t>
            </w:r>
          </w:p>
        </w:tc>
        <w:tc>
          <w:tcPr>
            <w:tcW w:w="271" w:type="pct"/>
            <w:vAlign w:val="center"/>
          </w:tcPr>
          <w:p w14:paraId="6858D856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3" w:type="pct"/>
            <w:vAlign w:val="center"/>
          </w:tcPr>
          <w:p w14:paraId="33703B4D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4" w:type="pct"/>
            <w:vAlign w:val="center"/>
          </w:tcPr>
          <w:p w14:paraId="739FCD90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324A82">
              <w:rPr>
                <w:sz w:val="16"/>
                <w:szCs w:val="16"/>
                <w:lang w:eastAsia="ar-SA"/>
              </w:rPr>
              <w:t>=0</w:t>
            </w:r>
          </w:p>
        </w:tc>
        <w:tc>
          <w:tcPr>
            <w:tcW w:w="473" w:type="pct"/>
            <w:vAlign w:val="center"/>
          </w:tcPr>
          <w:p w14:paraId="549E1049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37" w:type="pct"/>
            <w:vAlign w:val="center"/>
          </w:tcPr>
          <w:p w14:paraId="4EE3ADD7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0" w:type="pct"/>
            <w:vAlign w:val="center"/>
          </w:tcPr>
          <w:p w14:paraId="0F90EB79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vAlign w:val="center"/>
          </w:tcPr>
          <w:p w14:paraId="45A636AE" w14:textId="77777777" w:rsidR="004A4522" w:rsidRPr="00324A8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87" w:type="pct"/>
            <w:vAlign w:val="center"/>
          </w:tcPr>
          <w:p w14:paraId="148C941F" w14:textId="77777777" w:rsidR="004A4522" w:rsidRPr="00324A82" w:rsidRDefault="004A4522" w:rsidP="004A4522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  <w:lang w:eastAsia="ar-SA"/>
              </w:rPr>
              <w:t>Наличие показателей по строке 111 недопустимо</w:t>
            </w:r>
          </w:p>
        </w:tc>
        <w:tc>
          <w:tcPr>
            <w:tcW w:w="363" w:type="pct"/>
            <w:vAlign w:val="center"/>
          </w:tcPr>
          <w:p w14:paraId="701B13BE" w14:textId="77777777" w:rsidR="004A4522" w:rsidRPr="004A4522" w:rsidRDefault="004A4522" w:rsidP="004A4522">
            <w:pPr>
              <w:suppressAutoHyphens/>
              <w:jc w:val="center"/>
              <w:rPr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</w:t>
            </w:r>
          </w:p>
        </w:tc>
      </w:tr>
      <w:tr w:rsidR="007F67F5" w:rsidRPr="004A4522" w14:paraId="18725FFB" w14:textId="77777777" w:rsidTr="007F67F5">
        <w:trPr>
          <w:trHeight w:val="74"/>
        </w:trPr>
        <w:tc>
          <w:tcPr>
            <w:tcW w:w="200" w:type="pct"/>
            <w:vAlign w:val="center"/>
          </w:tcPr>
          <w:p w14:paraId="5057038A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407" w:type="pct"/>
            <w:vAlign w:val="center"/>
          </w:tcPr>
          <w:p w14:paraId="352F9AB4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A4522">
              <w:rPr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338" w:type="pct"/>
            <w:vAlign w:val="center"/>
          </w:tcPr>
          <w:p w14:paraId="7E4EAF7F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*</w:t>
            </w:r>
          </w:p>
        </w:tc>
        <w:tc>
          <w:tcPr>
            <w:tcW w:w="271" w:type="pct"/>
            <w:vAlign w:val="center"/>
          </w:tcPr>
          <w:p w14:paraId="2BAF9F9D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3" w:type="pct"/>
            <w:vAlign w:val="center"/>
          </w:tcPr>
          <w:p w14:paraId="0B8B02E9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4" w:type="pct"/>
            <w:vAlign w:val="center"/>
          </w:tcPr>
          <w:p w14:paraId="6EFB52F3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=</w:t>
            </w:r>
          </w:p>
        </w:tc>
        <w:tc>
          <w:tcPr>
            <w:tcW w:w="473" w:type="pct"/>
            <w:vAlign w:val="center"/>
          </w:tcPr>
          <w:p w14:paraId="3AAA17DC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101+102+103+104+105</w:t>
            </w:r>
          </w:p>
        </w:tc>
        <w:tc>
          <w:tcPr>
            <w:tcW w:w="337" w:type="pct"/>
            <w:vAlign w:val="center"/>
          </w:tcPr>
          <w:p w14:paraId="2A6215D6" w14:textId="77777777" w:rsidR="004A4522" w:rsidRPr="004A4522" w:rsidRDefault="00692BBB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*</w:t>
            </w:r>
          </w:p>
        </w:tc>
        <w:tc>
          <w:tcPr>
            <w:tcW w:w="270" w:type="pct"/>
            <w:vAlign w:val="center"/>
          </w:tcPr>
          <w:p w14:paraId="0FEC6E17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vAlign w:val="center"/>
          </w:tcPr>
          <w:p w14:paraId="7C48166F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87" w:type="pct"/>
            <w:vAlign w:val="center"/>
          </w:tcPr>
          <w:p w14:paraId="7491955C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Стр.100 &lt;&gt; стр. 101 +Стр. 102+ Стр.103+ Стр104+- Стр.104+ стр 105 недопустимо</w:t>
            </w:r>
          </w:p>
        </w:tc>
        <w:tc>
          <w:tcPr>
            <w:tcW w:w="363" w:type="pct"/>
            <w:vAlign w:val="center"/>
          </w:tcPr>
          <w:p w14:paraId="101BE023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</w:t>
            </w:r>
          </w:p>
        </w:tc>
      </w:tr>
      <w:tr w:rsidR="007F67F5" w:rsidRPr="004A4522" w14:paraId="12D22171" w14:textId="77777777" w:rsidTr="007F67F5">
        <w:trPr>
          <w:trHeight w:val="74"/>
        </w:trPr>
        <w:tc>
          <w:tcPr>
            <w:tcW w:w="200" w:type="pct"/>
            <w:vAlign w:val="center"/>
          </w:tcPr>
          <w:p w14:paraId="76D8DBAC" w14:textId="77777777" w:rsidR="004A4522" w:rsidRPr="00207249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07249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07" w:type="pct"/>
            <w:vAlign w:val="center"/>
          </w:tcPr>
          <w:p w14:paraId="78705E3A" w14:textId="77777777" w:rsidR="004A4522" w:rsidRPr="00207249" w:rsidRDefault="004A4522" w:rsidP="004A4522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207249">
              <w:rPr>
                <w:sz w:val="18"/>
                <w:szCs w:val="18"/>
                <w:lang w:eastAsia="ar-SA"/>
              </w:rPr>
              <w:t>110</w:t>
            </w:r>
          </w:p>
        </w:tc>
        <w:tc>
          <w:tcPr>
            <w:tcW w:w="338" w:type="pct"/>
            <w:vAlign w:val="center"/>
          </w:tcPr>
          <w:p w14:paraId="09DBC3F2" w14:textId="77777777" w:rsidR="004A4522" w:rsidRPr="00207249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207249">
              <w:rPr>
                <w:sz w:val="16"/>
                <w:szCs w:val="16"/>
                <w:lang w:eastAsia="ar-SA"/>
              </w:rPr>
              <w:t>*</w:t>
            </w:r>
          </w:p>
        </w:tc>
        <w:tc>
          <w:tcPr>
            <w:tcW w:w="271" w:type="pct"/>
            <w:vAlign w:val="center"/>
          </w:tcPr>
          <w:p w14:paraId="4EF8CB8B" w14:textId="77777777" w:rsidR="004A4522" w:rsidRPr="00207249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3" w:type="pct"/>
            <w:vAlign w:val="center"/>
          </w:tcPr>
          <w:p w14:paraId="39A568EA" w14:textId="77777777" w:rsidR="004A4522" w:rsidRPr="00207249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4" w:type="pct"/>
            <w:vAlign w:val="center"/>
          </w:tcPr>
          <w:p w14:paraId="19B6B58C" w14:textId="77777777" w:rsidR="004A4522" w:rsidRPr="00207249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207249">
              <w:rPr>
                <w:sz w:val="16"/>
                <w:szCs w:val="16"/>
                <w:lang w:eastAsia="ar-SA"/>
              </w:rPr>
              <w:t>=</w:t>
            </w:r>
            <w:r w:rsidR="00692BBB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73" w:type="pct"/>
            <w:vAlign w:val="center"/>
          </w:tcPr>
          <w:p w14:paraId="115F7BDA" w14:textId="77777777" w:rsidR="004A4522" w:rsidRPr="00207249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37" w:type="pct"/>
            <w:vAlign w:val="center"/>
          </w:tcPr>
          <w:p w14:paraId="171F1252" w14:textId="77777777" w:rsidR="004A4522" w:rsidRPr="00207249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0" w:type="pct"/>
            <w:vAlign w:val="center"/>
          </w:tcPr>
          <w:p w14:paraId="1E0E8924" w14:textId="77777777" w:rsidR="004A4522" w:rsidRPr="00207249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vAlign w:val="center"/>
          </w:tcPr>
          <w:p w14:paraId="2EAFEA25" w14:textId="77777777" w:rsidR="004A4522" w:rsidRPr="00207249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87" w:type="pct"/>
            <w:vAlign w:val="center"/>
          </w:tcPr>
          <w:p w14:paraId="2DB64C88" w14:textId="77777777" w:rsidR="004A4522" w:rsidRPr="00207249" w:rsidRDefault="00692BBB" w:rsidP="00692BBB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324A82">
              <w:rPr>
                <w:sz w:val="18"/>
                <w:szCs w:val="18"/>
                <w:lang w:eastAsia="ar-SA"/>
              </w:rPr>
              <w:t>Наличие показателей по строке 11</w:t>
            </w:r>
            <w:r>
              <w:rPr>
                <w:sz w:val="18"/>
                <w:szCs w:val="18"/>
                <w:lang w:eastAsia="ar-SA"/>
              </w:rPr>
              <w:t>0</w:t>
            </w:r>
            <w:r w:rsidRPr="00324A82">
              <w:rPr>
                <w:sz w:val="18"/>
                <w:szCs w:val="18"/>
                <w:lang w:eastAsia="ar-SA"/>
              </w:rPr>
              <w:t xml:space="preserve"> недопустимо</w:t>
            </w:r>
          </w:p>
        </w:tc>
        <w:tc>
          <w:tcPr>
            <w:tcW w:w="363" w:type="pct"/>
            <w:vAlign w:val="center"/>
          </w:tcPr>
          <w:p w14:paraId="45A2D4FF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207249">
              <w:rPr>
                <w:sz w:val="16"/>
                <w:szCs w:val="16"/>
                <w:lang w:eastAsia="ar-SA"/>
              </w:rPr>
              <w:t>Б</w:t>
            </w:r>
          </w:p>
        </w:tc>
      </w:tr>
      <w:tr w:rsidR="007F67F5" w:rsidRPr="004A4522" w14:paraId="5A2B4DD7" w14:textId="77777777" w:rsidTr="007F67F5">
        <w:trPr>
          <w:trHeight w:val="74"/>
        </w:trPr>
        <w:tc>
          <w:tcPr>
            <w:tcW w:w="200" w:type="pct"/>
            <w:vAlign w:val="center"/>
          </w:tcPr>
          <w:p w14:paraId="2259A79F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407" w:type="pct"/>
            <w:vAlign w:val="center"/>
          </w:tcPr>
          <w:p w14:paraId="648041BF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A4522">
              <w:rPr>
                <w:sz w:val="18"/>
                <w:szCs w:val="18"/>
                <w:lang w:eastAsia="ar-SA"/>
              </w:rPr>
              <w:t>170</w:t>
            </w:r>
          </w:p>
        </w:tc>
        <w:tc>
          <w:tcPr>
            <w:tcW w:w="338" w:type="pct"/>
            <w:vAlign w:val="center"/>
          </w:tcPr>
          <w:p w14:paraId="27672510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71" w:type="pct"/>
            <w:vAlign w:val="center"/>
          </w:tcPr>
          <w:p w14:paraId="3B05A723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3" w:type="pct"/>
            <w:vAlign w:val="center"/>
          </w:tcPr>
          <w:p w14:paraId="62E9B8C3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4" w:type="pct"/>
            <w:vAlign w:val="center"/>
          </w:tcPr>
          <w:p w14:paraId="3B6202E2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=</w:t>
            </w:r>
          </w:p>
        </w:tc>
        <w:tc>
          <w:tcPr>
            <w:tcW w:w="473" w:type="pct"/>
            <w:vAlign w:val="center"/>
          </w:tcPr>
          <w:p w14:paraId="3A155D1C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171+172+173</w:t>
            </w:r>
          </w:p>
        </w:tc>
        <w:tc>
          <w:tcPr>
            <w:tcW w:w="337" w:type="pct"/>
            <w:vAlign w:val="center"/>
          </w:tcPr>
          <w:p w14:paraId="60A1E02C" w14:textId="77777777" w:rsidR="004A4522" w:rsidRPr="004A4522" w:rsidRDefault="00692BBB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70" w:type="pct"/>
            <w:vAlign w:val="center"/>
          </w:tcPr>
          <w:p w14:paraId="3D21F27E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vAlign w:val="center"/>
          </w:tcPr>
          <w:p w14:paraId="5A60A4F0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87" w:type="pct"/>
            <w:vAlign w:val="center"/>
          </w:tcPr>
          <w:p w14:paraId="48A46ADF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Стр 170 &lt;&gt; стр 171+172+173</w:t>
            </w:r>
          </w:p>
        </w:tc>
        <w:tc>
          <w:tcPr>
            <w:tcW w:w="363" w:type="pct"/>
            <w:vAlign w:val="center"/>
          </w:tcPr>
          <w:p w14:paraId="66A4C520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</w:t>
            </w:r>
          </w:p>
        </w:tc>
      </w:tr>
      <w:tr w:rsidR="007F67F5" w:rsidRPr="004A4522" w14:paraId="11A30772" w14:textId="77777777" w:rsidTr="007F67F5">
        <w:trPr>
          <w:trHeight w:val="74"/>
        </w:trPr>
        <w:tc>
          <w:tcPr>
            <w:tcW w:w="200" w:type="pct"/>
            <w:vAlign w:val="center"/>
          </w:tcPr>
          <w:p w14:paraId="4A561C8D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407" w:type="pct"/>
            <w:vAlign w:val="center"/>
          </w:tcPr>
          <w:p w14:paraId="64923931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4A4522">
              <w:rPr>
                <w:sz w:val="18"/>
                <w:szCs w:val="18"/>
                <w:lang w:eastAsia="ar-SA"/>
              </w:rPr>
              <w:t>180</w:t>
            </w:r>
          </w:p>
        </w:tc>
        <w:tc>
          <w:tcPr>
            <w:tcW w:w="338" w:type="pct"/>
            <w:vAlign w:val="center"/>
          </w:tcPr>
          <w:p w14:paraId="58A90330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71" w:type="pct"/>
            <w:vAlign w:val="center"/>
          </w:tcPr>
          <w:p w14:paraId="66EC21FA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3" w:type="pct"/>
            <w:vAlign w:val="center"/>
          </w:tcPr>
          <w:p w14:paraId="0BE04FFC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4" w:type="pct"/>
            <w:vAlign w:val="center"/>
          </w:tcPr>
          <w:p w14:paraId="37693A0F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=</w:t>
            </w:r>
          </w:p>
        </w:tc>
        <w:tc>
          <w:tcPr>
            <w:tcW w:w="473" w:type="pct"/>
            <w:vAlign w:val="center"/>
          </w:tcPr>
          <w:p w14:paraId="5AE51E2D" w14:textId="77777777" w:rsidR="004A4522" w:rsidRPr="004A4522" w:rsidRDefault="00692BBB" w:rsidP="00692BBB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18</w:t>
            </w:r>
            <w:r>
              <w:rPr>
                <w:sz w:val="16"/>
                <w:szCs w:val="16"/>
                <w:lang w:eastAsia="ar-SA"/>
              </w:rPr>
              <w:t>2</w:t>
            </w:r>
            <w:r w:rsidR="004A4522" w:rsidRPr="004A4522">
              <w:rPr>
                <w:sz w:val="16"/>
                <w:szCs w:val="16"/>
                <w:lang w:eastAsia="ar-SA"/>
              </w:rPr>
              <w:t>+</w:t>
            </w:r>
            <w:r w:rsidRPr="004A4522">
              <w:rPr>
                <w:sz w:val="16"/>
                <w:szCs w:val="16"/>
                <w:lang w:eastAsia="ar-SA"/>
              </w:rPr>
              <w:t>18</w:t>
            </w: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37" w:type="pct"/>
            <w:vAlign w:val="center"/>
          </w:tcPr>
          <w:p w14:paraId="22C37E30" w14:textId="77777777" w:rsidR="004A4522" w:rsidRPr="004A4522" w:rsidRDefault="00692BBB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70" w:type="pct"/>
            <w:vAlign w:val="center"/>
          </w:tcPr>
          <w:p w14:paraId="40CCC91C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vAlign w:val="center"/>
          </w:tcPr>
          <w:p w14:paraId="0B4C1091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87" w:type="pct"/>
            <w:vAlign w:val="center"/>
          </w:tcPr>
          <w:p w14:paraId="0024328B" w14:textId="77777777" w:rsidR="004A4522" w:rsidRPr="004A4522" w:rsidRDefault="004A4522" w:rsidP="00692BBB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 xml:space="preserve">Стр  180 </w:t>
            </w:r>
            <w:r w:rsidRPr="004A4522">
              <w:rPr>
                <w:sz w:val="16"/>
                <w:szCs w:val="16"/>
                <w:lang w:val="en-US" w:eastAsia="ar-SA"/>
              </w:rPr>
              <w:t xml:space="preserve">&lt;&gt; </w:t>
            </w:r>
            <w:r w:rsidRPr="004A4522">
              <w:rPr>
                <w:sz w:val="16"/>
                <w:szCs w:val="16"/>
                <w:lang w:eastAsia="ar-SA"/>
              </w:rPr>
              <w:t xml:space="preserve">стр </w:t>
            </w:r>
            <w:r w:rsidR="00692BBB" w:rsidRPr="004A4522">
              <w:rPr>
                <w:sz w:val="16"/>
                <w:szCs w:val="16"/>
                <w:lang w:eastAsia="ar-SA"/>
              </w:rPr>
              <w:t>18</w:t>
            </w:r>
            <w:r w:rsidR="00692BBB">
              <w:rPr>
                <w:sz w:val="16"/>
                <w:szCs w:val="16"/>
                <w:lang w:eastAsia="ar-SA"/>
              </w:rPr>
              <w:t>2</w:t>
            </w:r>
            <w:r w:rsidRPr="004A4522">
              <w:rPr>
                <w:sz w:val="16"/>
                <w:szCs w:val="16"/>
                <w:lang w:eastAsia="ar-SA"/>
              </w:rPr>
              <w:t>+</w:t>
            </w:r>
            <w:r w:rsidR="00692BBB" w:rsidRPr="004A4522">
              <w:rPr>
                <w:sz w:val="16"/>
                <w:szCs w:val="16"/>
                <w:lang w:eastAsia="ar-SA"/>
              </w:rPr>
              <w:t>18</w:t>
            </w:r>
            <w:r w:rsidR="00692BBB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63" w:type="pct"/>
            <w:vAlign w:val="center"/>
          </w:tcPr>
          <w:p w14:paraId="07B3A3E4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</w:t>
            </w:r>
          </w:p>
        </w:tc>
      </w:tr>
      <w:tr w:rsidR="007F67F5" w:rsidRPr="004A4522" w14:paraId="5C137D28" w14:textId="77777777" w:rsidTr="007F67F5">
        <w:trPr>
          <w:trHeight w:val="74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6950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E28A" w14:textId="77777777" w:rsidR="004A4522" w:rsidRPr="004A4522" w:rsidRDefault="004A4522" w:rsidP="00692BBB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*</w:t>
            </w:r>
            <w:r w:rsidR="00165B89" w:rsidRPr="006C772E">
              <w:rPr>
                <w:sz w:val="18"/>
                <w:szCs w:val="18"/>
              </w:rPr>
              <w:t>, кроме 171,173,</w:t>
            </w:r>
            <w:r w:rsidR="00692BBB" w:rsidRPr="006C772E">
              <w:rPr>
                <w:sz w:val="18"/>
                <w:szCs w:val="18"/>
              </w:rPr>
              <w:t>18</w:t>
            </w:r>
            <w:r w:rsidR="00692BBB">
              <w:rPr>
                <w:sz w:val="18"/>
                <w:szCs w:val="18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9A68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*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4C31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C76D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48FB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val="en-US" w:eastAsia="ar-SA"/>
              </w:rPr>
              <w:t>&gt;</w:t>
            </w:r>
            <w:r w:rsidRPr="004A4522">
              <w:rPr>
                <w:sz w:val="16"/>
                <w:szCs w:val="16"/>
                <w:lang w:eastAsia="ar-SA"/>
              </w:rPr>
              <w:t>=</w:t>
            </w:r>
            <w:r w:rsidR="00692BBB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C1B7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ar-SA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5F20" w14:textId="77777777" w:rsidR="004A4522" w:rsidRPr="004A4522" w:rsidRDefault="004A4522" w:rsidP="004A4522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19B4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E861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B0DA" w14:textId="77777777" w:rsidR="004A4522" w:rsidRPr="004A4522" w:rsidRDefault="004A4522" w:rsidP="00692BBB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4A4522">
              <w:rPr>
                <w:sz w:val="16"/>
                <w:szCs w:val="16"/>
                <w:lang w:eastAsia="ar-SA"/>
              </w:rPr>
              <w:t>Отражение показателей в отрицательном значении недопустимо</w:t>
            </w:r>
            <w:r w:rsidR="00165B89" w:rsidRPr="006C772E">
              <w:rPr>
                <w:sz w:val="18"/>
                <w:szCs w:val="18"/>
              </w:rPr>
              <w:t>, кроме 171,173,</w:t>
            </w:r>
            <w:r w:rsidR="00692BBB" w:rsidRPr="006C772E">
              <w:rPr>
                <w:sz w:val="18"/>
                <w:szCs w:val="18"/>
              </w:rPr>
              <w:t>18</w:t>
            </w:r>
            <w:r w:rsidR="00692BBB">
              <w:rPr>
                <w:sz w:val="18"/>
                <w:szCs w:val="18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45FA" w14:textId="77777777" w:rsidR="004A4522" w:rsidRPr="004A4522" w:rsidRDefault="004A4522" w:rsidP="004A4522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</w:t>
            </w:r>
          </w:p>
        </w:tc>
      </w:tr>
      <w:tr w:rsidR="007F67F5" w:rsidRPr="004A4522" w14:paraId="0B522398" w14:textId="77777777" w:rsidTr="007F67F5">
        <w:trPr>
          <w:trHeight w:val="74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529A" w14:textId="77777777" w:rsidR="00001721" w:rsidRPr="004A4522" w:rsidRDefault="00001721" w:rsidP="00001721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CD71" w14:textId="77777777" w:rsidR="00001721" w:rsidRDefault="00001721" w:rsidP="00001721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2650" w14:textId="77777777" w:rsidR="00001721" w:rsidRPr="004A4522" w:rsidRDefault="00001721" w:rsidP="00001721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C917" w14:textId="77777777" w:rsidR="00001721" w:rsidRPr="004A4522" w:rsidRDefault="00001721" w:rsidP="00001721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6546" w14:textId="77777777" w:rsidR="00001721" w:rsidRPr="004A4522" w:rsidRDefault="00001721" w:rsidP="00001721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1A40" w14:textId="77777777" w:rsidR="00001721" w:rsidRPr="00654C1E" w:rsidRDefault="00001721" w:rsidP="00001721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3B0536">
              <w:rPr>
                <w:sz w:val="16"/>
                <w:szCs w:val="16"/>
                <w:lang w:val="en-US"/>
              </w:rPr>
              <w:t>=</w:t>
            </w:r>
            <w:r w:rsidR="00692BBB">
              <w:rPr>
                <w:sz w:val="16"/>
                <w:szCs w:val="16"/>
              </w:rPr>
              <w:t>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F1C6" w14:textId="77777777" w:rsidR="00001721" w:rsidRPr="004A4522" w:rsidRDefault="00001721" w:rsidP="00001721">
            <w:pPr>
              <w:suppressAutoHyphens/>
              <w:snapToGrid w:val="0"/>
              <w:jc w:val="center"/>
              <w:rPr>
                <w:sz w:val="16"/>
                <w:szCs w:val="16"/>
                <w:lang w:val="en-US" w:eastAsia="ar-SA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21AD" w14:textId="77777777" w:rsidR="00001721" w:rsidRPr="004A4522" w:rsidRDefault="00001721" w:rsidP="00001721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E781" w14:textId="77777777" w:rsidR="00001721" w:rsidRPr="004A4522" w:rsidRDefault="00001721" w:rsidP="00001721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0ADE" w14:textId="77777777" w:rsidR="00001721" w:rsidRPr="004A4522" w:rsidRDefault="00001721" w:rsidP="00001721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B9AC" w14:textId="77777777" w:rsidR="00001721" w:rsidRPr="001D3825" w:rsidRDefault="00001721" w:rsidP="0000172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показателей по с</w:t>
            </w:r>
            <w:r w:rsidRPr="001D3825">
              <w:rPr>
                <w:sz w:val="16"/>
                <w:szCs w:val="16"/>
              </w:rPr>
              <w:t>чет</w:t>
            </w:r>
            <w:r>
              <w:rPr>
                <w:sz w:val="16"/>
                <w:szCs w:val="16"/>
              </w:rPr>
              <w:t xml:space="preserve">у 24 </w:t>
            </w:r>
            <w:r w:rsidRPr="001D3825">
              <w:rPr>
                <w:sz w:val="16"/>
                <w:szCs w:val="16"/>
              </w:rPr>
              <w:t>"</w:t>
            </w:r>
            <w:r w:rsidRPr="003B0536">
              <w:rPr>
                <w:sz w:val="16"/>
                <w:szCs w:val="16"/>
              </w:rPr>
              <w:t xml:space="preserve"> </w:t>
            </w:r>
            <w:r w:rsidRPr="001D3825">
              <w:rPr>
                <w:sz w:val="16"/>
                <w:szCs w:val="16"/>
              </w:rPr>
              <w:t>Нефинансовые активы, переданные</w:t>
            </w:r>
          </w:p>
          <w:p w14:paraId="3870B8DA" w14:textId="77777777" w:rsidR="00001721" w:rsidRPr="004A4522" w:rsidRDefault="00001721" w:rsidP="00001721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1D3825">
              <w:rPr>
                <w:sz w:val="16"/>
                <w:szCs w:val="16"/>
              </w:rPr>
              <w:t>в доверительное управление"</w:t>
            </w:r>
            <w:r>
              <w:rPr>
                <w:sz w:val="16"/>
                <w:szCs w:val="16"/>
              </w:rPr>
              <w:t xml:space="preserve"> требует пояснений правовых оснований их наличия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53F8" w14:textId="77777777" w:rsidR="00001721" w:rsidRDefault="00001721" w:rsidP="00001721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</w:t>
            </w:r>
          </w:p>
        </w:tc>
      </w:tr>
    </w:tbl>
    <w:p w14:paraId="692C312B" w14:textId="77777777" w:rsidR="00BC29A7" w:rsidRPr="00B234EC" w:rsidRDefault="00BC29A7" w:rsidP="00516CD3"/>
    <w:p w14:paraId="5F672C3D" w14:textId="77777777" w:rsidR="008767BA" w:rsidRDefault="008767BA" w:rsidP="007F67F5">
      <w:pPr>
        <w:rPr>
          <w:lang w:val="en-US"/>
        </w:rPr>
      </w:pPr>
      <w:bookmarkStart w:id="23" w:name="_Toc501124302"/>
    </w:p>
    <w:p w14:paraId="14191666" w14:textId="40718FA5" w:rsidR="000418A3" w:rsidRPr="007F67F5" w:rsidRDefault="007F67F5" w:rsidP="008E7F04">
      <w:pPr>
        <w:pStyle w:val="1"/>
        <w:rPr>
          <w:b/>
          <w:sz w:val="20"/>
          <w:szCs w:val="20"/>
        </w:rPr>
      </w:pPr>
      <w:bookmarkStart w:id="24" w:name="_Toc216968496"/>
      <w:r w:rsidRPr="007F67F5">
        <w:rPr>
          <w:b/>
          <w:sz w:val="20"/>
          <w:szCs w:val="20"/>
        </w:rPr>
        <w:t>5</w:t>
      </w:r>
      <w:r w:rsidR="0042253D" w:rsidRPr="007F67F5">
        <w:rPr>
          <w:b/>
          <w:sz w:val="20"/>
          <w:szCs w:val="20"/>
        </w:rPr>
        <w:t xml:space="preserve">. </w:t>
      </w:r>
      <w:bookmarkEnd w:id="22"/>
      <w:r w:rsidR="000418A3" w:rsidRPr="007F67F5">
        <w:rPr>
          <w:b/>
          <w:sz w:val="20"/>
          <w:szCs w:val="20"/>
        </w:rPr>
        <w:t xml:space="preserve">Отчет о финансовых результатах деятельности </w:t>
      </w:r>
      <w:r>
        <w:rPr>
          <w:b/>
          <w:sz w:val="20"/>
          <w:szCs w:val="20"/>
        </w:rPr>
        <w:t>(</w:t>
      </w:r>
      <w:r w:rsidR="000418A3" w:rsidRPr="007F67F5">
        <w:rPr>
          <w:b/>
          <w:sz w:val="20"/>
          <w:szCs w:val="20"/>
        </w:rPr>
        <w:t>ф.</w:t>
      </w:r>
      <w:r>
        <w:rPr>
          <w:b/>
          <w:sz w:val="20"/>
          <w:szCs w:val="20"/>
        </w:rPr>
        <w:t xml:space="preserve"> </w:t>
      </w:r>
      <w:r w:rsidR="000418A3" w:rsidRPr="007F67F5">
        <w:rPr>
          <w:b/>
          <w:sz w:val="20"/>
          <w:szCs w:val="20"/>
        </w:rPr>
        <w:t>0503121</w:t>
      </w:r>
      <w:bookmarkEnd w:id="23"/>
      <w:r>
        <w:rPr>
          <w:b/>
          <w:sz w:val="20"/>
          <w:szCs w:val="20"/>
        </w:rPr>
        <w:t>)</w:t>
      </w:r>
      <w:bookmarkEnd w:id="24"/>
    </w:p>
    <w:p w14:paraId="217D12A9" w14:textId="77777777" w:rsidR="000418A3" w:rsidRDefault="000418A3" w:rsidP="00516CD3"/>
    <w:tbl>
      <w:tblPr>
        <w:tblW w:w="9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68"/>
        <w:gridCol w:w="792"/>
        <w:gridCol w:w="578"/>
        <w:gridCol w:w="556"/>
        <w:gridCol w:w="2342"/>
        <w:gridCol w:w="850"/>
        <w:gridCol w:w="3119"/>
        <w:gridCol w:w="708"/>
      </w:tblGrid>
      <w:tr w:rsidR="001F0959" w:rsidRPr="001F0959" w14:paraId="49349A2A" w14:textId="77777777" w:rsidTr="007F67F5">
        <w:trPr>
          <w:trHeight w:val="338"/>
          <w:tblHeader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19B6F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4DA7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D418D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8748B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Соотношение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BECCA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7B14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33CE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Комментарий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1EDC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Тип контроля</w:t>
            </w:r>
          </w:p>
        </w:tc>
      </w:tr>
      <w:tr w:rsidR="001F0959" w:rsidRPr="001F0959" w14:paraId="20286730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B1899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B692A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E6A51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19227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084DD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5C995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 xml:space="preserve">4 + 5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4BEB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 xml:space="preserve">Гр.6 </w:t>
            </w:r>
            <w:r w:rsidRPr="001F0959">
              <w:rPr>
                <w:sz w:val="18"/>
                <w:szCs w:val="18"/>
                <w:lang w:val="en-US" w:eastAsia="ar-SA"/>
              </w:rPr>
              <w:t>&lt;&gt;</w:t>
            </w:r>
            <w:r w:rsidRPr="001F0959">
              <w:rPr>
                <w:sz w:val="18"/>
                <w:szCs w:val="18"/>
                <w:lang w:eastAsia="ar-SA"/>
              </w:rPr>
              <w:t xml:space="preserve"> Гр.4 + Гр.5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5AB3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0E801FFF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B4DF7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AD90B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010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54C72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275E7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1D326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020 + 030 + 040 + 050 + 060 + 070 + 090 + 100 + 110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DFD12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7214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Стр.010 &lt;&gt; Стр.020 + Стр.030 + Стр.040 + Стр. 050 + Стр.060 + Стр.070 + Стр.090 + Стр.100 + Стр.110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619A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5EDA8C6F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84550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7F970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8FC55" w14:textId="77777777" w:rsidR="001F0959" w:rsidRPr="001F0959" w:rsidRDefault="001F0959" w:rsidP="001F0959">
            <w:pPr>
              <w:suppressAutoHyphens/>
              <w:rPr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4F6A9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78A8F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160 + 170 + 190 + 210 + 230 + 240 + 250 + 260 +270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B6FA1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71F7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Стр.150 &lt;&gt; Стр.160 + Стр.170 + 190+Стр.210  + Стр.230 + Стр.240 + Стр.250 + Стр.260 + Стр.270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01F3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3E055326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A7145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8099C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160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5593A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CC3D9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23FC0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77BA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DF48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Стр.160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964A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20A15E6B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3B078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5D95D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170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0A2AB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D6ACF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78E98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63FC0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7D1F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Стр.170 &lt;&gt; сумме детализированных строк – недопустимо–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D5F8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04F95839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FE1BF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4430B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190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CAAA0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AADB7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72D68" w14:textId="77777777" w:rsidR="001F0959" w:rsidRPr="001F0959" w:rsidRDefault="001F0959" w:rsidP="00DE78DF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  <w:r w:rsidRPr="001F0959" w:rsidDel="00D854BC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C63A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519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Стр.190 &lt;&gt; сумме детализированных строк – недопустимо–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3836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7DD5D50B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A25B2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5173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210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7CAFB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2D5A6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B32AC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3C394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EF76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Стр.210 &lt;&gt; сумме детализированных строк – недопустимо–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74E2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5E5EAF75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B0A20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01C4E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230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ABC65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A4348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42422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AF34F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4F810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Стр.230 &lt;&gt; сумме детализированных строк – недопустимо–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59E6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4D4891B2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E12B6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0CFF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240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64C4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8558B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69FF9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3CB34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6920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Стр.240 &lt;&gt; сумме детализированных строк – недопустимо–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C55E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706E7453" w14:textId="77777777" w:rsidTr="007F67F5">
        <w:trPr>
          <w:trHeight w:val="73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A3EBD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5DA23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250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E45C3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7038A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val="en-US"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F735E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99365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828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Стр.250 &lt;&gt; сумме детализированных строк – недопустимо–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C4B6" w14:textId="77777777" w:rsidR="001F0959" w:rsidRPr="001F0959" w:rsidDel="000F61DD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0AB9D54C" w14:textId="77777777" w:rsidTr="007F67F5">
        <w:trPr>
          <w:trHeight w:val="73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177E1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12.1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0E9F4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260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BE8BD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C9637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1F0959">
              <w:rPr>
                <w:sz w:val="18"/>
                <w:szCs w:val="18"/>
                <w:lang w:val="en-US"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BA9F9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4A82D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7D6C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Стр.260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5F1D" w14:textId="77777777" w:rsidR="001F0959" w:rsidRPr="001F0959" w:rsidDel="000F61DD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0DD15639" w14:textId="77777777" w:rsidTr="007F67F5">
        <w:trPr>
          <w:trHeight w:val="73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87E88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12.2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AEA8C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270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4A6BF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DB579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1F0959">
              <w:rPr>
                <w:sz w:val="18"/>
                <w:szCs w:val="18"/>
                <w:lang w:val="en-US"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78C64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1C353" w14:textId="77777777" w:rsidR="001F0959" w:rsidRPr="001F0959" w:rsidDel="000F61DD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3B2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Стр.270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B4CF" w14:textId="77777777" w:rsidR="001F0959" w:rsidRPr="001F0959" w:rsidDel="000F61DD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6BD47A43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5873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lastRenderedPageBreak/>
              <w:t>13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075BD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18EB5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C6E54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1454F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301 – 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CDBC3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AF8B" w14:textId="77777777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Стр.300 &lt;&gt; Стр.301 – Стр. 302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29F6" w14:textId="77777777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F0959" w:rsidRPr="001F0959" w14:paraId="028A0CC3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34982" w14:textId="3E68BCC3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del w:id="25" w:author="Зайцев Павел Борисович" w:date="2025-12-17T18:34:00Z">
              <w:r w:rsidRPr="001F0959" w:rsidDel="00864A21">
                <w:rPr>
                  <w:sz w:val="18"/>
                  <w:szCs w:val="18"/>
                  <w:lang w:eastAsia="ar-SA"/>
                </w:rPr>
                <w:delText>14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7F317" w14:textId="1282C914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del w:id="26" w:author="Зайцев Павел Борисович" w:date="2025-12-17T18:34:00Z">
              <w:r w:rsidRPr="001F0959" w:rsidDel="00864A21">
                <w:rPr>
                  <w:sz w:val="18"/>
                  <w:szCs w:val="18"/>
                  <w:lang w:eastAsia="ar-SA"/>
                </w:rPr>
                <w:delText>300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5A4A6" w14:textId="07F664B9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del w:id="27" w:author="Зайцев Павел Борисович" w:date="2025-12-17T18:34:00Z">
              <w:r w:rsidRPr="001F0959" w:rsidDel="00864A21">
                <w:rPr>
                  <w:sz w:val="18"/>
                  <w:szCs w:val="18"/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A78B5" w14:textId="365C24A3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del w:id="28" w:author="Зайцев Павел Борисович" w:date="2025-12-17T18:34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569BB" w14:textId="28BEAF69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del w:id="29" w:author="Зайцев Павел Борисович" w:date="2025-12-17T18:34:00Z">
              <w:r w:rsidRPr="001F0959" w:rsidDel="00864A21">
                <w:rPr>
                  <w:sz w:val="18"/>
                  <w:szCs w:val="18"/>
                  <w:lang w:eastAsia="ar-SA"/>
                </w:rPr>
                <w:delText>310 + 410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60AB2" w14:textId="2D3D6E56" w:rsidR="001F0959" w:rsidRPr="001F0959" w:rsidRDefault="001F0959" w:rsidP="001F0959">
            <w:pPr>
              <w:suppressAutoHyphens/>
              <w:rPr>
                <w:sz w:val="18"/>
                <w:szCs w:val="18"/>
                <w:lang w:val="en-US" w:eastAsia="ar-SA"/>
              </w:rPr>
            </w:pPr>
            <w:del w:id="30" w:author="Зайцев Павел Борисович" w:date="2025-12-17T18:34:00Z">
              <w:r w:rsidRPr="001F0959" w:rsidDel="00864A21">
                <w:rPr>
                  <w:sz w:val="18"/>
                  <w:szCs w:val="18"/>
                  <w:lang w:val="en-US"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12D9" w14:textId="4723388E" w:rsidR="001F0959" w:rsidRPr="001F0959" w:rsidRDefault="001F0959" w:rsidP="001F0959">
            <w:pPr>
              <w:suppressAutoHyphens/>
              <w:rPr>
                <w:sz w:val="18"/>
                <w:szCs w:val="18"/>
                <w:lang w:eastAsia="ar-SA"/>
              </w:rPr>
            </w:pPr>
            <w:del w:id="31" w:author="Зайцев Павел Борисович" w:date="2025-12-17T18:34:00Z">
              <w:r w:rsidRPr="001F0959" w:rsidDel="00864A21">
                <w:rPr>
                  <w:sz w:val="18"/>
                  <w:szCs w:val="18"/>
                  <w:lang w:eastAsia="ar-SA"/>
                </w:rPr>
                <w:delText>Стр.300 &lt;&gt; Стр.310 + Стр.410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F3E9" w14:textId="4011508D" w:rsidR="001F0959" w:rsidRPr="001F0959" w:rsidRDefault="001F0959" w:rsidP="001F095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32" w:author="Зайцев Павел Борисович" w:date="2025-12-17T18:34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37898F6B" w14:textId="77777777" w:rsidTr="007F67F5">
        <w:trPr>
          <w:ins w:id="33" w:author="Зайцев Павел Борисович" w:date="2025-12-17T18:36:00Z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15B09" w14:textId="252F39DA" w:rsidR="00864A21" w:rsidRPr="001F0959" w:rsidRDefault="00864A21" w:rsidP="004B250B">
            <w:pPr>
              <w:suppressAutoHyphens/>
              <w:rPr>
                <w:ins w:id="34" w:author="Зайцев Павел Борисович" w:date="2025-12-17T18:36:00Z"/>
                <w:sz w:val="18"/>
                <w:szCs w:val="18"/>
                <w:lang w:eastAsia="ar-SA"/>
              </w:rPr>
            </w:pPr>
            <w:ins w:id="35" w:author="Зайцев Павел Борисович" w:date="2025-12-17T18:36:00Z">
              <w:r>
                <w:rPr>
                  <w:sz w:val="18"/>
                  <w:szCs w:val="18"/>
                  <w:lang w:val="en-US"/>
                </w:rPr>
                <w:t>14</w:t>
              </w:r>
            </w:ins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E3D64" w14:textId="0152CDD0" w:rsidR="00864A21" w:rsidRPr="001F0959" w:rsidRDefault="00864A21" w:rsidP="00864A21">
            <w:pPr>
              <w:suppressAutoHyphens/>
              <w:rPr>
                <w:ins w:id="36" w:author="Зайцев Павел Борисович" w:date="2025-12-17T18:36:00Z"/>
                <w:sz w:val="18"/>
                <w:szCs w:val="18"/>
                <w:lang w:eastAsia="ar-SA"/>
              </w:rPr>
            </w:pPr>
            <w:ins w:id="37" w:author="Зайцев Павел Борисович" w:date="2025-12-17T18:36:00Z">
              <w:r>
                <w:rPr>
                  <w:sz w:val="18"/>
                  <w:szCs w:val="18"/>
                </w:rPr>
                <w:t>С 310 по 560</w:t>
              </w:r>
            </w:ins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5E5FD" w14:textId="60AE44DB" w:rsidR="00864A21" w:rsidRPr="001F0959" w:rsidRDefault="00864A21" w:rsidP="00864A21">
            <w:pPr>
              <w:suppressAutoHyphens/>
              <w:rPr>
                <w:ins w:id="38" w:author="Зайцев Павел Борисович" w:date="2025-12-17T18:36:00Z"/>
                <w:sz w:val="18"/>
                <w:szCs w:val="18"/>
                <w:lang w:val="en-US" w:eastAsia="ar-SA"/>
              </w:rPr>
            </w:pPr>
            <w:ins w:id="39" w:author="Зайцев Павел Борисович" w:date="2025-12-17T18:36:00Z">
              <w:r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511BF" w14:textId="18946A6A" w:rsidR="00864A21" w:rsidRPr="001F0959" w:rsidRDefault="00864A21" w:rsidP="00864A21">
            <w:pPr>
              <w:suppressAutoHyphens/>
              <w:rPr>
                <w:ins w:id="40" w:author="Зайцев Павел Борисович" w:date="2025-12-17T18:36:00Z"/>
                <w:sz w:val="18"/>
                <w:szCs w:val="18"/>
                <w:lang w:eastAsia="ar-SA"/>
              </w:rPr>
            </w:pPr>
            <w:ins w:id="41" w:author="Зайцев Павел Борисович" w:date="2025-12-17T18:36:00Z">
              <w:r>
                <w:rPr>
                  <w:sz w:val="18"/>
                  <w:szCs w:val="18"/>
                </w:rPr>
                <w:t>=0</w:t>
              </w:r>
            </w:ins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6A960" w14:textId="77777777" w:rsidR="00864A21" w:rsidRPr="001F0959" w:rsidRDefault="00864A21" w:rsidP="00864A21">
            <w:pPr>
              <w:suppressAutoHyphens/>
              <w:rPr>
                <w:ins w:id="42" w:author="Зайцев Павел Борисович" w:date="2025-12-17T18:36:00Z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8B4F" w14:textId="77777777" w:rsidR="00864A21" w:rsidRPr="001F0959" w:rsidRDefault="00864A21" w:rsidP="00864A21">
            <w:pPr>
              <w:suppressAutoHyphens/>
              <w:rPr>
                <w:ins w:id="43" w:author="Зайцев Павел Борисович" w:date="2025-12-17T18:36:00Z"/>
                <w:sz w:val="18"/>
                <w:szCs w:val="18"/>
                <w:lang w:val="en-US"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41D2" w14:textId="10C3362F" w:rsidR="00864A21" w:rsidRPr="001F0959" w:rsidRDefault="00864A21" w:rsidP="00864A21">
            <w:pPr>
              <w:suppressAutoHyphens/>
              <w:rPr>
                <w:ins w:id="44" w:author="Зайцев Павел Борисович" w:date="2025-12-17T18:36:00Z"/>
                <w:sz w:val="18"/>
                <w:szCs w:val="18"/>
                <w:lang w:eastAsia="ar-SA"/>
              </w:rPr>
            </w:pPr>
            <w:ins w:id="45" w:author="Зайцев Павел Борисович" w:date="2025-12-17T18:36:00Z">
              <w:r>
                <w:rPr>
                  <w:sz w:val="18"/>
                  <w:szCs w:val="18"/>
                </w:rPr>
                <w:t>Строки с 310 по 560 не заполняются</w:t>
              </w:r>
            </w:ins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F354" w14:textId="0FDBD14C" w:rsidR="00864A21" w:rsidRPr="001F0959" w:rsidRDefault="00864A21" w:rsidP="00864A21">
            <w:pPr>
              <w:suppressAutoHyphens/>
              <w:jc w:val="center"/>
              <w:rPr>
                <w:ins w:id="46" w:author="Зайцев Павел Борисович" w:date="2025-12-17T18:36:00Z"/>
                <w:sz w:val="18"/>
                <w:szCs w:val="18"/>
                <w:lang w:eastAsia="ar-SA"/>
              </w:rPr>
            </w:pPr>
            <w:ins w:id="47" w:author="Зайцев Павел Борисович" w:date="2025-12-17T18:36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864A21" w:rsidRPr="001F0959" w14:paraId="6B805861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84386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32561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301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DBF77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1F0959">
              <w:rPr>
                <w:sz w:val="18"/>
                <w:szCs w:val="18"/>
                <w:lang w:val="en-US"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6FC86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2A35A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010 – 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1AB82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1F0959">
              <w:rPr>
                <w:sz w:val="18"/>
                <w:szCs w:val="18"/>
                <w:lang w:val="en-US"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5EB5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Стр.301 &lt;&gt; Стр.010 – Стр.1</w:t>
            </w:r>
            <w:r w:rsidRPr="001F0959">
              <w:rPr>
                <w:sz w:val="18"/>
                <w:szCs w:val="18"/>
                <w:lang w:val="en-US" w:eastAsia="ar-SA"/>
              </w:rPr>
              <w:t>5</w:t>
            </w:r>
            <w:r w:rsidRPr="001F0959">
              <w:rPr>
                <w:sz w:val="18"/>
                <w:szCs w:val="18"/>
                <w:lang w:eastAsia="ar-SA"/>
              </w:rPr>
              <w:t>0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46B4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429FB24F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B7E25" w14:textId="162622E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4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16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3237D" w14:textId="7F0C4E5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4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310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54848" w14:textId="40184B4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50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2ABC7" w14:textId="200377D1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5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4BEEB" w14:textId="1CDB316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5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320 + 330 + 350 + 360 + 370 +</w:delText>
              </w:r>
              <w:r w:rsidDel="00864A21">
                <w:rPr>
                  <w:sz w:val="18"/>
                  <w:szCs w:val="18"/>
                  <w:lang w:eastAsia="ar-SA"/>
                </w:rPr>
                <w:delText xml:space="preserve"> 380 +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 390 </w:delText>
              </w:r>
              <w:r w:rsidDel="00864A21">
                <w:rPr>
                  <w:sz w:val="18"/>
                  <w:szCs w:val="18"/>
                  <w:lang w:eastAsia="ar-SA"/>
                </w:rPr>
                <w:delText xml:space="preserve">+ 395 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+ 400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1E1A" w14:textId="7B7DA46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53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B864" w14:textId="169C0BC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5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Стр.310 &lt;&gt; Стр.320 + Стр.330 + Стр.350 + Стр.360 +Стр.370 + Стр.3</w:delText>
              </w:r>
              <w:r w:rsidDel="00864A21">
                <w:rPr>
                  <w:sz w:val="18"/>
                  <w:szCs w:val="18"/>
                  <w:lang w:eastAsia="ar-SA"/>
                </w:rPr>
                <w:delText>8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0 </w:delText>
              </w:r>
              <w:r w:rsidDel="00864A21">
                <w:rPr>
                  <w:sz w:val="18"/>
                  <w:szCs w:val="18"/>
                  <w:lang w:eastAsia="ar-SA"/>
                </w:rPr>
                <w:delText xml:space="preserve">+ 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Стр.390 </w:delText>
              </w:r>
              <w:r w:rsidDel="00864A21">
                <w:rPr>
                  <w:sz w:val="18"/>
                  <w:szCs w:val="18"/>
                  <w:lang w:eastAsia="ar-SA"/>
                </w:rPr>
                <w:delText xml:space="preserve">+ 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Стр.39</w:delText>
              </w:r>
              <w:r w:rsidDel="00864A21">
                <w:rPr>
                  <w:sz w:val="18"/>
                  <w:szCs w:val="18"/>
                  <w:lang w:eastAsia="ar-SA"/>
                </w:rPr>
                <w:delText>5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 + Стр.400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B236" w14:textId="407229E0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5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060331C1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861BC" w14:textId="54143DE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5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17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A2564" w14:textId="2688403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5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320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93ABA" w14:textId="6DDBDBB2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58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EE3C3" w14:textId="5B6FDF71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5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482C9" w14:textId="6961791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6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321 – 322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A35C7" w14:textId="4E95F193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61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E0E8C" w14:textId="5F8A100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6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Стр.320 &lt;&gt; Стр.321 – Стр.322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096B" w14:textId="5015632A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6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459BD03F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87176" w14:textId="0EA4483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6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18 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5861F" w14:textId="251E18A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6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330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72D53" w14:textId="63C55A1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66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2AFBB" w14:textId="4D3ACC8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6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C65F5" w14:textId="122269A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6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331 – 332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05DB7" w14:textId="24209C8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69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1D09" w14:textId="73266C9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7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Стр.320 &lt;&gt; Стр.331 – Стр.332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96CB" w14:textId="279751B6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7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515CC135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0ED50" w14:textId="426C16E9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7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19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CC32C" w14:textId="19DCB081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7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350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82FCC" w14:textId="4274E75D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74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E8385" w14:textId="49E071A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7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85A10" w14:textId="0DCB434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7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351 – 352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3DBFF" w14:textId="321FECC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77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AAB6" w14:textId="65CADA2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7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Стр.350 &lt;&gt; Стр.351 – Стр.352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09AB" w14:textId="4F720F89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7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5BB25935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CF128" w14:textId="7FBDE3ED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8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20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C82BE" w14:textId="68E3A1A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8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360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08C90" w14:textId="5BA1CA8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82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D4C7A" w14:textId="646A4339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8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BA7D4" w14:textId="6ACD636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8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361 – 362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2631B" w14:textId="3A1C4D4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85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DCA5" w14:textId="01A1E00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8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Стр.360 &lt;&gt; Стр.361 – Стр.362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9DFA" w14:textId="47B7BE83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8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3C4CA958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53AD7" w14:textId="0D677CB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8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20.1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3C39" w14:textId="47AB304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8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361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622AF" w14:textId="258DB02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90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D7474" w14:textId="08C9174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91" w:author="Зайцев Павел Борисович" w:date="2025-12-17T18:36:00Z">
              <w:r w:rsidDel="00864A21">
                <w:rPr>
                  <w:sz w:val="18"/>
                  <w:szCs w:val="18"/>
                  <w:lang w:val="en-US" w:eastAsia="ar-SA"/>
                </w:rPr>
                <w:delText>&gt;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98105" w14:textId="6E1F70B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92" w:author="Зайцев Павел Борисович" w:date="2025-12-17T18:36:00Z">
              <w:r w:rsidDel="00864A21">
                <w:rPr>
                  <w:sz w:val="18"/>
                  <w:szCs w:val="18"/>
                  <w:lang w:eastAsia="ar-SA"/>
                </w:rPr>
                <w:delText xml:space="preserve">Показатель 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детализированных строк</w:delText>
              </w:r>
              <w:r w:rsidDel="00864A21">
                <w:rPr>
                  <w:sz w:val="18"/>
                  <w:szCs w:val="18"/>
                  <w:lang w:eastAsia="ar-SA"/>
                </w:rPr>
                <w:delText xml:space="preserve"> по КОСГУ 347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798D2" w14:textId="5F7F1A0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93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A1BC" w14:textId="063CA47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9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Стр.361 &lt; </w:delText>
              </w:r>
              <w:r w:rsidDel="00864A21">
                <w:rPr>
                  <w:sz w:val="18"/>
                  <w:szCs w:val="18"/>
                  <w:lang w:eastAsia="ar-SA"/>
                </w:rPr>
                <w:delText xml:space="preserve">показателя 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детализированных строк</w:delText>
              </w:r>
              <w:r w:rsidDel="00864A21">
                <w:rPr>
                  <w:sz w:val="18"/>
                  <w:szCs w:val="18"/>
                  <w:lang w:eastAsia="ar-SA"/>
                </w:rPr>
                <w:delText xml:space="preserve"> по КОСГУ 347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5CED" w14:textId="32DDEDE4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9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5A59DBEE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9661D" w14:textId="110DB4D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9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20.2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F5BDF" w14:textId="518FB48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9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362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46516" w14:textId="42A1BB0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98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6C620" w14:textId="575A6A02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99" w:author="Зайцев Павел Борисович" w:date="2025-12-17T18:36:00Z">
              <w:r w:rsidDel="00864A21">
                <w:rPr>
                  <w:sz w:val="18"/>
                  <w:szCs w:val="18"/>
                  <w:lang w:val="en-US" w:eastAsia="ar-SA"/>
                </w:rPr>
                <w:delText>&gt;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B77E4" w14:textId="1F21E5D1" w:rsidR="00864A21" w:rsidRPr="007E599C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00" w:author="Зайцев Павел Борисович" w:date="2025-12-17T18:36:00Z">
              <w:r w:rsidDel="00864A21">
                <w:rPr>
                  <w:sz w:val="18"/>
                  <w:szCs w:val="18"/>
                  <w:lang w:eastAsia="ar-SA"/>
                </w:rPr>
                <w:delText>Показатель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 детализированных строк</w:delText>
              </w:r>
              <w:r w:rsidRPr="003616B1" w:rsidDel="00864A21">
                <w:rPr>
                  <w:sz w:val="18"/>
                  <w:szCs w:val="18"/>
                  <w:lang w:eastAsia="ar-SA"/>
                </w:rPr>
                <w:delText xml:space="preserve"> </w:delText>
              </w:r>
              <w:r w:rsidDel="00864A21">
                <w:rPr>
                  <w:sz w:val="18"/>
                  <w:szCs w:val="18"/>
                  <w:lang w:eastAsia="ar-SA"/>
                </w:rPr>
                <w:delText>по КОСГУ 447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33D7E" w14:textId="1408DDC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01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F88B" w14:textId="5989BC4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0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Стр.362 &lt; </w:delText>
              </w:r>
              <w:r w:rsidDel="00864A21">
                <w:rPr>
                  <w:sz w:val="18"/>
                  <w:szCs w:val="18"/>
                  <w:lang w:eastAsia="ar-SA"/>
                </w:rPr>
                <w:delText xml:space="preserve">показателя </w:delText>
              </w:r>
              <w:r w:rsidRPr="003616B1" w:rsidDel="00864A21">
                <w:rPr>
                  <w:sz w:val="18"/>
                  <w:szCs w:val="18"/>
                  <w:lang w:eastAsia="ar-SA"/>
                </w:rPr>
                <w:delText xml:space="preserve"> 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детализированных строк </w:delText>
              </w:r>
              <w:r w:rsidDel="00864A21">
                <w:rPr>
                  <w:sz w:val="18"/>
                  <w:szCs w:val="18"/>
                  <w:lang w:eastAsia="ar-SA"/>
                </w:rPr>
                <w:delText>по КОСГУ 447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CA63" w14:textId="5628546B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0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107E6BEA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71A7F" w14:textId="68EF6C99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0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21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04D3B" w14:textId="1C5AF82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0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370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FBB23" w14:textId="4E9DF20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06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AD401" w14:textId="56C7EB62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0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3FD3C" w14:textId="6BD7F46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0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371 – 372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BC97" w14:textId="3AA1CA3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09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C5DE" w14:textId="625038D9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1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Стр.370 &lt;&gt; Стр.371 – Стр.372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CDC3" w14:textId="55DEE050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1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7BC72F0F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E9AB7" w14:textId="62463F6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1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21</w:delText>
              </w:r>
              <w:r w:rsidDel="00864A21">
                <w:rPr>
                  <w:sz w:val="18"/>
                  <w:szCs w:val="18"/>
                  <w:lang w:eastAsia="ar-SA"/>
                </w:rPr>
                <w:delText>.1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24CDA" w14:textId="65FB7C39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1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</w:delText>
              </w:r>
              <w:r w:rsidDel="00864A21">
                <w:rPr>
                  <w:sz w:val="18"/>
                  <w:szCs w:val="18"/>
                  <w:lang w:eastAsia="ar-SA"/>
                </w:rPr>
                <w:delText>8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B1006" w14:textId="472D8892" w:rsidR="00864A21" w:rsidRPr="00362A5A" w:rsidRDefault="00864A21" w:rsidP="00864A21">
            <w:pPr>
              <w:suppressAutoHyphens/>
              <w:rPr>
                <w:lang w:eastAsia="ar-SA"/>
              </w:rPr>
            </w:pPr>
            <w:del w:id="114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2A54D" w14:textId="6B9ED3B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1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C3CC2" w14:textId="729C275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1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</w:delText>
              </w:r>
              <w:r w:rsidDel="00864A21">
                <w:rPr>
                  <w:sz w:val="18"/>
                  <w:szCs w:val="18"/>
                  <w:lang w:eastAsia="ar-SA"/>
                </w:rPr>
                <w:delText>8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1 – 3</w:delText>
              </w:r>
              <w:r w:rsidDel="00864A21">
                <w:rPr>
                  <w:sz w:val="18"/>
                  <w:szCs w:val="18"/>
                  <w:lang w:eastAsia="ar-SA"/>
                </w:rPr>
                <w:delText>8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CABF" w14:textId="534E8EDD" w:rsidR="00864A21" w:rsidRPr="00362A5A" w:rsidRDefault="00864A21" w:rsidP="00864A21">
            <w:pPr>
              <w:suppressAutoHyphens/>
              <w:rPr>
                <w:lang w:eastAsia="ar-SA"/>
              </w:rPr>
            </w:pPr>
            <w:del w:id="117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5ED49" w14:textId="54621F1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1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Стр.3</w:delText>
              </w:r>
              <w:r w:rsidDel="00864A21">
                <w:rPr>
                  <w:sz w:val="18"/>
                  <w:szCs w:val="18"/>
                  <w:lang w:eastAsia="ar-SA"/>
                </w:rPr>
                <w:delText>8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0 &lt;&gt; Стр.3</w:delText>
              </w:r>
              <w:r w:rsidDel="00864A21">
                <w:rPr>
                  <w:sz w:val="18"/>
                  <w:szCs w:val="18"/>
                  <w:lang w:eastAsia="ar-SA"/>
                </w:rPr>
                <w:delText>8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1 – Стр.3</w:delText>
              </w:r>
              <w:r w:rsidDel="00864A21">
                <w:rPr>
                  <w:sz w:val="18"/>
                  <w:szCs w:val="18"/>
                  <w:lang w:eastAsia="ar-SA"/>
                </w:rPr>
                <w:delText>8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>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D293" w14:textId="442627C3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1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1FD9BD2A" w14:textId="77777777" w:rsidTr="007F67F5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549A" w14:textId="02457871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2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22</w:delText>
              </w:r>
            </w:del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B5F0E" w14:textId="7C5FCCE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2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390</w:delText>
              </w:r>
            </w:del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A5E07" w14:textId="42276523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22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5E006" w14:textId="0FAEDB8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2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03556" w14:textId="2C1A800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2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391 – 392</w:delText>
              </w:r>
            </w:del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AFCA9" w14:textId="64A514C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25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9FC2" w14:textId="724538E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2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Стр.390 &lt;&gt; Стр.391 – Стр.392 – недопустимо</w:delText>
              </w:r>
            </w:del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B071" w14:textId="3BFC5845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2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541B0369" w14:textId="77777777" w:rsidTr="007F67F5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AAD20" w14:textId="01CB8D0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2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22</w:delText>
              </w:r>
              <w:r w:rsidDel="00864A21">
                <w:rPr>
                  <w:sz w:val="18"/>
                  <w:szCs w:val="18"/>
                  <w:lang w:eastAsia="ar-SA"/>
                </w:rPr>
                <w:delText>.1</w:delText>
              </w:r>
            </w:del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09FA9" w14:textId="64832CC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2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39</w:delText>
              </w:r>
              <w:r w:rsidDel="00864A21">
                <w:rPr>
                  <w:sz w:val="18"/>
                  <w:szCs w:val="18"/>
                  <w:lang w:eastAsia="ar-SA"/>
                </w:rPr>
                <w:delText>5</w:delText>
              </w:r>
            </w:del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9D3C2" w14:textId="67EED46D" w:rsidR="00864A21" w:rsidRPr="00362A5A" w:rsidRDefault="00864A21" w:rsidP="00864A21">
            <w:pPr>
              <w:suppressAutoHyphens/>
              <w:rPr>
                <w:lang w:eastAsia="ar-SA"/>
              </w:rPr>
            </w:pPr>
            <w:del w:id="130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DB09D" w14:textId="595689B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3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D4988" w14:textId="11CF50A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3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39</w:delText>
              </w:r>
              <w:r w:rsidDel="00864A21">
                <w:rPr>
                  <w:sz w:val="18"/>
                  <w:szCs w:val="18"/>
                  <w:lang w:eastAsia="ar-SA"/>
                </w:rPr>
                <w:delText>6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 – 39</w:delText>
              </w:r>
              <w:r w:rsidDel="00864A21">
                <w:rPr>
                  <w:sz w:val="18"/>
                  <w:szCs w:val="18"/>
                  <w:lang w:eastAsia="ar-SA"/>
                </w:rPr>
                <w:delText>7</w:delText>
              </w:r>
            </w:del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BFB8" w14:textId="7F1B2475" w:rsidR="00864A21" w:rsidRPr="00362A5A" w:rsidRDefault="00864A21" w:rsidP="00864A21">
            <w:pPr>
              <w:suppressAutoHyphens/>
              <w:rPr>
                <w:lang w:eastAsia="ar-SA"/>
              </w:rPr>
            </w:pPr>
            <w:del w:id="133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E376" w14:textId="2581C97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3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Стр.39</w:delText>
              </w:r>
              <w:r w:rsidDel="00864A21">
                <w:rPr>
                  <w:sz w:val="18"/>
                  <w:szCs w:val="18"/>
                  <w:lang w:eastAsia="ar-SA"/>
                </w:rPr>
                <w:delText>5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 &lt;&gt; Стр.39</w:delText>
              </w:r>
              <w:r w:rsidDel="00864A21">
                <w:rPr>
                  <w:sz w:val="18"/>
                  <w:szCs w:val="18"/>
                  <w:lang w:eastAsia="ar-SA"/>
                </w:rPr>
                <w:delText>6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 – Стр.39</w:delText>
              </w:r>
              <w:r w:rsidDel="00864A21">
                <w:rPr>
                  <w:sz w:val="18"/>
                  <w:szCs w:val="18"/>
                  <w:lang w:eastAsia="ar-SA"/>
                </w:rPr>
                <w:delText>7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 – недопустимо</w:delText>
              </w:r>
            </w:del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1C1C" w14:textId="3E2A4085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3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2EA17477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EB78D" w14:textId="773A7A26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3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23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45EFB" w14:textId="6FED21E6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3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410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CBD52" w14:textId="3B922047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38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7A943" w14:textId="32FD5427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3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54B35" w14:textId="733AD4A9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4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420-510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2EEE5" w14:textId="194E7DBF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41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9B56" w14:textId="626D61D1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4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 410 &lt;&gt; Стр. 420 – Стр 510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0B69" w14:textId="78EE20CD" w:rsidR="00864A21" w:rsidRPr="001F0959" w:rsidDel="000F61DD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4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03904E94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DD15A" w14:textId="5C165C2B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4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24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50E2F" w14:textId="7208F11A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4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420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E0C87" w14:textId="7EA744D7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46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34D4B" w14:textId="7D0D3495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4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8FD35" w14:textId="30C47D71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4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430+440+450+460+470+480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69BE4" w14:textId="7416FBBD" w:rsidR="00864A21" w:rsidRPr="001F0959" w:rsidDel="000F61DD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4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582A" w14:textId="052EEBC1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5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 420 &lt;&gt; Стр. 430 + Стр. 440 + Стр. 450 + Стр. 460 + Стр. 470 + Стр. 480 – недопустимо–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1108" w14:textId="196CFEEA" w:rsidR="00864A21" w:rsidRPr="001F0959" w:rsidDel="000F61DD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5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6855E0E6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3422E" w14:textId="7CCD506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5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25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EC451" w14:textId="42DEEA3F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5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430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E1698" w14:textId="4B7E2F0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54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57D6A" w14:textId="5BF4701F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5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92E2F" w14:textId="4D589FB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5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431 – 432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DC9BE" w14:textId="03D995E8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57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63DB" w14:textId="4371E7E2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5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Стр.430 &lt;&gt; Стр. 431 – Стр. 432 – недопустимо––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7644" w14:textId="60DAC2D9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5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429575DE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1BB5C" w14:textId="1FBC19BD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6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26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D9029" w14:textId="7A6F6D2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6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440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069A2" w14:textId="3DB240DF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62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145B1" w14:textId="295BB16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6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B68FA" w14:textId="2403302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6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441 – 442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6F1DA" w14:textId="69029B0D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65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E00F" w14:textId="555CED2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6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Стр.440 &lt;&gt; Стр.441 – Стр.442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6B35" w14:textId="689FCBDE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6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2782272F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7A687" w14:textId="43D1F48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6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26.1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C83ED" w14:textId="457C122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6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450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DF0BD" w14:textId="57BE958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70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9741A" w14:textId="59561DB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7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7E370" w14:textId="35214B6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7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451 – 452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F8EF" w14:textId="410D451D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73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B9FA" w14:textId="60EB61A1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7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Стр.450 &lt;&gt; Стр.451 – Стр.452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5FEF" w14:textId="6B9226E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7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02036C8A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5FFA7" w14:textId="69C16E41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76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27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D91BF" w14:textId="02D969E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7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460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D0B54" w14:textId="7DCED54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78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85F2C" w14:textId="19917F5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79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7E3AA" w14:textId="6AB414D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8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461 – 462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D1F1" w14:textId="1A1675D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81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D494" w14:textId="7FA5E38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82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Стр.460 &lt;&gt; Стр.461 – Стр.462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1D4A" w14:textId="0E3418BE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83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638F77E7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796A4" w14:textId="22634C9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84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28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AE760" w14:textId="0BF3C899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85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470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B1787" w14:textId="414EED5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86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28517" w14:textId="370E794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87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87E2C" w14:textId="42078F3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88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471 – 472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D4E61" w14:textId="363C4A9F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89" w:author="Зайцев Павел Борисович" w:date="2025-12-17T18:36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A465" w14:textId="3995787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90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Стр.470 &lt;&gt; Стр.471 – Стр.472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A9A1" w14:textId="3CAFA68E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91" w:author="Зайцев Павел Борисович" w:date="2025-12-17T18:36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4150A26D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7C0D9" w14:textId="72ABF93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92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29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DF5D5" w14:textId="06046BE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93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480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CE4A3" w14:textId="347BA20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94" w:author="Зайцев Павел Борисович" w:date="2025-12-17T18:37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C2F83" w14:textId="5EE5E47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95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77674" w14:textId="6EAF8749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96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481 – 482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80D04" w14:textId="19911A6D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97" w:author="Зайцев Павел Борисович" w:date="2025-12-17T18:37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3A3C" w14:textId="2ED76D8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198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Стр.480 &lt;&gt; Стр.481 – Стр.482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B2DD" w14:textId="567DB00B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199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1FD61A18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3F6C7" w14:textId="443869F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00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30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F1F8F" w14:textId="4E5C410D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01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510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AA709" w14:textId="083AAF1B" w:rsidR="00864A21" w:rsidRPr="001F0959" w:rsidRDefault="00864A21" w:rsidP="00864A21">
            <w:pPr>
              <w:suppressAutoHyphens/>
              <w:rPr>
                <w:sz w:val="18"/>
                <w:szCs w:val="18"/>
                <w:lang w:val="en-US" w:eastAsia="ar-SA"/>
              </w:rPr>
            </w:pPr>
            <w:del w:id="202" w:author="Зайцев Павел Борисович" w:date="2025-12-17T18:37:00Z">
              <w:r w:rsidRPr="001F0959" w:rsidDel="00864A21">
                <w:rPr>
                  <w:sz w:val="18"/>
                  <w:szCs w:val="18"/>
                  <w:lang w:val="en-US"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6E84C" w14:textId="18080F2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03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A9840" w14:textId="648D33C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04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520 + 530 + 540 + 550 + 560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FDDFD" w14:textId="0BA2185C" w:rsidR="00864A21" w:rsidRPr="001F0959" w:rsidRDefault="00864A21" w:rsidP="00864A21">
            <w:pPr>
              <w:suppressAutoHyphens/>
              <w:rPr>
                <w:sz w:val="18"/>
                <w:szCs w:val="18"/>
                <w:lang w:val="en-US" w:eastAsia="ar-SA"/>
              </w:rPr>
            </w:pPr>
            <w:del w:id="205" w:author="Зайцев Павел Борисович" w:date="2025-12-17T18:37:00Z">
              <w:r w:rsidRPr="001F0959" w:rsidDel="00864A21">
                <w:rPr>
                  <w:sz w:val="18"/>
                  <w:szCs w:val="18"/>
                  <w:lang w:val="en-US"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0DCC" w14:textId="3D37401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06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Стр.510 &lt;&gt; Стр.520 + Стр.530 + Стр.540 + Стр.550 +Стр.560 – недопустимо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319D" w14:textId="4A85C38C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07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7AC1FF28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3DE30" w14:textId="74D25E5D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08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31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FBE9D" w14:textId="0B7724F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09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520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06B85" w14:textId="2A72A6D6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10" w:author="Зайцев Павел Борисович" w:date="2025-12-17T18:37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9A908" w14:textId="2A52181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11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657F8" w14:textId="2CFABDDA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12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521 – 522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9AA8C" w14:textId="1FFFA21C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13" w:author="Зайцев Павел Борисович" w:date="2025-12-17T18:37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9499" w14:textId="0FED5C6E" w:rsidR="00864A21" w:rsidRPr="001F0959" w:rsidDel="00864A21" w:rsidRDefault="00864A21" w:rsidP="00864A21">
            <w:pPr>
              <w:suppressAutoHyphens/>
              <w:rPr>
                <w:del w:id="214" w:author="Зайцев Павел Борисович" w:date="2025-12-17T18:37:00Z"/>
                <w:sz w:val="18"/>
                <w:szCs w:val="18"/>
                <w:lang w:eastAsia="ar-SA"/>
              </w:rPr>
            </w:pPr>
            <w:del w:id="215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Стр. 520 &lt;&gt; Стр. 521- Стр. 522 – недопустимо</w:delText>
              </w:r>
            </w:del>
          </w:p>
          <w:p w14:paraId="65F1A651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71A2" w14:textId="4344EA56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16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1AA7637B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6A148" w14:textId="69A1151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17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32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652C0" w14:textId="58B9C400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18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530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15282" w14:textId="316A5E8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19" w:author="Зайцев Павел Борисович" w:date="2025-12-17T18:37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73F5C" w14:textId="2867CE8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20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6891B" w14:textId="1EF7EDB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21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531 – 532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6C51A" w14:textId="17FEA475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22" w:author="Зайцев Павел Борисович" w:date="2025-12-17T18:37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2653" w14:textId="4B33A99C" w:rsidR="00864A21" w:rsidRPr="001F0959" w:rsidDel="00864A21" w:rsidRDefault="00864A21" w:rsidP="00864A21">
            <w:pPr>
              <w:suppressAutoHyphens/>
              <w:rPr>
                <w:del w:id="223" w:author="Зайцев Павел Борисович" w:date="2025-12-17T18:37:00Z"/>
                <w:sz w:val="18"/>
                <w:szCs w:val="18"/>
                <w:lang w:eastAsia="ar-SA"/>
              </w:rPr>
            </w:pPr>
            <w:del w:id="224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Стр. 530 &lt;&gt; Стр. 531- Стр. 532– недопустимо</w:delText>
              </w:r>
            </w:del>
          </w:p>
          <w:p w14:paraId="132F1A9E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D86C" w14:textId="457B03EE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25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7682E91B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01AA9" w14:textId="1D1080E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26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33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88FA" w14:textId="2312A354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27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540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2D8E0" w14:textId="4C27847E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28" w:author="Зайцев Павел Борисович" w:date="2025-12-17T18:37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70589" w14:textId="7471C88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29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=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C0B6B" w14:textId="6DA52B0F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30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541 – 542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EFFFC" w14:textId="5B83E2EB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31" w:author="Зайцев Павел Борисович" w:date="2025-12-17T18:37:00Z">
              <w:r w:rsidRPr="001F0959" w:rsidDel="00864A21">
                <w:rPr>
                  <w:lang w:eastAsia="ar-SA"/>
                </w:rPr>
                <w:delText>6</w:delText>
              </w:r>
            </w:del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378C" w14:textId="7AB3B717" w:rsidR="00864A21" w:rsidRPr="001F0959" w:rsidDel="00864A21" w:rsidRDefault="00864A21" w:rsidP="00864A21">
            <w:pPr>
              <w:suppressAutoHyphens/>
              <w:rPr>
                <w:del w:id="232" w:author="Зайцев Павел Борисович" w:date="2025-12-17T18:37:00Z"/>
                <w:sz w:val="18"/>
                <w:szCs w:val="18"/>
                <w:lang w:eastAsia="ar-SA"/>
              </w:rPr>
            </w:pPr>
            <w:del w:id="233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Стр. 540 &lt;&gt; Стр. 541- Стр. 542– недопустимо</w:delText>
              </w:r>
            </w:del>
          </w:p>
          <w:p w14:paraId="25A2B6E6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6281" w14:textId="63B3963B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34" w:author="Зайцев Павел Борисович" w:date="2025-12-17T18:37:00Z">
              <w:r w:rsidRPr="001F0959" w:rsidDel="00864A21">
                <w:rPr>
                  <w:sz w:val="18"/>
                  <w:szCs w:val="18"/>
                  <w:lang w:eastAsia="ar-SA"/>
                </w:rPr>
                <w:delText>Б</w:delText>
              </w:r>
            </w:del>
          </w:p>
        </w:tc>
      </w:tr>
      <w:tr w:rsidR="00864A21" w:rsidRPr="001F0959" w14:paraId="5DF84661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5AB2B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45BEE" w14:textId="66B9ACE5" w:rsidR="00864A21" w:rsidRPr="001F0959" w:rsidDel="00864A21" w:rsidRDefault="00864A21" w:rsidP="00864A21">
            <w:pPr>
              <w:suppressAutoHyphens/>
              <w:rPr>
                <w:del w:id="235" w:author="Зайцев Павел Борисович" w:date="2025-12-17T18:40:00Z"/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*</w:t>
            </w:r>
            <w:del w:id="236" w:author="Зайцев Павел Борисович" w:date="2025-12-17T18:40:00Z">
              <w:r w:rsidRPr="001F0959" w:rsidDel="00864A21">
                <w:rPr>
                  <w:sz w:val="18"/>
                  <w:szCs w:val="18"/>
                  <w:lang w:eastAsia="ar-SA"/>
                </w:rPr>
                <w:delText xml:space="preserve">, кроме строк  </w:delText>
              </w:r>
              <w:r w:rsidRPr="001F0959" w:rsidDel="00864A21">
                <w:rPr>
                  <w:sz w:val="18"/>
                  <w:szCs w:val="18"/>
                  <w:lang w:eastAsia="ar-SA"/>
                </w:rPr>
                <w:lastRenderedPageBreak/>
                <w:delText>300 410,</w:delText>
              </w:r>
            </w:del>
          </w:p>
          <w:p w14:paraId="39775BA1" w14:textId="0DEBD1D6" w:rsidR="00864A21" w:rsidRPr="001F0959" w:rsidDel="00864A21" w:rsidRDefault="00864A21" w:rsidP="00922283">
            <w:pPr>
              <w:suppressAutoHyphens/>
              <w:rPr>
                <w:del w:id="237" w:author="Зайцев Павел Борисович" w:date="2025-12-17T18:40:00Z"/>
                <w:sz w:val="18"/>
                <w:szCs w:val="18"/>
                <w:lang w:eastAsia="ar-SA"/>
              </w:rPr>
            </w:pPr>
            <w:del w:id="238" w:author="Зайцев Павел Борисович" w:date="2025-12-17T18:40:00Z">
              <w:r w:rsidRPr="001F0959" w:rsidDel="00864A21">
                <w:rPr>
                  <w:sz w:val="18"/>
                  <w:szCs w:val="18"/>
                  <w:lang w:eastAsia="ar-SA"/>
                </w:rPr>
                <w:delText>420,</w:delText>
              </w:r>
            </w:del>
          </w:p>
          <w:p w14:paraId="330302BC" w14:textId="17A8CD65" w:rsidR="00864A21" w:rsidRPr="001F0959" w:rsidDel="00864A21" w:rsidRDefault="00864A21">
            <w:pPr>
              <w:suppressAutoHyphens/>
              <w:rPr>
                <w:del w:id="239" w:author="Зайцев Павел Борисович" w:date="2025-12-17T18:40:00Z"/>
                <w:sz w:val="18"/>
                <w:szCs w:val="18"/>
                <w:lang w:eastAsia="ar-SA"/>
              </w:rPr>
            </w:pPr>
            <w:del w:id="240" w:author="Зайцев Павел Борисович" w:date="2025-12-17T18:40:00Z">
              <w:r w:rsidRPr="001F0959" w:rsidDel="00864A21">
                <w:rPr>
                  <w:sz w:val="18"/>
                  <w:szCs w:val="18"/>
                  <w:lang w:eastAsia="ar-SA"/>
                </w:rPr>
                <w:delText>430,</w:delText>
              </w:r>
            </w:del>
          </w:p>
          <w:p w14:paraId="158CC409" w14:textId="3ED293E5" w:rsidR="00864A21" w:rsidRPr="001F0959" w:rsidDel="00864A21" w:rsidRDefault="00864A21">
            <w:pPr>
              <w:suppressAutoHyphens/>
              <w:rPr>
                <w:del w:id="241" w:author="Зайцев Павел Борисович" w:date="2025-12-17T18:40:00Z"/>
                <w:sz w:val="18"/>
                <w:szCs w:val="18"/>
                <w:lang w:eastAsia="ar-SA"/>
              </w:rPr>
            </w:pPr>
            <w:del w:id="242" w:author="Зайцев Павел Борисович" w:date="2025-12-17T18:40:00Z">
              <w:r w:rsidRPr="001F0959" w:rsidDel="00864A21">
                <w:rPr>
                  <w:sz w:val="18"/>
                  <w:szCs w:val="18"/>
                  <w:lang w:eastAsia="ar-SA"/>
                </w:rPr>
                <w:delText>431</w:delText>
              </w:r>
            </w:del>
          </w:p>
          <w:p w14:paraId="544949A9" w14:textId="6F10B560" w:rsidR="00864A21" w:rsidRPr="001F0959" w:rsidDel="00864A21" w:rsidRDefault="00864A21">
            <w:pPr>
              <w:suppressAutoHyphens/>
              <w:rPr>
                <w:del w:id="243" w:author="Зайцев Павел Борисович" w:date="2025-12-17T18:40:00Z"/>
                <w:sz w:val="18"/>
                <w:szCs w:val="18"/>
                <w:lang w:eastAsia="ar-SA"/>
              </w:rPr>
            </w:pPr>
            <w:del w:id="244" w:author="Зайцев Павел Борисович" w:date="2025-12-17T18:40:00Z">
              <w:r w:rsidRPr="001F0959" w:rsidDel="00864A21">
                <w:rPr>
                  <w:sz w:val="18"/>
                  <w:szCs w:val="18"/>
                  <w:lang w:eastAsia="ar-SA"/>
                </w:rPr>
                <w:delText>432</w:delText>
              </w:r>
            </w:del>
          </w:p>
          <w:p w14:paraId="1A9BC1AC" w14:textId="14F05901" w:rsidR="00864A21" w:rsidRPr="001F0959" w:rsidDel="00864A21" w:rsidRDefault="00864A21">
            <w:pPr>
              <w:suppressAutoHyphens/>
              <w:rPr>
                <w:del w:id="245" w:author="Зайцев Павел Борисович" w:date="2025-12-17T18:40:00Z"/>
                <w:sz w:val="18"/>
                <w:szCs w:val="18"/>
                <w:lang w:eastAsia="ar-SA"/>
              </w:rPr>
            </w:pPr>
            <w:del w:id="246" w:author="Зайцев Павел Борисович" w:date="2025-12-17T18:40:00Z">
              <w:r w:rsidRPr="001F0959" w:rsidDel="00864A21">
                <w:rPr>
                  <w:sz w:val="18"/>
                  <w:szCs w:val="18"/>
                  <w:lang w:eastAsia="ar-SA"/>
                </w:rPr>
                <w:delText>480, 481, 482, 510, 540, 541, 542.</w:delText>
              </w:r>
            </w:del>
          </w:p>
          <w:p w14:paraId="64619ED3" w14:textId="77777777" w:rsidR="00864A21" w:rsidRPr="001F0959" w:rsidRDefault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FF77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lastRenderedPageBreak/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3208A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443B2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5DD46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CFEC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Наличие показателя в графе 5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7690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659D196A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0EFCD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lastRenderedPageBreak/>
              <w:t>35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C48EA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020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610C0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D6421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6F951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5C2A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7E06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Стр.020 &lt;&gt; сумме детализированных строк – недопустимо––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AEB4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3F84652C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4D22C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36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FB395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030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92D8D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54C92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7486B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2005E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0BA4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Стр.030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3EDC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5E764044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A2E5D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37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17668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040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85EB4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600F2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F30C9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6602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5681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Стр.040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95C4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38D1D0A9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C5627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38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21420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050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AD023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FB79D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3E743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BDE64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6F22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Стр.050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25CB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5EA9815C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EBD28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B9899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060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A0318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57D92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F1951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AF2A5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82F4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Стр.060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B8A67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16E44CA7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48E80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B8371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070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E4FB4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49B6F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BD283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78F55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7C03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Стр.070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3830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383A7603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D5385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41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9FFA4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090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106C0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CDB3B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31410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59B67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A659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Стр.090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5568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7CFAAB8A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E14E7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4A428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A5BE3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3E6A3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3C685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3A4DA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EC15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Стр.100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8D89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7E06F65D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3C71E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43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A98A6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110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EEE79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F6D74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6B848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Сумма детализированных строк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88463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D2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Стр.110 &lt;&gt; сумме детализированных строк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7ED8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F0959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438ACF37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63C14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BB37E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040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1B5BA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568F3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=0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81DF4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1CDDE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8848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 w:rsidRPr="00DB60A3">
              <w:rPr>
                <w:sz w:val="18"/>
                <w:szCs w:val="18"/>
                <w:lang w:eastAsia="ar-SA"/>
              </w:rPr>
              <w:t>КОСГУ 136 в ф. 0503121 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E256" w14:textId="77777777" w:rsidR="00864A21" w:rsidRPr="001F0959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DB60A3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1E1DF404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C3FE1" w14:textId="77777777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B7ED9" w14:textId="77777777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DF1B9" w14:textId="77777777" w:rsidR="00864A21" w:rsidRDefault="00864A21" w:rsidP="00864A21">
            <w:pPr>
              <w:suppressAutoHyphens/>
              <w:rPr>
                <w:lang w:eastAsia="ar-SA"/>
              </w:rPr>
            </w:pPr>
            <w: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F0419" w14:textId="77777777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D0E45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94915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6034" w14:textId="77777777" w:rsidR="00864A21" w:rsidRPr="00DB60A3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КОСГУ 159 в ф. 0503121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7FDC" w14:textId="77777777" w:rsidR="00864A21" w:rsidRPr="00DB60A3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4232634B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6EFCD" w14:textId="77777777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A8E13" w14:textId="77777777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93976" w14:textId="77777777" w:rsidR="00864A21" w:rsidRDefault="00864A21" w:rsidP="00864A21">
            <w:pPr>
              <w:suppressAutoHyphens/>
              <w:rPr>
                <w:lang w:eastAsia="ar-SA"/>
              </w:rPr>
            </w:pPr>
            <w: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E0D14" w14:textId="77777777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88E5C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A2DF3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848A" w14:textId="77777777" w:rsidR="00864A21" w:rsidRPr="00DB60A3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КОСГУ 181 в ф. 0503121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83FE" w14:textId="77777777" w:rsidR="00864A21" w:rsidRPr="00DB60A3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64A21" w:rsidRPr="001F0959" w14:paraId="14B7BE17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7FAAE" w14:textId="77777777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8B52A" w14:textId="77777777" w:rsidR="00864A21" w:rsidRDefault="00864A21" w:rsidP="00864A2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AB877" w14:textId="77777777" w:rsidR="00864A21" w:rsidRDefault="00864A21" w:rsidP="00864A21">
            <w:pPr>
              <w:suppressAutoHyphens/>
            </w:pPr>
            <w: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38D84" w14:textId="77777777" w:rsidR="00864A21" w:rsidRDefault="00864A21" w:rsidP="00864A2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8C417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7769C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DE063" w14:textId="77777777" w:rsidR="00864A21" w:rsidRDefault="00864A21" w:rsidP="00864A2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КОСГУ 274 «Убытки от обесценения активов» в ф. 0503121 – требует пояснения случаев применения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2C21" w14:textId="77777777" w:rsidR="00864A21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864A21" w:rsidRPr="001F0959" w14:paraId="5DFEF163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327F" w14:textId="77777777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308B" w14:textId="77777777" w:rsidR="00864A21" w:rsidRDefault="00864A21" w:rsidP="00864A2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D0862" w14:textId="77777777" w:rsidR="00864A21" w:rsidRDefault="00864A21" w:rsidP="00864A21">
            <w:pPr>
              <w:suppressAutoHyphens/>
            </w:pPr>
            <w: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760CE" w14:textId="77777777" w:rsidR="00864A21" w:rsidRDefault="00864A21" w:rsidP="00864A2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9AA6E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C37DF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2DCC" w14:textId="77777777" w:rsidR="00864A21" w:rsidRDefault="00864A21" w:rsidP="00864A2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КОСГУ 294 «Штрафные санкции по долговым обязательствам» в ф. 0503121 – требует пояснения случаев применения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9F09" w14:textId="77777777" w:rsidR="00864A21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8A4FA6"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864A21" w:rsidRPr="001F0959" w14:paraId="06D9CE67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F49FE" w14:textId="281C4E0D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47" w:author="Зайцев Павел Борисович" w:date="2025-12-17T18:46:00Z">
              <w:r w:rsidDel="00922283">
                <w:rPr>
                  <w:sz w:val="18"/>
                  <w:szCs w:val="18"/>
                  <w:lang w:eastAsia="ar-SA"/>
                </w:rPr>
                <w:delText>49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665BF" w14:textId="25B4E75B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48" w:author="Зайцев Павел Борисович" w:date="2025-12-17T18:46:00Z">
              <w:r w:rsidDel="00922283">
                <w:rPr>
                  <w:sz w:val="18"/>
                  <w:szCs w:val="18"/>
                </w:rPr>
                <w:delText xml:space="preserve">391 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A2D60" w14:textId="08D9C706" w:rsidR="00864A21" w:rsidRDefault="00864A21" w:rsidP="00864A21">
            <w:pPr>
              <w:suppressAutoHyphens/>
            </w:pPr>
            <w:del w:id="249" w:author="Зайцев Павел Борисович" w:date="2025-12-17T18:46:00Z">
              <w:r w:rsidDel="00922283">
                <w:delText>*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B7F50" w14:textId="480F2A62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50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=0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FE5D2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0873F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738C" w14:textId="4C1B22B4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51" w:author="Зайцев Павел Борисович" w:date="2025-12-17T18:46:00Z">
              <w:r w:rsidDel="00922283">
                <w:rPr>
                  <w:sz w:val="18"/>
                  <w:szCs w:val="18"/>
                </w:rPr>
                <w:delText xml:space="preserve">Отражение показателей по счету 109 требует пояснения случаев применения 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9EC6" w14:textId="397156C9" w:rsidR="00864A21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52" w:author="Зайцев Павел Борисович" w:date="2025-12-17T18:46:00Z">
              <w:r w:rsidRPr="008A4FA6" w:rsidDel="00922283">
                <w:rPr>
                  <w:sz w:val="18"/>
                  <w:szCs w:val="18"/>
                  <w:lang w:eastAsia="ar-SA"/>
                </w:rPr>
                <w:delText>П</w:delText>
              </w:r>
            </w:del>
          </w:p>
        </w:tc>
      </w:tr>
      <w:tr w:rsidR="00864A21" w:rsidRPr="001F0959" w14:paraId="17A45492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FE8EE" w14:textId="0934A2CE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53" w:author="Зайцев Павел Борисович" w:date="2025-12-17T18:46:00Z">
              <w:r w:rsidDel="00922283">
                <w:rPr>
                  <w:sz w:val="18"/>
                  <w:szCs w:val="18"/>
                  <w:lang w:eastAsia="ar-SA"/>
                </w:rPr>
                <w:delText>50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7F668" w14:textId="0E8B186C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54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392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4EF0A" w14:textId="4E78E236" w:rsidR="00864A21" w:rsidRDefault="00864A21" w:rsidP="00864A21">
            <w:pPr>
              <w:suppressAutoHyphens/>
            </w:pPr>
            <w:del w:id="255" w:author="Зайцев Павел Борисович" w:date="2025-12-17T18:46:00Z">
              <w:r w:rsidDel="00922283">
                <w:delText>*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324D5" w14:textId="5E506D2B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56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=0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8BCD3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09C07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AD48" w14:textId="48A0DD23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57" w:author="Зайцев Павел Борисович" w:date="2025-12-17T18:46:00Z">
              <w:r w:rsidDel="00922283">
                <w:rPr>
                  <w:sz w:val="18"/>
                  <w:szCs w:val="18"/>
                </w:rPr>
                <w:delText xml:space="preserve">Отражение показателей по счету 109 требует пояснения случаев применения 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A7CD8" w14:textId="60EB00D8" w:rsidR="00864A21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58" w:author="Зайцев Павел Борисович" w:date="2025-12-17T18:46:00Z">
              <w:r w:rsidRPr="008A4FA6" w:rsidDel="00922283">
                <w:rPr>
                  <w:sz w:val="18"/>
                  <w:szCs w:val="18"/>
                  <w:lang w:eastAsia="ar-SA"/>
                </w:rPr>
                <w:delText>П</w:delText>
              </w:r>
            </w:del>
          </w:p>
        </w:tc>
      </w:tr>
      <w:tr w:rsidR="00864A21" w:rsidRPr="001F0959" w14:paraId="68D7EA69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D204F" w14:textId="24F914B4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59" w:author="Зайцев Павел Борисович" w:date="2025-12-17T18:46:00Z">
              <w:r w:rsidDel="00922283">
                <w:rPr>
                  <w:sz w:val="18"/>
                  <w:szCs w:val="18"/>
                  <w:lang w:eastAsia="ar-SA"/>
                </w:rPr>
                <w:delText>51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D442D" w14:textId="6D851164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60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441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D4524" w14:textId="5C20B322" w:rsidR="00864A21" w:rsidRDefault="00864A21" w:rsidP="00864A21">
            <w:pPr>
              <w:suppressAutoHyphens/>
            </w:pPr>
            <w:del w:id="261" w:author="Зайцев Павел Борисович" w:date="2025-12-17T18:46:00Z">
              <w:r w:rsidDel="00922283">
                <w:delText>*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26B44" w14:textId="0D46470F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62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=0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9ECD7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FC57A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BD33" w14:textId="67D90FF6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63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КОСГУ 520 «Увеличение стоимости ценных бумаг, кроме акций и иных финансовых инструментов» требует пояснений правовых оснований примения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2C3C" w14:textId="43567BD2" w:rsidR="00864A21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64" w:author="Зайцев Павел Борисович" w:date="2025-12-17T18:46:00Z">
              <w:r w:rsidRPr="008A4FA6" w:rsidDel="00922283">
                <w:rPr>
                  <w:sz w:val="18"/>
                  <w:szCs w:val="18"/>
                  <w:lang w:eastAsia="ar-SA"/>
                </w:rPr>
                <w:delText>П</w:delText>
              </w:r>
            </w:del>
          </w:p>
        </w:tc>
      </w:tr>
      <w:tr w:rsidR="00864A21" w:rsidRPr="001F0959" w14:paraId="415A6B5D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8BE92" w14:textId="3EC4B358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65" w:author="Зайцев Павел Борисович" w:date="2025-12-17T18:46:00Z">
              <w:r w:rsidDel="00922283">
                <w:rPr>
                  <w:sz w:val="18"/>
                  <w:szCs w:val="18"/>
                  <w:lang w:eastAsia="ar-SA"/>
                </w:rPr>
                <w:delText>52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3CD9F" w14:textId="0BDD2AEE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66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442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3F36C" w14:textId="3FFDEF96" w:rsidR="00864A21" w:rsidRDefault="00864A21" w:rsidP="00864A21">
            <w:pPr>
              <w:suppressAutoHyphens/>
            </w:pPr>
            <w:del w:id="267" w:author="Зайцев Павел Борисович" w:date="2025-12-17T18:46:00Z">
              <w:r w:rsidDel="00922283">
                <w:delText>*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E6BF2" w14:textId="1517755B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68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=0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00A8B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13210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792A" w14:textId="2BFC9CC8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69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КОСГУ 620 «Уменьшение стоимости ценных бумаг, кроме акций и иных финансовых инструментов» требует пояснений правовых оснований примения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0292" w14:textId="029BFC1C" w:rsidR="00864A21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70" w:author="Зайцев Павел Борисович" w:date="2025-12-17T18:46:00Z">
              <w:r w:rsidRPr="008A4FA6" w:rsidDel="00922283">
                <w:rPr>
                  <w:sz w:val="18"/>
                  <w:szCs w:val="18"/>
                  <w:lang w:eastAsia="ar-SA"/>
                </w:rPr>
                <w:delText>П</w:delText>
              </w:r>
            </w:del>
          </w:p>
        </w:tc>
      </w:tr>
      <w:tr w:rsidR="00864A21" w:rsidRPr="001F0959" w14:paraId="269C78F3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59DD6" w14:textId="6CA80EAF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71" w:author="Зайцев Павел Борисович" w:date="2025-12-17T18:46:00Z">
              <w:r w:rsidDel="00922283">
                <w:rPr>
                  <w:sz w:val="18"/>
                  <w:szCs w:val="18"/>
                  <w:lang w:eastAsia="ar-SA"/>
                </w:rPr>
                <w:delText>53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4E66B" w14:textId="436DF6F6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72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471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8823F" w14:textId="25EE5635" w:rsidR="00864A21" w:rsidRDefault="00864A21" w:rsidP="00864A21">
            <w:pPr>
              <w:suppressAutoHyphens/>
            </w:pPr>
            <w:del w:id="273" w:author="Зайцев Павел Борисович" w:date="2025-12-17T18:46:00Z">
              <w:r w:rsidDel="00922283">
                <w:delText>*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96987" w14:textId="15FCFFCF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74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=0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2342F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EE9B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69C7" w14:textId="5D9771FE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75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КОСГУ 550 «Увеличение стоимости иных финансовых активов» требует пояснений правовых оснований примения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DD59" w14:textId="1B210A5E" w:rsidR="00864A21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76" w:author="Зайцев Павел Борисович" w:date="2025-12-17T18:46:00Z">
              <w:r w:rsidRPr="008A4FA6" w:rsidDel="00922283">
                <w:rPr>
                  <w:sz w:val="18"/>
                  <w:szCs w:val="18"/>
                  <w:lang w:eastAsia="ar-SA"/>
                </w:rPr>
                <w:delText>П</w:delText>
              </w:r>
            </w:del>
          </w:p>
        </w:tc>
      </w:tr>
      <w:tr w:rsidR="00864A21" w:rsidRPr="001F0959" w14:paraId="66C839BB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8BF0B" w14:textId="7FD7C459" w:rsidR="00864A21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del w:id="277" w:author="Зайцев Павел Борисович" w:date="2025-12-17T18:46:00Z">
              <w:r w:rsidDel="00922283">
                <w:rPr>
                  <w:sz w:val="18"/>
                  <w:szCs w:val="18"/>
                  <w:lang w:eastAsia="ar-SA"/>
                </w:rPr>
                <w:delText>54</w:delText>
              </w:r>
            </w:del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5EEC0" w14:textId="4C94B45A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78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472</w:delText>
              </w:r>
            </w:del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508DA" w14:textId="2C1C166A" w:rsidR="00864A21" w:rsidRDefault="00864A21" w:rsidP="00864A21">
            <w:pPr>
              <w:suppressAutoHyphens/>
            </w:pPr>
            <w:del w:id="279" w:author="Зайцев Павел Борисович" w:date="2025-12-17T18:46:00Z">
              <w:r w:rsidDel="00922283">
                <w:delText>*</w:delText>
              </w:r>
            </w:del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16983" w14:textId="5CD32AC1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80" w:author="Зайцев Павел Борисович" w:date="2025-12-17T18:46:00Z">
              <w:r w:rsidDel="00922283">
                <w:rPr>
                  <w:sz w:val="18"/>
                  <w:szCs w:val="18"/>
                </w:rPr>
                <w:delText>=0</w:delText>
              </w:r>
            </w:del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9AA05" w14:textId="77777777" w:rsidR="00864A21" w:rsidRPr="001F0959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5D15" w14:textId="77777777" w:rsidR="00864A21" w:rsidRPr="001F0959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AB40" w14:textId="1DC9ABDE" w:rsidR="00864A21" w:rsidRDefault="00864A21" w:rsidP="00864A21">
            <w:pPr>
              <w:suppressAutoHyphens/>
              <w:rPr>
                <w:sz w:val="18"/>
                <w:szCs w:val="18"/>
              </w:rPr>
            </w:pPr>
            <w:del w:id="281" w:author="Зайцев Павел Борисович" w:date="2025-12-17T18:46:00Z">
              <w:r w:rsidDel="00922283">
                <w:rPr>
                  <w:sz w:val="18"/>
                  <w:szCs w:val="18"/>
                </w:rPr>
                <w:delText xml:space="preserve">КОСГУ 650 «Уменьшение стоимости иных финансовых активов» требует </w:delText>
              </w:r>
              <w:r w:rsidDel="00922283">
                <w:rPr>
                  <w:sz w:val="18"/>
                  <w:szCs w:val="18"/>
                </w:rPr>
                <w:lastRenderedPageBreak/>
                <w:delText>пояснений правовых оснований примения</w:delText>
              </w:r>
            </w:del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67B3" w14:textId="06484F2E" w:rsidR="00864A21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del w:id="282" w:author="Зайцев Павел Борисович" w:date="2025-12-17T18:46:00Z">
              <w:r w:rsidRPr="008A4FA6" w:rsidDel="00922283">
                <w:rPr>
                  <w:sz w:val="18"/>
                  <w:szCs w:val="18"/>
                  <w:lang w:eastAsia="ar-SA"/>
                </w:rPr>
                <w:lastRenderedPageBreak/>
                <w:delText>П</w:delText>
              </w:r>
            </w:del>
          </w:p>
        </w:tc>
      </w:tr>
      <w:tr w:rsidR="00864A21" w:rsidRPr="00A359CC" w14:paraId="5DB5735D" w14:textId="77777777" w:rsidTr="007F67F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BB6DE" w14:textId="77777777" w:rsidR="00864A21" w:rsidRPr="00A359CC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55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326C3" w14:textId="77777777" w:rsidR="00864A21" w:rsidRPr="00A359CC" w:rsidRDefault="00864A21" w:rsidP="00864A21">
            <w:pPr>
              <w:suppressAutoHyphens/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 разделов 1 и 2, кроме КОСГУ 171, 174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2BE97" w14:textId="77777777" w:rsidR="00864A21" w:rsidRPr="0038547E" w:rsidRDefault="00864A21" w:rsidP="00864A21">
            <w:pPr>
              <w:suppressAutoHyphens/>
            </w:pPr>
            <w:r>
              <w:t>4,5,</w:t>
            </w:r>
            <w:r w:rsidRPr="0038547E"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65FB9" w14:textId="77777777" w:rsidR="00864A21" w:rsidRPr="00A359CC" w:rsidRDefault="00864A21" w:rsidP="00864A21">
            <w:pPr>
              <w:suppressAutoHyphens/>
              <w:rPr>
                <w:sz w:val="18"/>
                <w:szCs w:val="18"/>
              </w:rPr>
            </w:pPr>
            <w:r w:rsidRPr="00F62564">
              <w:rPr>
                <w:sz w:val="18"/>
                <w:szCs w:val="18"/>
              </w:rPr>
              <w:t>&gt;</w:t>
            </w:r>
            <w:r w:rsidRPr="00A359CC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3373D" w14:textId="77777777" w:rsidR="00864A21" w:rsidRPr="00A359CC" w:rsidRDefault="00864A21" w:rsidP="00864A2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B02E3" w14:textId="77777777" w:rsidR="00864A21" w:rsidRPr="0038547E" w:rsidRDefault="00864A21" w:rsidP="00864A21">
            <w:pPr>
              <w:suppressAutoHyphens/>
              <w:rPr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AB59B" w14:textId="77777777" w:rsidR="00864A21" w:rsidRPr="00242BA5" w:rsidRDefault="00864A21" w:rsidP="00864A2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Отрицательные показатели требуют пояснений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A770" w14:textId="77777777" w:rsidR="00864A21" w:rsidRPr="00A359CC" w:rsidRDefault="00864A21" w:rsidP="00864A2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</w:tbl>
    <w:p w14:paraId="1517A468" w14:textId="77777777" w:rsidR="001F0959" w:rsidRPr="00B234EC" w:rsidRDefault="001F0959" w:rsidP="00516CD3"/>
    <w:p w14:paraId="470AF9A8" w14:textId="77777777" w:rsidR="00362830" w:rsidRPr="00362830" w:rsidRDefault="00362830" w:rsidP="00362830"/>
    <w:p w14:paraId="0B186DA3" w14:textId="0352465C" w:rsidR="0042253D" w:rsidRPr="007F67F5" w:rsidRDefault="007F67F5" w:rsidP="00A74A12">
      <w:pPr>
        <w:pStyle w:val="1"/>
        <w:rPr>
          <w:b/>
          <w:sz w:val="20"/>
          <w:szCs w:val="20"/>
        </w:rPr>
      </w:pPr>
      <w:bookmarkStart w:id="283" w:name="_Toc217363539"/>
      <w:bookmarkStart w:id="284" w:name="_Toc501124303"/>
      <w:bookmarkStart w:id="285" w:name="_Toc216968497"/>
      <w:r w:rsidRPr="007F67F5">
        <w:rPr>
          <w:b/>
          <w:sz w:val="20"/>
          <w:szCs w:val="20"/>
        </w:rPr>
        <w:t>6</w:t>
      </w:r>
      <w:r w:rsidR="0042253D" w:rsidRPr="007F67F5">
        <w:rPr>
          <w:b/>
          <w:sz w:val="20"/>
          <w:szCs w:val="20"/>
        </w:rPr>
        <w:t xml:space="preserve">. Отчет о движении денежных средств </w:t>
      </w:r>
      <w:r w:rsidRPr="007F67F5">
        <w:rPr>
          <w:b/>
          <w:sz w:val="20"/>
          <w:szCs w:val="20"/>
        </w:rPr>
        <w:t>(</w:t>
      </w:r>
      <w:r w:rsidR="0042253D" w:rsidRPr="007F67F5">
        <w:rPr>
          <w:b/>
          <w:sz w:val="20"/>
          <w:szCs w:val="20"/>
        </w:rPr>
        <w:t>ф.</w:t>
      </w:r>
      <w:r w:rsidRPr="007F67F5">
        <w:rPr>
          <w:b/>
          <w:sz w:val="20"/>
          <w:szCs w:val="20"/>
        </w:rPr>
        <w:t xml:space="preserve"> </w:t>
      </w:r>
      <w:r w:rsidR="0042253D" w:rsidRPr="007F67F5">
        <w:rPr>
          <w:b/>
          <w:sz w:val="20"/>
          <w:szCs w:val="20"/>
        </w:rPr>
        <w:t>0503123</w:t>
      </w:r>
      <w:bookmarkEnd w:id="283"/>
      <w:bookmarkEnd w:id="284"/>
      <w:r w:rsidRPr="007F67F5">
        <w:rPr>
          <w:b/>
          <w:sz w:val="20"/>
          <w:szCs w:val="20"/>
        </w:rPr>
        <w:t>)</w:t>
      </w:r>
      <w:bookmarkEnd w:id="285"/>
    </w:p>
    <w:p w14:paraId="4332C441" w14:textId="77777777" w:rsidR="00FB34CE" w:rsidRPr="00FB34CE" w:rsidRDefault="00FB34CE" w:rsidP="00FB34CE"/>
    <w:p w14:paraId="0D9FDABE" w14:textId="74C55381" w:rsidR="00FB34CE" w:rsidRPr="00FB34CE" w:rsidRDefault="007F67F5" w:rsidP="007F67F5">
      <w:pPr>
        <w:pStyle w:val="2"/>
        <w:jc w:val="both"/>
        <w:rPr>
          <w:b/>
          <w:sz w:val="18"/>
        </w:rPr>
      </w:pPr>
      <w:bookmarkStart w:id="286" w:name="_Toc216968498"/>
      <w:r>
        <w:rPr>
          <w:b/>
          <w:sz w:val="18"/>
        </w:rPr>
        <w:t>6</w:t>
      </w:r>
      <w:r w:rsidR="00FB34CE">
        <w:rPr>
          <w:b/>
          <w:sz w:val="18"/>
        </w:rPr>
        <w:t>.1. Таблица допустимости кодов бюджетной классификации (Форматно-логический</w:t>
      </w:r>
      <w:r w:rsidR="00FB34CE" w:rsidRPr="002B046F">
        <w:rPr>
          <w:b/>
          <w:sz w:val="18"/>
        </w:rPr>
        <w:t xml:space="preserve"> </w:t>
      </w:r>
      <w:r w:rsidR="00FB34CE">
        <w:rPr>
          <w:b/>
          <w:sz w:val="18"/>
        </w:rPr>
        <w:t>контроль)</w:t>
      </w:r>
      <w:bookmarkEnd w:id="286"/>
    </w:p>
    <w:tbl>
      <w:tblPr>
        <w:tblW w:w="103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488"/>
        <w:gridCol w:w="711"/>
        <w:gridCol w:w="567"/>
        <w:gridCol w:w="567"/>
        <w:gridCol w:w="2978"/>
        <w:gridCol w:w="837"/>
      </w:tblGrid>
      <w:tr w:rsidR="00FB34CE" w:rsidRPr="00FB34CE" w14:paraId="048EB723" w14:textId="77777777" w:rsidTr="007F67F5">
        <w:tc>
          <w:tcPr>
            <w:tcW w:w="3185" w:type="dxa"/>
            <w:shd w:val="clear" w:color="auto" w:fill="auto"/>
            <w:vAlign w:val="center"/>
          </w:tcPr>
          <w:p w14:paraId="4897586E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b/>
                <w:sz w:val="18"/>
                <w:szCs w:val="18"/>
                <w:lang w:eastAsia="ar-SA"/>
              </w:rPr>
              <w:t>Код бюджетной классификации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712850A5" w14:textId="77777777" w:rsidR="00FB34CE" w:rsidRPr="005823EF" w:rsidRDefault="00FB34CE" w:rsidP="005823EF">
            <w:pPr>
              <w:suppressAutoHyphens/>
              <w:jc w:val="center"/>
              <w:rPr>
                <w:rFonts w:eastAsia="Calibri"/>
                <w:b/>
                <w:sz w:val="16"/>
                <w:szCs w:val="16"/>
                <w:lang w:eastAsia="ar-SA"/>
              </w:rPr>
            </w:pPr>
            <w:r w:rsidRPr="005823EF">
              <w:rPr>
                <w:rFonts w:eastAsia="Calibri"/>
                <w:b/>
                <w:sz w:val="16"/>
                <w:szCs w:val="16"/>
                <w:lang w:eastAsia="ar-SA"/>
              </w:rPr>
              <w:t>Показатель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2AABE3B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b/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50B3AD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b/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09D04F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b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b/>
                <w:sz w:val="18"/>
                <w:szCs w:val="18"/>
                <w:lang w:eastAsia="ar-SA"/>
              </w:rPr>
              <w:t>Раздел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0D894616" w14:textId="77777777" w:rsidR="00FB34CE" w:rsidRPr="005823EF" w:rsidRDefault="00FB34CE" w:rsidP="005823EF">
            <w:pPr>
              <w:suppressAutoHyphens/>
              <w:jc w:val="center"/>
              <w:rPr>
                <w:rFonts w:eastAsia="Calibri"/>
                <w:b/>
                <w:sz w:val="16"/>
                <w:szCs w:val="16"/>
                <w:lang w:eastAsia="ar-SA"/>
              </w:rPr>
            </w:pPr>
            <w:r w:rsidRPr="005823EF">
              <w:rPr>
                <w:rFonts w:eastAsia="Calibri"/>
                <w:b/>
                <w:sz w:val="16"/>
                <w:szCs w:val="16"/>
                <w:lang w:eastAsia="ar-SA"/>
              </w:rPr>
              <w:t>Комментарий</w:t>
            </w:r>
          </w:p>
        </w:tc>
        <w:tc>
          <w:tcPr>
            <w:tcW w:w="837" w:type="dxa"/>
            <w:shd w:val="clear" w:color="auto" w:fill="auto"/>
          </w:tcPr>
          <w:p w14:paraId="6652763C" w14:textId="77777777" w:rsidR="00FB34CE" w:rsidRPr="005823EF" w:rsidRDefault="00FB34CE" w:rsidP="005823EF">
            <w:pPr>
              <w:suppressAutoHyphens/>
              <w:jc w:val="center"/>
              <w:rPr>
                <w:rFonts w:eastAsia="Calibri"/>
                <w:b/>
                <w:sz w:val="16"/>
                <w:szCs w:val="16"/>
                <w:lang w:eastAsia="ar-SA"/>
              </w:rPr>
            </w:pPr>
            <w:r w:rsidRPr="005823EF">
              <w:rPr>
                <w:rFonts w:eastAsia="Calibri"/>
                <w:b/>
                <w:sz w:val="16"/>
                <w:szCs w:val="16"/>
                <w:lang w:eastAsia="ar-SA"/>
              </w:rPr>
              <w:t>Уровень ошибки</w:t>
            </w:r>
          </w:p>
        </w:tc>
      </w:tr>
      <w:tr w:rsidR="00FB34CE" w:rsidRPr="00FB34CE" w14:paraId="475FBEE0" w14:textId="77777777" w:rsidTr="007F67F5">
        <w:tc>
          <w:tcPr>
            <w:tcW w:w="3185" w:type="dxa"/>
            <w:shd w:val="clear" w:color="auto" w:fill="auto"/>
          </w:tcPr>
          <w:p w14:paraId="72147D4C" w14:textId="77777777" w:rsidR="00FB34CE" w:rsidRPr="005823EF" w:rsidRDefault="00FB34CE" w:rsidP="0029391C">
            <w:pPr>
              <w:suppressAutoHyphens/>
              <w:ind w:right="5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 xml:space="preserve">000, </w:t>
            </w:r>
            <w:r w:rsidR="00EB707B">
              <w:rPr>
                <w:rFonts w:eastAsia="Calibri"/>
                <w:sz w:val="18"/>
                <w:szCs w:val="18"/>
                <w:lang w:eastAsia="ar-SA"/>
              </w:rPr>
              <w:t xml:space="preserve">1хх, 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200, 210, 220 ,</w:t>
            </w:r>
            <w:r w:rsidR="00D72C20">
              <w:rPr>
                <w:rFonts w:eastAsia="Calibri"/>
                <w:sz w:val="18"/>
                <w:szCs w:val="18"/>
                <w:lang w:eastAsia="ar-SA"/>
              </w:rPr>
              <w:t>23х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 xml:space="preserve">, 240, 250, 260, </w:t>
            </w:r>
            <w:r w:rsidR="00F866DA" w:rsidRPr="005823EF">
              <w:rPr>
                <w:rFonts w:eastAsia="Calibri"/>
                <w:sz w:val="18"/>
                <w:szCs w:val="18"/>
                <w:lang w:eastAsia="ar-SA"/>
              </w:rPr>
              <w:t>27</w:t>
            </w:r>
            <w:r w:rsidR="00F866DA">
              <w:rPr>
                <w:rFonts w:eastAsia="Calibri"/>
                <w:sz w:val="18"/>
                <w:szCs w:val="18"/>
                <w:lang w:eastAsia="ar-SA"/>
              </w:rPr>
              <w:t>Х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 xml:space="preserve">, </w:t>
            </w:r>
            <w:r w:rsidR="0078046D">
              <w:rPr>
                <w:rFonts w:eastAsia="Calibri"/>
                <w:sz w:val="18"/>
                <w:szCs w:val="18"/>
                <w:lang w:eastAsia="ar-SA"/>
              </w:rPr>
              <w:t xml:space="preserve">280, 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 xml:space="preserve">290, 300, </w:t>
            </w:r>
            <w:r w:rsidR="0078046D">
              <w:rPr>
                <w:rFonts w:eastAsia="Calibri"/>
                <w:sz w:val="18"/>
                <w:szCs w:val="18"/>
                <w:lang w:eastAsia="ar-SA"/>
              </w:rPr>
              <w:t xml:space="preserve">340, </w:t>
            </w:r>
            <w:r w:rsidR="00EB157B">
              <w:rPr>
                <w:rFonts w:eastAsia="Calibri"/>
                <w:sz w:val="18"/>
                <w:szCs w:val="18"/>
                <w:lang w:eastAsia="ar-SA"/>
              </w:rPr>
              <w:t xml:space="preserve">4хх, 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 xml:space="preserve">500, 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 xml:space="preserve">540, </w:t>
            </w:r>
            <w:r w:rsidR="00127F2C">
              <w:rPr>
                <w:rFonts w:eastAsia="Calibri"/>
                <w:sz w:val="18"/>
                <w:szCs w:val="18"/>
                <w:lang w:eastAsia="ar-SA"/>
              </w:rPr>
              <w:t>55</w:t>
            </w:r>
            <w:r w:rsidR="00840D4A">
              <w:rPr>
                <w:rFonts w:eastAsia="Calibri"/>
                <w:sz w:val="18"/>
                <w:szCs w:val="18"/>
                <w:lang w:eastAsia="ar-SA"/>
              </w:rPr>
              <w:t>х</w:t>
            </w:r>
            <w:r w:rsidR="00127F2C">
              <w:rPr>
                <w:rFonts w:eastAsia="Calibri"/>
                <w:sz w:val="18"/>
                <w:szCs w:val="18"/>
                <w:lang w:eastAsia="ar-SA"/>
              </w:rPr>
              <w:t xml:space="preserve">, </w:t>
            </w:r>
            <w:r w:rsidR="00664D3D">
              <w:rPr>
                <w:rFonts w:eastAsia="Calibri"/>
                <w:sz w:val="18"/>
                <w:szCs w:val="18"/>
                <w:lang w:eastAsia="ar-SA"/>
              </w:rPr>
              <w:t>56</w:t>
            </w:r>
            <w:r w:rsidR="00840D4A">
              <w:rPr>
                <w:rFonts w:eastAsia="Calibri"/>
                <w:sz w:val="18"/>
                <w:szCs w:val="18"/>
                <w:lang w:eastAsia="ar-SA"/>
              </w:rPr>
              <w:t>х</w:t>
            </w:r>
            <w:r w:rsidR="00664D3D">
              <w:rPr>
                <w:rFonts w:eastAsia="Calibri"/>
                <w:sz w:val="18"/>
                <w:szCs w:val="18"/>
                <w:lang w:eastAsia="ar-SA"/>
              </w:rPr>
              <w:t xml:space="preserve">, 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 xml:space="preserve">600, 640, </w:t>
            </w:r>
            <w:r w:rsidR="00E614DB">
              <w:rPr>
                <w:rFonts w:eastAsia="Calibri"/>
                <w:sz w:val="18"/>
                <w:szCs w:val="18"/>
                <w:lang w:eastAsia="ar-SA"/>
              </w:rPr>
              <w:t xml:space="preserve">642, </w:t>
            </w:r>
            <w:r w:rsidR="00CF7051">
              <w:rPr>
                <w:rFonts w:eastAsia="Calibri"/>
                <w:sz w:val="18"/>
                <w:szCs w:val="18"/>
                <w:lang w:eastAsia="ar-SA"/>
              </w:rPr>
              <w:t>65</w:t>
            </w:r>
            <w:r w:rsidR="00840D4A">
              <w:rPr>
                <w:rFonts w:eastAsia="Calibri"/>
                <w:sz w:val="18"/>
                <w:szCs w:val="18"/>
                <w:lang w:eastAsia="ar-SA"/>
              </w:rPr>
              <w:t>х</w:t>
            </w:r>
            <w:r w:rsidR="00CF7051">
              <w:rPr>
                <w:rFonts w:eastAsia="Calibri"/>
                <w:sz w:val="18"/>
                <w:szCs w:val="18"/>
                <w:lang w:eastAsia="ar-SA"/>
              </w:rPr>
              <w:t>, 66</w:t>
            </w:r>
            <w:r w:rsidR="00840D4A">
              <w:rPr>
                <w:rFonts w:eastAsia="Calibri"/>
                <w:sz w:val="18"/>
                <w:szCs w:val="18"/>
                <w:lang w:eastAsia="ar-SA"/>
              </w:rPr>
              <w:t>х</w:t>
            </w:r>
            <w:r w:rsidR="00CF7051">
              <w:rPr>
                <w:rFonts w:eastAsia="Calibri"/>
                <w:sz w:val="18"/>
                <w:szCs w:val="18"/>
                <w:lang w:eastAsia="ar-SA"/>
              </w:rPr>
              <w:t xml:space="preserve">, </w:t>
            </w:r>
            <w:r w:rsidR="00840D4A">
              <w:rPr>
                <w:rFonts w:eastAsia="Calibri"/>
                <w:sz w:val="18"/>
                <w:szCs w:val="18"/>
                <w:lang w:eastAsia="ar-SA"/>
              </w:rPr>
              <w:t>7хх, 8хх</w:t>
            </w:r>
          </w:p>
        </w:tc>
        <w:tc>
          <w:tcPr>
            <w:tcW w:w="1488" w:type="dxa"/>
            <w:shd w:val="clear" w:color="auto" w:fill="auto"/>
          </w:tcPr>
          <w:p w14:paraId="1717C6AC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Код по КОСГУ в строках, формирующих строку 900</w:t>
            </w:r>
            <w:r w:rsidR="00F126D4">
              <w:rPr>
                <w:rFonts w:eastAsia="Calibri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062D63EB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900</w:t>
            </w:r>
            <w:r w:rsidR="00DD73E0">
              <w:rPr>
                <w:rFonts w:eastAsia="Calibri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65EE107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0EB74ED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978" w:type="dxa"/>
            <w:shd w:val="clear" w:color="auto" w:fill="auto"/>
          </w:tcPr>
          <w:p w14:paraId="73F18874" w14:textId="77777777" w:rsidR="00FB34CE" w:rsidRPr="005823EF" w:rsidRDefault="00FB34CE" w:rsidP="005823EF">
            <w:pPr>
              <w:suppressAutoHyphens/>
              <w:ind w:right="5"/>
              <w:jc w:val="both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 xml:space="preserve">Применение указанных кодов </w:t>
            </w:r>
            <w:r w:rsidR="00F4395A" w:rsidRPr="00F4395A">
              <w:rPr>
                <w:rFonts w:eastAsia="Calibri"/>
                <w:sz w:val="18"/>
                <w:szCs w:val="18"/>
                <w:lang w:eastAsia="ar-SA"/>
              </w:rPr>
              <w:t>классификации операций сектора государственного управления</w:t>
            </w:r>
            <w:r w:rsidR="00F4395A">
              <w:rPr>
                <w:rFonts w:eastAsia="Calibri"/>
                <w:sz w:val="18"/>
                <w:szCs w:val="18"/>
                <w:lang w:eastAsia="ar-SA"/>
              </w:rPr>
              <w:t xml:space="preserve"> 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недопустимо</w:t>
            </w:r>
          </w:p>
        </w:tc>
        <w:tc>
          <w:tcPr>
            <w:tcW w:w="837" w:type="dxa"/>
            <w:shd w:val="clear" w:color="auto" w:fill="auto"/>
          </w:tcPr>
          <w:p w14:paraId="140CBA9C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Б</w:t>
            </w:r>
          </w:p>
        </w:tc>
      </w:tr>
      <w:tr w:rsidR="00FB34CE" w:rsidRPr="00FB34CE" w14:paraId="4DA4DBCF" w14:textId="77777777" w:rsidTr="007F67F5">
        <w:tc>
          <w:tcPr>
            <w:tcW w:w="3185" w:type="dxa"/>
            <w:shd w:val="clear" w:color="auto" w:fill="auto"/>
          </w:tcPr>
          <w:p w14:paraId="3F2A66CD" w14:textId="77777777" w:rsidR="00FB34CE" w:rsidRPr="005823EF" w:rsidRDefault="00FB34CE" w:rsidP="005823EF">
            <w:pPr>
              <w:suppressAutoHyphens/>
              <w:ind w:right="5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 xml:space="preserve">0000, 0100, 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01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0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1, 0102, 0103, 0104, 0105, 0106, 0107, 0109, 0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2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хх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, 03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хх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, 04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хх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, 05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хх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, 06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хх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, 0700,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 xml:space="preserve"> 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08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хх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, 0900, 1000, 11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хх, 1</w:t>
            </w:r>
            <w:r w:rsidR="0078046D">
              <w:rPr>
                <w:rFonts w:eastAsia="Calibri"/>
                <w:sz w:val="18"/>
                <w:szCs w:val="18"/>
                <w:lang w:eastAsia="ar-SA"/>
              </w:rPr>
              <w:t>2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хх, 13хх</w:t>
            </w:r>
            <w:r w:rsidRPr="005823EF">
              <w:rPr>
                <w:rFonts w:eastAsia="Calibri"/>
                <w:sz w:val="18"/>
                <w:szCs w:val="18"/>
                <w:lang w:eastAsia="ar-SA"/>
              </w:rPr>
              <w:t>, 1400</w:t>
            </w:r>
            <w:r w:rsidR="00332FB8" w:rsidRPr="005823EF">
              <w:rPr>
                <w:rFonts w:eastAsia="Calibri"/>
                <w:sz w:val="18"/>
                <w:szCs w:val="18"/>
                <w:lang w:eastAsia="ar-SA"/>
              </w:rPr>
              <w:t>, 1401, 1402</w:t>
            </w:r>
          </w:p>
        </w:tc>
        <w:tc>
          <w:tcPr>
            <w:tcW w:w="1488" w:type="dxa"/>
            <w:shd w:val="clear" w:color="auto" w:fill="auto"/>
          </w:tcPr>
          <w:p w14:paraId="58B68EA1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Код раздела, подраздела в строках, формирующих строку 900</w:t>
            </w:r>
            <w:r w:rsidR="00F126D4">
              <w:rPr>
                <w:rFonts w:eastAsia="Calibri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6E8A8D41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900</w:t>
            </w:r>
            <w:r w:rsidR="00EB707B">
              <w:rPr>
                <w:rFonts w:eastAsia="Calibri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5459DD7D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1692ED63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978" w:type="dxa"/>
            <w:shd w:val="clear" w:color="auto" w:fill="auto"/>
          </w:tcPr>
          <w:p w14:paraId="1DA9B4CD" w14:textId="77777777" w:rsidR="00FB34CE" w:rsidRPr="005823EF" w:rsidRDefault="00FB34CE" w:rsidP="005823EF">
            <w:pPr>
              <w:suppressAutoHyphens/>
              <w:ind w:right="5"/>
              <w:jc w:val="both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shd w:val="clear" w:color="auto" w:fill="auto"/>
          </w:tcPr>
          <w:p w14:paraId="1289DB0A" w14:textId="77777777" w:rsidR="00FB34CE" w:rsidRPr="005823EF" w:rsidRDefault="00FB34CE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Б</w:t>
            </w:r>
          </w:p>
        </w:tc>
      </w:tr>
      <w:tr w:rsidR="00332FB8" w:rsidRPr="00FB34CE" w14:paraId="4AA45CB0" w14:textId="77777777" w:rsidTr="007F67F5">
        <w:tc>
          <w:tcPr>
            <w:tcW w:w="3185" w:type="dxa"/>
            <w:shd w:val="clear" w:color="auto" w:fill="auto"/>
          </w:tcPr>
          <w:p w14:paraId="4891717C" w14:textId="77777777" w:rsidR="00332FB8" w:rsidRPr="003E393F" w:rsidRDefault="00332FB8" w:rsidP="00F866DA">
            <w:pPr>
              <w:suppressAutoHyphens/>
              <w:ind w:right="5"/>
              <w:rPr>
                <w:rFonts w:eastAsia="Calibri"/>
                <w:sz w:val="18"/>
                <w:szCs w:val="18"/>
                <w:lang w:eastAsia="ar-SA"/>
              </w:rPr>
            </w:pPr>
            <w:r w:rsidRPr="003E393F">
              <w:rPr>
                <w:rFonts w:eastAsia="Calibri"/>
                <w:sz w:val="18"/>
                <w:szCs w:val="18"/>
                <w:lang w:eastAsia="ar-SA"/>
              </w:rPr>
              <w:t xml:space="preserve">000, 100, 11х, 12х, 13х, </w:t>
            </w:r>
            <w:r w:rsidR="003F340E" w:rsidRPr="003E393F">
              <w:rPr>
                <w:rFonts w:eastAsia="Calibri"/>
                <w:sz w:val="18"/>
                <w:szCs w:val="18"/>
                <w:lang w:eastAsia="ar-SA"/>
              </w:rPr>
              <w:t>140</w:t>
            </w:r>
            <w:r w:rsidRPr="003E393F">
              <w:rPr>
                <w:rFonts w:eastAsia="Calibri"/>
                <w:sz w:val="18"/>
                <w:szCs w:val="18"/>
                <w:lang w:eastAsia="ar-SA"/>
              </w:rPr>
              <w:t>, 200, 21</w:t>
            </w:r>
            <w:r w:rsidR="003F340E" w:rsidRPr="003E393F">
              <w:rPr>
                <w:rFonts w:eastAsia="Calibri"/>
                <w:sz w:val="18"/>
                <w:szCs w:val="18"/>
                <w:lang w:eastAsia="ar-SA"/>
              </w:rPr>
              <w:t>х</w:t>
            </w:r>
            <w:r w:rsidRPr="003E393F">
              <w:rPr>
                <w:rFonts w:eastAsia="Calibri"/>
                <w:sz w:val="18"/>
                <w:szCs w:val="18"/>
                <w:lang w:eastAsia="ar-SA"/>
              </w:rPr>
              <w:t xml:space="preserve">, 220, </w:t>
            </w:r>
            <w:r w:rsidR="003F340E" w:rsidRPr="003E393F">
              <w:rPr>
                <w:rFonts w:eastAsia="Calibri"/>
                <w:sz w:val="18"/>
                <w:szCs w:val="18"/>
                <w:lang w:eastAsia="ar-SA"/>
              </w:rPr>
              <w:t xml:space="preserve">221, 223, 225, </w:t>
            </w:r>
            <w:r w:rsidRPr="003E393F">
              <w:rPr>
                <w:rFonts w:eastAsia="Calibri"/>
                <w:sz w:val="18"/>
                <w:szCs w:val="18"/>
                <w:lang w:eastAsia="ar-SA"/>
              </w:rPr>
              <w:t>23</w:t>
            </w:r>
            <w:r w:rsidR="003F340E" w:rsidRPr="003E393F">
              <w:rPr>
                <w:rFonts w:eastAsia="Calibri"/>
                <w:sz w:val="18"/>
                <w:szCs w:val="18"/>
                <w:lang w:eastAsia="ar-SA"/>
              </w:rPr>
              <w:t>х</w:t>
            </w:r>
            <w:r w:rsidRPr="003E393F">
              <w:rPr>
                <w:rFonts w:eastAsia="Calibri"/>
                <w:sz w:val="18"/>
                <w:szCs w:val="18"/>
                <w:lang w:eastAsia="ar-SA"/>
              </w:rPr>
              <w:t xml:space="preserve">, 240, 300, 310, 320, 400, 406, 407, 410, </w:t>
            </w:r>
            <w:r w:rsidR="003F340E" w:rsidRPr="003E393F">
              <w:rPr>
                <w:rFonts w:eastAsia="Calibri"/>
                <w:sz w:val="18"/>
                <w:szCs w:val="18"/>
                <w:lang w:eastAsia="ar-SA"/>
              </w:rPr>
              <w:t xml:space="preserve">411, 413, </w:t>
            </w:r>
            <w:r w:rsidRPr="003E393F">
              <w:rPr>
                <w:rFonts w:eastAsia="Calibri"/>
                <w:sz w:val="18"/>
                <w:szCs w:val="18"/>
                <w:lang w:eastAsia="ar-SA"/>
              </w:rPr>
              <w:t xml:space="preserve">450, </w:t>
            </w:r>
            <w:r w:rsidR="00034732" w:rsidRPr="003E393F">
              <w:rPr>
                <w:rFonts w:eastAsia="Calibri"/>
                <w:sz w:val="18"/>
                <w:szCs w:val="18"/>
                <w:lang w:eastAsia="ar-SA"/>
              </w:rPr>
              <w:t xml:space="preserve">454, 455, </w:t>
            </w:r>
            <w:r w:rsidRPr="003E393F">
              <w:rPr>
                <w:rFonts w:eastAsia="Calibri"/>
                <w:sz w:val="18"/>
                <w:szCs w:val="18"/>
                <w:lang w:eastAsia="ar-SA"/>
              </w:rPr>
              <w:t xml:space="preserve">460, 500, </w:t>
            </w:r>
            <w:r w:rsidR="00CB20B8">
              <w:rPr>
                <w:rFonts w:eastAsia="Calibri"/>
                <w:sz w:val="18"/>
                <w:szCs w:val="18"/>
                <w:lang w:eastAsia="ar-SA"/>
              </w:rPr>
              <w:t xml:space="preserve">510, </w:t>
            </w:r>
            <w:r w:rsidR="00CD2E0B" w:rsidRPr="003E393F">
              <w:rPr>
                <w:rFonts w:eastAsia="Calibri"/>
                <w:sz w:val="18"/>
                <w:szCs w:val="18"/>
                <w:lang w:eastAsia="ar-SA"/>
              </w:rPr>
              <w:t>511</w:t>
            </w:r>
            <w:r w:rsidR="003F340E" w:rsidRPr="003E393F">
              <w:rPr>
                <w:rFonts w:eastAsia="Calibri"/>
                <w:sz w:val="18"/>
                <w:szCs w:val="18"/>
                <w:lang w:eastAsia="ar-SA"/>
              </w:rPr>
              <w:t>, 520, 600, 610, 620, 630, 7хх</w:t>
            </w:r>
            <w:r w:rsidRPr="003E393F">
              <w:rPr>
                <w:rFonts w:eastAsia="Calibri"/>
                <w:sz w:val="18"/>
                <w:szCs w:val="18"/>
                <w:lang w:eastAsia="ar-SA"/>
              </w:rPr>
              <w:t xml:space="preserve">, 800, </w:t>
            </w:r>
            <w:r w:rsidR="00E614DB">
              <w:rPr>
                <w:rFonts w:eastAsia="Calibri"/>
                <w:sz w:val="18"/>
                <w:szCs w:val="18"/>
                <w:lang w:eastAsia="ar-SA"/>
              </w:rPr>
              <w:t xml:space="preserve">801-809, </w:t>
            </w:r>
            <w:r w:rsidRPr="003E393F">
              <w:rPr>
                <w:rFonts w:eastAsia="Calibri"/>
                <w:sz w:val="18"/>
                <w:szCs w:val="18"/>
                <w:lang w:eastAsia="ar-SA"/>
              </w:rPr>
              <w:t xml:space="preserve">810, 820, </w:t>
            </w:r>
            <w:r w:rsidR="00034732" w:rsidRPr="003E393F">
              <w:rPr>
                <w:rFonts w:eastAsia="Calibri"/>
                <w:sz w:val="18"/>
                <w:szCs w:val="18"/>
                <w:lang w:eastAsia="ar-SA"/>
              </w:rPr>
              <w:t xml:space="preserve">826, </w:t>
            </w:r>
            <w:r w:rsidRPr="003E393F">
              <w:rPr>
                <w:rFonts w:eastAsia="Calibri"/>
                <w:sz w:val="18"/>
                <w:szCs w:val="18"/>
                <w:lang w:eastAsia="ar-SA"/>
              </w:rPr>
              <w:t>830, 840, 850, 860</w:t>
            </w:r>
            <w:r w:rsidR="009A5493">
              <w:rPr>
                <w:rFonts w:eastAsia="Calibri"/>
                <w:sz w:val="18"/>
                <w:szCs w:val="18"/>
                <w:lang w:eastAsia="ar-SA"/>
              </w:rPr>
              <w:t>, 870, 880</w:t>
            </w:r>
          </w:p>
        </w:tc>
        <w:tc>
          <w:tcPr>
            <w:tcW w:w="1488" w:type="dxa"/>
            <w:shd w:val="clear" w:color="auto" w:fill="auto"/>
          </w:tcPr>
          <w:p w14:paraId="0EBB815C" w14:textId="77777777" w:rsidR="00332FB8" w:rsidRPr="005823EF" w:rsidRDefault="00332FB8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Код вида расходов в строках, формирующих строку 900</w:t>
            </w:r>
            <w:r w:rsidR="00F126D4">
              <w:rPr>
                <w:rFonts w:eastAsia="Calibri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14:paraId="4A5E5BB2" w14:textId="77777777" w:rsidR="00332FB8" w:rsidRPr="005823EF" w:rsidRDefault="00332FB8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900</w:t>
            </w:r>
            <w:r w:rsidR="00EB707B">
              <w:rPr>
                <w:rFonts w:eastAsia="Calibri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20F09B20" w14:textId="77777777" w:rsidR="00332FB8" w:rsidRPr="005823EF" w:rsidRDefault="00332FB8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497BDDD6" w14:textId="77777777" w:rsidR="00332FB8" w:rsidRPr="005823EF" w:rsidRDefault="00332FB8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978" w:type="dxa"/>
            <w:shd w:val="clear" w:color="auto" w:fill="auto"/>
          </w:tcPr>
          <w:p w14:paraId="2FFA31F6" w14:textId="77777777" w:rsidR="00332FB8" w:rsidRPr="005823EF" w:rsidRDefault="00332FB8" w:rsidP="005823EF">
            <w:pPr>
              <w:suppressAutoHyphens/>
              <w:ind w:right="5"/>
              <w:jc w:val="both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shd w:val="clear" w:color="auto" w:fill="auto"/>
          </w:tcPr>
          <w:p w14:paraId="2C5B6E54" w14:textId="77777777" w:rsidR="00332FB8" w:rsidRPr="005823EF" w:rsidRDefault="00332FB8" w:rsidP="005823EF">
            <w:pPr>
              <w:suppressAutoHyphens/>
              <w:ind w:right="5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5823EF">
              <w:rPr>
                <w:rFonts w:eastAsia="Calibri"/>
                <w:sz w:val="18"/>
                <w:szCs w:val="18"/>
                <w:lang w:eastAsia="ar-SA"/>
              </w:rPr>
              <w:t>Б</w:t>
            </w:r>
          </w:p>
        </w:tc>
      </w:tr>
    </w:tbl>
    <w:p w14:paraId="1E84B36A" w14:textId="77777777" w:rsidR="003E393F" w:rsidRDefault="003E393F" w:rsidP="001A4D60">
      <w:pPr>
        <w:suppressAutoHyphens/>
        <w:rPr>
          <w:sz w:val="24"/>
          <w:szCs w:val="24"/>
        </w:rPr>
      </w:pPr>
    </w:p>
    <w:p w14:paraId="63E3BD6D" w14:textId="77777777" w:rsidR="001A4D60" w:rsidRPr="001A4D60" w:rsidRDefault="001A4D60" w:rsidP="001A4D60">
      <w:pPr>
        <w:suppressAutoHyphens/>
        <w:rPr>
          <w:sz w:val="24"/>
          <w:szCs w:val="24"/>
        </w:rPr>
      </w:pPr>
      <w:r w:rsidRPr="001A4D60">
        <w:rPr>
          <w:sz w:val="24"/>
          <w:szCs w:val="24"/>
        </w:rPr>
        <w:t>Показатели строк 9000 должны формироваться с учетом требований</w:t>
      </w:r>
    </w:p>
    <w:p w14:paraId="32E6E939" w14:textId="77777777" w:rsidR="001A4D60" w:rsidRPr="001A4D60" w:rsidRDefault="001A4D60" w:rsidP="001A4D60">
      <w:pPr>
        <w:suppressAutoHyphens/>
        <w:rPr>
          <w:b/>
          <w:lang w:eastAsia="ar-SA"/>
        </w:rPr>
      </w:pPr>
      <w:r w:rsidRPr="001A4D60">
        <w:rPr>
          <w:sz w:val="24"/>
          <w:szCs w:val="24"/>
        </w:rPr>
        <w:t xml:space="preserve">ТАБЛИЦЫ СООТВЕТСТВИЯ ВИДОВ </w:t>
      </w:r>
      <w:r w:rsidRPr="009A3063">
        <w:rPr>
          <w:sz w:val="24"/>
          <w:szCs w:val="24"/>
        </w:rPr>
        <w:t xml:space="preserve">РАСХОДОВ </w:t>
      </w:r>
      <w:hyperlink r:id="rId9" w:history="1">
        <w:r w:rsidRPr="003B61DE">
          <w:rPr>
            <w:sz w:val="24"/>
            <w:szCs w:val="24"/>
          </w:rPr>
          <w:t>КЛАССИФИКАЦИИ</w:t>
        </w:r>
      </w:hyperlink>
      <w:r w:rsidRPr="009A3063">
        <w:rPr>
          <w:sz w:val="24"/>
          <w:szCs w:val="24"/>
        </w:rPr>
        <w:t xml:space="preserve"> РАСХОДОВ</w:t>
      </w:r>
      <w:r w:rsidRPr="001A4D60">
        <w:rPr>
          <w:sz w:val="24"/>
          <w:szCs w:val="24"/>
        </w:rPr>
        <w:t xml:space="preserve"> БЮДЖЕТОВ И СТАТЕЙ (ПОДСТАТЕЙ) КЛАССИФИКАЦИИ ОПЕРАЦИЙ СЕКТОРА ГОСУДАРСТВЕННОГО УПРАВЛЕНИЯ, </w:t>
      </w:r>
      <w:r w:rsidR="00B258EF">
        <w:rPr>
          <w:sz w:val="24"/>
          <w:szCs w:val="24"/>
        </w:rPr>
        <w:t>применяемой в соответствующем году</w:t>
      </w:r>
    </w:p>
    <w:p w14:paraId="5F8DF564" w14:textId="77777777" w:rsidR="0042253D" w:rsidRDefault="0042253D" w:rsidP="00516CD3"/>
    <w:p w14:paraId="640BD451" w14:textId="098A918E" w:rsidR="001225EC" w:rsidRDefault="007F67F5" w:rsidP="007F67F5">
      <w:pPr>
        <w:pStyle w:val="2"/>
        <w:jc w:val="both"/>
        <w:rPr>
          <w:b/>
          <w:sz w:val="18"/>
        </w:rPr>
      </w:pPr>
      <w:bookmarkStart w:id="287" w:name="_Toc216968499"/>
      <w:r>
        <w:rPr>
          <w:b/>
          <w:sz w:val="18"/>
        </w:rPr>
        <w:t>6</w:t>
      </w:r>
      <w:r w:rsidR="001225EC">
        <w:rPr>
          <w:b/>
          <w:sz w:val="18"/>
        </w:rPr>
        <w:t>.2. Контрольные соотношения для внутридокументного контроля</w:t>
      </w:r>
      <w:bookmarkEnd w:id="287"/>
    </w:p>
    <w:p w14:paraId="34DD2335" w14:textId="77777777" w:rsidR="00FB34CE" w:rsidRPr="00B234EC" w:rsidRDefault="00FB34CE" w:rsidP="00516CD3"/>
    <w:tbl>
      <w:tblPr>
        <w:tblW w:w="99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850"/>
        <w:gridCol w:w="851"/>
        <w:gridCol w:w="566"/>
        <w:gridCol w:w="566"/>
        <w:gridCol w:w="1410"/>
        <w:gridCol w:w="739"/>
        <w:gridCol w:w="538"/>
        <w:gridCol w:w="3201"/>
        <w:gridCol w:w="731"/>
      </w:tblGrid>
      <w:tr w:rsidR="001267B2" w:rsidRPr="00E50649" w14:paraId="07CCD2C7" w14:textId="77777777" w:rsidTr="007F67F5">
        <w:trPr>
          <w:trHeight w:val="24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84CB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 w:rsidRPr="00E50649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1FBC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 w:rsidRPr="00E50649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4DC9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 w:rsidRPr="00E50649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CD5F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7593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 w:rsidRPr="00E50649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DDC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 w:rsidRPr="00E50649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4226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 w:rsidRPr="00E50649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929B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263D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 w:rsidRPr="00E50649">
              <w:rPr>
                <w:b/>
                <w:sz w:val="18"/>
                <w:szCs w:val="18"/>
              </w:rPr>
              <w:t>Контроль показателя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DB96" w14:textId="77777777" w:rsidR="001267B2" w:rsidRPr="00E50649" w:rsidRDefault="001267B2" w:rsidP="00A74A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Уровень ошибки</w:t>
            </w:r>
          </w:p>
        </w:tc>
      </w:tr>
      <w:tr w:rsidR="001267B2" w:rsidRPr="00E50649" w14:paraId="4DE1963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C221" w14:textId="77777777" w:rsidR="001267B2" w:rsidRPr="00E50649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61C6" w14:textId="77777777" w:rsidR="001267B2" w:rsidRPr="00E50649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D774" w14:textId="77777777" w:rsidR="001267B2" w:rsidRPr="00E50649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2D8B" w14:textId="77777777" w:rsidR="001267B2" w:rsidRPr="00E50649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1460" w14:textId="77777777" w:rsidR="001267B2" w:rsidRPr="00E50649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968" w14:textId="77777777" w:rsidR="001267B2" w:rsidRPr="00E50649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C660" w14:textId="77777777" w:rsidR="001267B2" w:rsidRPr="00E50649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13A4" w14:textId="77777777" w:rsidR="001267B2" w:rsidRPr="00E50649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27FC" w14:textId="77777777" w:rsidR="001267B2" w:rsidRPr="00E50649" w:rsidRDefault="001267B2" w:rsidP="00F908FE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CB3C" w14:textId="77777777" w:rsidR="001267B2" w:rsidRPr="00E50649" w:rsidRDefault="001267B2" w:rsidP="00E50649">
            <w:pPr>
              <w:jc w:val="center"/>
              <w:rPr>
                <w:sz w:val="18"/>
                <w:szCs w:val="18"/>
              </w:rPr>
            </w:pPr>
          </w:p>
        </w:tc>
      </w:tr>
      <w:tr w:rsidR="001267B2" w:rsidRPr="009B5F36" w14:paraId="67FE1A01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7DA9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E84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04</w:t>
            </w:r>
            <w:r w:rsidR="004E068D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A391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D28F" w14:textId="77777777" w:rsidR="001267B2" w:rsidRPr="00324A82" w:rsidRDefault="003B7393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C78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AD3C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C83E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A626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DF6B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04</w:t>
            </w:r>
            <w:r w:rsidR="004E068D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5–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B6A7" w14:textId="77777777" w:rsidR="001267B2" w:rsidRPr="00324A82" w:rsidRDefault="001267B2" w:rsidP="00E50649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267B2" w:rsidRPr="00E50649" w14:paraId="7B27D94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8397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E890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05</w:t>
            </w:r>
            <w:r w:rsidR="009F7043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9256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C5A9" w14:textId="77777777" w:rsidR="001267B2" w:rsidRPr="00324A82" w:rsidRDefault="003B7393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A4C3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8172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9EA8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72FC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1A1E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05</w:t>
            </w:r>
            <w:r w:rsidR="009F7043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4–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D24F" w14:textId="77777777" w:rsidR="001267B2" w:rsidRPr="00324A82" w:rsidRDefault="001267B2" w:rsidP="00E50649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267B2" w:rsidRPr="00E50649" w14:paraId="2B95376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0B3A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7DEB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06</w:t>
            </w:r>
            <w:r w:rsidR="00055A1A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9602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AB50" w14:textId="77777777" w:rsidR="001267B2" w:rsidRPr="00324A82" w:rsidRDefault="003B7393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4B6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09E1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ECAF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B74A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50D2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06</w:t>
            </w:r>
            <w:r w:rsidR="00055A1A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2–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784E" w14:textId="77777777" w:rsidR="001267B2" w:rsidRPr="00324A82" w:rsidRDefault="001267B2" w:rsidP="00E50649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267B2" w:rsidRPr="00E50649" w14:paraId="7A340EB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6593" w14:textId="77777777" w:rsidR="001267B2" w:rsidRPr="00324A82" w:rsidRDefault="004C67B0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6A01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</w:t>
            </w:r>
            <w:r w:rsidR="00F97B33" w:rsidRPr="00324A8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8BA4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0658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29DE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9ED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1BD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C4EF" w14:textId="77777777" w:rsidR="001267B2" w:rsidRPr="00324A82" w:rsidRDefault="001267B2" w:rsidP="00E50649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AD10" w14:textId="77777777" w:rsidR="001267B2" w:rsidRPr="00324A82" w:rsidRDefault="001267B2" w:rsidP="00E5064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</w:t>
            </w:r>
            <w:r w:rsidR="00F97B33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070C" w14:textId="77777777" w:rsidR="001267B2" w:rsidRPr="00324A82" w:rsidRDefault="001267B2" w:rsidP="00E50649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7B33" w:rsidRPr="00E50649" w14:paraId="24EC6D9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FEB1" w14:textId="77777777" w:rsidR="00F97B33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8F5C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AC12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D460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5CAA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ADEB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0C6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52CE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91CF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1631–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9E65" w14:textId="77777777" w:rsidR="00F97B33" w:rsidRPr="00324A82" w:rsidRDefault="00F97B33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7B33" w:rsidRPr="00E50649" w14:paraId="24A804F9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3A04" w14:textId="77777777" w:rsidR="00F97B33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6958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3029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4A8C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9270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814B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F356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02F5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4D3D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1632–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0E00" w14:textId="77777777" w:rsidR="00F97B33" w:rsidRPr="00324A82" w:rsidRDefault="00F97B33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7B33" w:rsidRPr="00E50649" w14:paraId="03C3CD23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784E" w14:textId="77777777" w:rsidR="00F97B33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3CDA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3BFB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DC47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96A9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CFCD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AF6F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057F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C09D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1633–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1B08" w14:textId="77777777" w:rsidR="00F97B33" w:rsidRPr="00324A82" w:rsidRDefault="00F97B33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7B33" w:rsidRPr="00E50649" w14:paraId="7E65221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7948" w14:textId="77777777" w:rsidR="00F97B33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702A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A6CA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1AE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B212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4FC7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6D11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14F9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483C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1634–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ECFA" w14:textId="77777777" w:rsidR="00F97B33" w:rsidRPr="00324A82" w:rsidRDefault="00F97B33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7B33" w:rsidRPr="00E50649" w14:paraId="0F9B8AE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9C28" w14:textId="77777777" w:rsidR="00F97B33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6F3E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66A7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94D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B048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5B33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9156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79F8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DDF6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1635–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E90D" w14:textId="77777777" w:rsidR="00F97B33" w:rsidRPr="00324A82" w:rsidRDefault="00F97B33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7B33" w:rsidRPr="00E50649" w14:paraId="5225534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1E46" w14:textId="77777777" w:rsidR="00F97B33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4E48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D463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7E3C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7F7A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4BF2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2BD3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1E3C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C2CF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1636–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3EF7" w14:textId="77777777" w:rsidR="00F97B33" w:rsidRPr="00324A82" w:rsidRDefault="00F97B33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7B33" w:rsidRPr="00E50649" w14:paraId="7EC0BF9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E5C5" w14:textId="77777777" w:rsidR="00F97B33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C23C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4174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C7D3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A479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7FFC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D212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C91E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4FCE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1637–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4563" w14:textId="77777777" w:rsidR="00F97B33" w:rsidRPr="00324A82" w:rsidRDefault="00F97B33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7B33" w:rsidRPr="00E50649" w14:paraId="32BEC77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7294" w14:textId="77777777" w:rsidR="00F97B33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6684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AC1F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F6C1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2D9F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E8A1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475A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F986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5B81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1638–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3276" w14:textId="77777777" w:rsidR="00F97B33" w:rsidRPr="00324A82" w:rsidRDefault="00F97B33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7B33" w:rsidRPr="00E50649" w14:paraId="6CBB038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D79A" w14:textId="77777777" w:rsidR="00F97B33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11B4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E94E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10AE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B7A8" w14:textId="77777777" w:rsidR="00F97B33" w:rsidRPr="00324A82" w:rsidRDefault="00F97B33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76B5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CCF3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8642" w14:textId="77777777" w:rsidR="00F97B33" w:rsidRPr="00324A82" w:rsidRDefault="00F97B33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4EBD" w14:textId="77777777" w:rsidR="00F97B33" w:rsidRPr="00324A82" w:rsidRDefault="00F97B33" w:rsidP="00F97B3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1639–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B4C7" w14:textId="77777777" w:rsidR="00F97B33" w:rsidRPr="00324A82" w:rsidRDefault="00F97B33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267B2" w:rsidRPr="00E50649" w14:paraId="7C69066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CFC0" w14:textId="77777777" w:rsidR="001267B2" w:rsidRPr="00324A82" w:rsidRDefault="004C67B0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D417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180</w:t>
            </w:r>
            <w:r w:rsidR="00AB5A34" w:rsidRPr="00324A8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39F1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A63E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949C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D05C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08EE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6313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AB8A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180</w:t>
            </w:r>
            <w:r w:rsidR="00AB5A34" w:rsidRPr="00324A82">
              <w:rPr>
                <w:sz w:val="18"/>
                <w:szCs w:val="18"/>
              </w:rPr>
              <w:t xml:space="preserve">0 </w:t>
            </w:r>
            <w:r w:rsidRPr="00324A82">
              <w:rPr>
                <w:sz w:val="18"/>
                <w:szCs w:val="18"/>
              </w:rPr>
              <w:t>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AC98" w14:textId="77777777" w:rsidR="001267B2" w:rsidRPr="00324A82" w:rsidRDefault="00C71766" w:rsidP="001267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3767EC" w:rsidRPr="00E50649" w14:paraId="7FCDDBF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812D" w14:textId="77777777" w:rsidR="003767EC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85AD" w14:textId="77777777" w:rsidR="003767EC" w:rsidRPr="00324A82" w:rsidRDefault="003767EC" w:rsidP="003767EC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E7A9" w14:textId="77777777" w:rsidR="003767EC" w:rsidRPr="00324A82" w:rsidRDefault="003767EC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FF82" w14:textId="77777777" w:rsidR="003767EC" w:rsidRPr="00324A82" w:rsidRDefault="003767EC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FDA5" w14:textId="77777777" w:rsidR="003767EC" w:rsidRPr="00324A82" w:rsidRDefault="003767EC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9C2E" w14:textId="77777777" w:rsidR="003767EC" w:rsidRPr="00324A82" w:rsidRDefault="003767EC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4023" w14:textId="77777777" w:rsidR="003767EC" w:rsidRPr="00324A82" w:rsidRDefault="003767EC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7E19" w14:textId="77777777" w:rsidR="003767EC" w:rsidRPr="00324A82" w:rsidRDefault="003767EC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3078" w14:textId="77777777" w:rsidR="003767EC" w:rsidRPr="00324A82" w:rsidRDefault="003767EC" w:rsidP="003767EC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1900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2596" w14:textId="77777777" w:rsidR="003767EC" w:rsidRPr="00324A82" w:rsidRDefault="00C71766" w:rsidP="00371B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3767EC" w:rsidRPr="00E50649" w14:paraId="0203C588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387F" w14:textId="77777777" w:rsidR="003767EC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2898" w14:textId="77777777" w:rsidR="003767EC" w:rsidRPr="00324A82" w:rsidRDefault="003767EC" w:rsidP="003767EC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1B80" w14:textId="77777777" w:rsidR="003767EC" w:rsidRPr="00324A82" w:rsidRDefault="003767EC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AD87" w14:textId="77777777" w:rsidR="003767EC" w:rsidRPr="00324A82" w:rsidRDefault="003767EC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FE70" w14:textId="77777777" w:rsidR="003767EC" w:rsidRPr="00324A82" w:rsidRDefault="003767EC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0C31" w14:textId="77777777" w:rsidR="003767EC" w:rsidRPr="00324A82" w:rsidRDefault="003767EC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9728" w14:textId="77777777" w:rsidR="003767EC" w:rsidRPr="00324A82" w:rsidRDefault="003767EC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DD4" w14:textId="77777777" w:rsidR="003767EC" w:rsidRPr="00324A82" w:rsidRDefault="003767EC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5EC0" w14:textId="77777777" w:rsidR="003767EC" w:rsidRPr="00324A82" w:rsidRDefault="003767EC" w:rsidP="003767EC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1910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E98E" w14:textId="77777777" w:rsidR="003767EC" w:rsidRPr="00324A82" w:rsidRDefault="00C71766" w:rsidP="00371B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3767EC" w:rsidRPr="00E50649" w14:paraId="18288C3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96D2" w14:textId="77777777" w:rsidR="003767EC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DAC5" w14:textId="77777777" w:rsidR="003767EC" w:rsidRPr="00324A82" w:rsidRDefault="003767EC" w:rsidP="003767EC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984C" w14:textId="77777777" w:rsidR="003767EC" w:rsidRPr="00324A82" w:rsidRDefault="003767EC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888E" w14:textId="77777777" w:rsidR="003767EC" w:rsidRPr="00324A82" w:rsidRDefault="003767EC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8D78" w14:textId="77777777" w:rsidR="003767EC" w:rsidRPr="00324A82" w:rsidRDefault="003767EC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254A" w14:textId="77777777" w:rsidR="003767EC" w:rsidRPr="00324A82" w:rsidRDefault="003767EC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428D" w14:textId="77777777" w:rsidR="003767EC" w:rsidRPr="00324A82" w:rsidRDefault="003767EC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FDAE" w14:textId="77777777" w:rsidR="003767EC" w:rsidRPr="00324A82" w:rsidRDefault="003767EC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C99C" w14:textId="77777777" w:rsidR="003767EC" w:rsidRPr="00324A82" w:rsidRDefault="003767EC" w:rsidP="003767EC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1920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57DD" w14:textId="77777777" w:rsidR="003767EC" w:rsidRPr="00324A82" w:rsidRDefault="003767EC" w:rsidP="00C71766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267B2" w:rsidRPr="001878EA" w14:paraId="23B13DD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9031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  <w:r w:rsidR="004C67B0" w:rsidRPr="00324A82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A310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250</w:t>
            </w:r>
            <w:r w:rsidR="009C1327" w:rsidRPr="00324A8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4893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E5E0" w14:textId="77777777" w:rsidR="001267B2" w:rsidRPr="00324A82" w:rsidRDefault="003B7393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9E3D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5829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FA1C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B627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AF8F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250</w:t>
            </w:r>
            <w:r w:rsidR="009C132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0665" w14:textId="77777777" w:rsidR="001267B2" w:rsidRPr="00324A82" w:rsidRDefault="00C71766" w:rsidP="001267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1267B2" w:rsidRPr="001878EA" w14:paraId="3CA83DB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13C9" w14:textId="77777777" w:rsidR="001267B2" w:rsidRPr="00324A82" w:rsidRDefault="004C67B0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F151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25</w:t>
            </w:r>
            <w:r w:rsidR="009C132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8E77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1D23" w14:textId="77777777" w:rsidR="001267B2" w:rsidRPr="00324A82" w:rsidRDefault="003B7393" w:rsidP="003B739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7A24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9A48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A8E1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88B7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D18A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25</w:t>
            </w:r>
            <w:r w:rsidR="009C132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1–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4C1" w14:textId="77777777" w:rsidR="001267B2" w:rsidRPr="00324A82" w:rsidRDefault="00C71766" w:rsidP="001267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1267B2" w:rsidRPr="001878EA" w14:paraId="0A4F85D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5C65" w14:textId="77777777" w:rsidR="001267B2" w:rsidRPr="00324A82" w:rsidRDefault="004C67B0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5545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25</w:t>
            </w:r>
            <w:r w:rsidR="009C132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3C51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B9D5" w14:textId="77777777" w:rsidR="001267B2" w:rsidRPr="00324A82" w:rsidRDefault="003B7393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204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91CA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029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AD33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623C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25</w:t>
            </w:r>
            <w:r w:rsidR="009C132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2–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5011" w14:textId="77777777" w:rsidR="001267B2" w:rsidRPr="00324A82" w:rsidRDefault="001267B2" w:rsidP="001267B2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267B2" w:rsidRPr="00E50649" w14:paraId="1CBFB3E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CDD7" w14:textId="77777777" w:rsidR="001267B2" w:rsidRPr="00324A82" w:rsidRDefault="004C67B0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70F2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</w:t>
            </w:r>
            <w:r w:rsidR="00895106" w:rsidRPr="00324A8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C476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C6D3" w14:textId="77777777" w:rsidR="001267B2" w:rsidRPr="00324A82" w:rsidRDefault="003B7393" w:rsidP="003B739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4BF8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2F3A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9E82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C449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DCF0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</w:t>
            </w:r>
            <w:r w:rsidR="00895106" w:rsidRPr="00324A82">
              <w:rPr>
                <w:sz w:val="18"/>
                <w:szCs w:val="18"/>
              </w:rPr>
              <w:t xml:space="preserve">0 </w:t>
            </w:r>
            <w:r w:rsidRPr="00324A82">
              <w:rPr>
                <w:sz w:val="18"/>
                <w:szCs w:val="18"/>
              </w:rPr>
              <w:t>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DAC6" w14:textId="77777777" w:rsidR="001267B2" w:rsidRPr="00324A82" w:rsidRDefault="001267B2" w:rsidP="001267B2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1A870F0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58F8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C53D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</w:t>
            </w:r>
            <w:r w:rsidR="001878EA" w:rsidRPr="00324A82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6FE8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E5D8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5064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0869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632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0BAB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7F1B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3431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FC70" w14:textId="77777777" w:rsidR="00895106" w:rsidRPr="00324A82" w:rsidRDefault="00895106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21322281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7908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05CA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0713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44F0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6747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028E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F3C6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EC3D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BD00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3432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5E7F" w14:textId="77777777" w:rsidR="00895106" w:rsidRPr="00324A82" w:rsidRDefault="00895106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377FDDD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65B7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CF76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9B43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386C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7467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649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6374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372D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919D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3433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0CD3" w14:textId="77777777" w:rsidR="00895106" w:rsidRPr="00324A82" w:rsidRDefault="00895106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503DF838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0748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1E23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FB67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A4B1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E0F5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FBDB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ED21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EC65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BDA0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3434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8248" w14:textId="77777777" w:rsidR="00895106" w:rsidRPr="00324A82" w:rsidRDefault="00895106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5A0FF158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640B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2D2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70A0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77E7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A13A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EC6A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56C8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F9F1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0BC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3435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D980" w14:textId="77777777" w:rsidR="00895106" w:rsidRPr="00324A82" w:rsidRDefault="00895106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18ED05D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A1E6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C1BC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038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43A6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94D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44DF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E943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FC4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D8ED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3436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FD6D" w14:textId="77777777" w:rsidR="00895106" w:rsidRPr="00324A82" w:rsidRDefault="00895106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13EA489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726E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D7EE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8380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AEA0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03E4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44E0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39BE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E4F3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F73A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3437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2CD9" w14:textId="77777777" w:rsidR="00895106" w:rsidRPr="00324A82" w:rsidRDefault="00895106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0894DF7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1964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553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B7FE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5D9F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6823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FC94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88E3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657A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BA36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3438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68A3" w14:textId="77777777" w:rsidR="00895106" w:rsidRPr="00324A82" w:rsidRDefault="00895106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3B9964A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0FE1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0C4C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861E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03D0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375F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3E88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CD89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CA5A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A068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3439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9B16" w14:textId="77777777" w:rsidR="00895106" w:rsidRPr="00324A82" w:rsidRDefault="00895106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895106" w:rsidRPr="00E50649" w14:paraId="38FB1E6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FCFD" w14:textId="77777777" w:rsidR="00895106" w:rsidRPr="00324A82" w:rsidRDefault="004C67B0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30BB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FF6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ABE3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1668" w14:textId="77777777" w:rsidR="00895106" w:rsidRPr="00324A82" w:rsidRDefault="00895106" w:rsidP="00371BD5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5FD5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563B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E5D6" w14:textId="77777777" w:rsidR="00895106" w:rsidRPr="00324A82" w:rsidRDefault="00895106" w:rsidP="00371BD5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F266" w14:textId="77777777" w:rsidR="00895106" w:rsidRPr="00324A82" w:rsidRDefault="00895106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 Стр. 3600 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FA9D" w14:textId="77777777" w:rsidR="00895106" w:rsidRPr="00324A82" w:rsidRDefault="00C71766" w:rsidP="00371B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1267B2" w:rsidRPr="00E50649" w14:paraId="4BB3F55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D05B" w14:textId="77777777" w:rsidR="001267B2" w:rsidRPr="00324A82" w:rsidRDefault="004C67B0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F299" w14:textId="77777777" w:rsidR="001267B2" w:rsidRPr="00324A82" w:rsidRDefault="00895106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B29F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4BD6" w14:textId="77777777" w:rsidR="001267B2" w:rsidRPr="00324A82" w:rsidRDefault="003B7393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34EC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1608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F1A5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1E62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8579" w14:textId="77777777" w:rsidR="001267B2" w:rsidRPr="00324A82" w:rsidRDefault="001267B2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По Стр. </w:t>
            </w:r>
            <w:r w:rsidR="00895106" w:rsidRPr="00324A82">
              <w:rPr>
                <w:sz w:val="18"/>
                <w:szCs w:val="18"/>
              </w:rPr>
              <w:t>3800</w:t>
            </w:r>
            <w:r w:rsidRPr="00324A82">
              <w:rPr>
                <w:sz w:val="18"/>
                <w:szCs w:val="18"/>
              </w:rPr>
              <w:t>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2DC7" w14:textId="77777777" w:rsidR="001267B2" w:rsidRPr="00324A82" w:rsidRDefault="00C71766" w:rsidP="001267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1267B2" w:rsidRPr="00E50649" w14:paraId="1F943153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364F" w14:textId="77777777" w:rsidR="001267B2" w:rsidRPr="00324A82" w:rsidRDefault="004C67B0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67A4" w14:textId="77777777" w:rsidR="001267B2" w:rsidRPr="00324A82" w:rsidRDefault="00895106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CA7C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AA99" w14:textId="77777777" w:rsidR="001267B2" w:rsidRPr="00324A82" w:rsidRDefault="003B7393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83A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C7FA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906C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4777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7DF8" w14:textId="77777777" w:rsidR="001267B2" w:rsidRPr="00324A82" w:rsidRDefault="001267B2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По Стр. </w:t>
            </w:r>
            <w:r w:rsidR="00895106" w:rsidRPr="00324A82">
              <w:rPr>
                <w:sz w:val="18"/>
                <w:szCs w:val="18"/>
              </w:rPr>
              <w:t>3810</w:t>
            </w:r>
            <w:r w:rsidRPr="00324A82">
              <w:rPr>
                <w:sz w:val="18"/>
                <w:szCs w:val="18"/>
              </w:rPr>
              <w:t>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4F7C" w14:textId="77777777" w:rsidR="001267B2" w:rsidRPr="00324A82" w:rsidRDefault="00C71766" w:rsidP="001267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1267B2" w:rsidRPr="00E50649" w14:paraId="5CFAA7C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F880" w14:textId="77777777" w:rsidR="001267B2" w:rsidRPr="00324A82" w:rsidRDefault="004C67B0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F494" w14:textId="77777777" w:rsidR="001267B2" w:rsidRPr="00324A82" w:rsidRDefault="00895106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C6CD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9C2F" w14:textId="77777777" w:rsidR="001267B2" w:rsidRPr="00324A82" w:rsidRDefault="003B7393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9EA0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3B04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C897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3548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CF44" w14:textId="77777777" w:rsidR="001267B2" w:rsidRPr="00324A82" w:rsidRDefault="001267B2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По Стр. </w:t>
            </w:r>
            <w:r w:rsidR="00895106" w:rsidRPr="00324A82">
              <w:rPr>
                <w:sz w:val="18"/>
                <w:szCs w:val="18"/>
              </w:rPr>
              <w:t>3820</w:t>
            </w:r>
            <w:r w:rsidRPr="00324A82">
              <w:rPr>
                <w:sz w:val="18"/>
                <w:szCs w:val="18"/>
              </w:rPr>
              <w:t>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41D0" w14:textId="77777777" w:rsidR="001267B2" w:rsidRPr="00324A82" w:rsidRDefault="001267B2" w:rsidP="001267B2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1267B2" w:rsidRPr="00E50649" w14:paraId="738A601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11C8" w14:textId="77777777" w:rsidR="001267B2" w:rsidRPr="00324A82" w:rsidRDefault="004C67B0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E2E0" w14:textId="77777777" w:rsidR="001267B2" w:rsidRPr="00324A82" w:rsidRDefault="00895106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6E37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E85A" w14:textId="77777777" w:rsidR="001267B2" w:rsidRPr="00324A82" w:rsidRDefault="003B7393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C39F" w14:textId="77777777" w:rsidR="001267B2" w:rsidRPr="00324A82" w:rsidRDefault="001267B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9F6C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EB52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70A6" w14:textId="77777777" w:rsidR="001267B2" w:rsidRPr="00324A82" w:rsidRDefault="001267B2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4B33" w14:textId="77777777" w:rsidR="001267B2" w:rsidRPr="00324A82" w:rsidRDefault="001267B2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По Стр. </w:t>
            </w:r>
            <w:r w:rsidR="00895106" w:rsidRPr="00324A82">
              <w:rPr>
                <w:sz w:val="18"/>
                <w:szCs w:val="18"/>
              </w:rPr>
              <w:t>3900</w:t>
            </w:r>
            <w:r w:rsidRPr="00324A82">
              <w:rPr>
                <w:sz w:val="18"/>
                <w:szCs w:val="18"/>
              </w:rPr>
              <w:t>– наличие значений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B485" w14:textId="77777777" w:rsidR="001267B2" w:rsidRPr="00324A82" w:rsidRDefault="001267B2" w:rsidP="001267B2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A3F5F" w:rsidRPr="00E50649" w14:paraId="5F9B85A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D295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6696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54C5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DFF5" w14:textId="77777777" w:rsidR="00FA3F5F" w:rsidRPr="00324A82" w:rsidRDefault="00CA5A8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A46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DA8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0200+1300+1800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836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FB80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40A1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 0100 &lt;&gt; Стр.0200 + Стр.1300 + Стр.1800 -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463D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8926B2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2184" w14:textId="77777777" w:rsidR="00FA3F5F" w:rsidRPr="00324A82" w:rsidRDefault="001B25D9" w:rsidP="001B25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AF5B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E6D5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831A" w14:textId="77777777" w:rsidR="00FA3F5F" w:rsidRPr="00324A82" w:rsidRDefault="00CA5A8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2A8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4BB8" w14:textId="77777777" w:rsidR="00FA3F5F" w:rsidRPr="00324A82" w:rsidRDefault="00FA3F5F" w:rsidP="009835E9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0300 + 0400+ 0500 + 0600 + 0700 + 0800 + 1200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A10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FC9D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CFCD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Стр.0200 &lt;&gt; Стр.0300 + Стр.0400 + Стр.0500 + Стр.0600 + Стр.0700 + Стр.0800 + Стр.1200 -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D13A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5B7192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4D4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  <w:r w:rsidR="001B25D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667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58AE" w14:textId="77777777" w:rsidR="00FA3F5F" w:rsidRPr="00324A82" w:rsidRDefault="00923870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EE31" w14:textId="77777777" w:rsidR="00FA3F5F" w:rsidRPr="00324A82" w:rsidRDefault="00CA5A8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A59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73B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0401 + 0402 + 0403 + 0404 + 0405 + 0406 + 0407 + 0408 + 0409</w:t>
            </w:r>
            <w:r w:rsidR="00C96E66">
              <w:rPr>
                <w:sz w:val="18"/>
                <w:szCs w:val="18"/>
              </w:rPr>
              <w:t>+ 0410 + 0411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1598" w14:textId="77777777" w:rsidR="00FA3F5F" w:rsidRPr="00324A82" w:rsidRDefault="0044011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2C55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70A0" w14:textId="77777777" w:rsidR="00FA3F5F" w:rsidRPr="00324A82" w:rsidRDefault="00FA3F5F" w:rsidP="00C96E6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Стр.0400 &lt;&gt; Стр.0401 + Стр.0402 + Стр.0403 + Стр.0404 + Стр.0405 + Стр.0406 + Стр.0407 + Стр.0408  + Стр.0409 </w:t>
            </w:r>
            <w:r w:rsidR="00C96E66" w:rsidRPr="00324A82">
              <w:rPr>
                <w:sz w:val="18"/>
                <w:szCs w:val="18"/>
              </w:rPr>
              <w:t>+ Стр.04</w:t>
            </w:r>
            <w:r w:rsidR="00C96E66">
              <w:rPr>
                <w:sz w:val="18"/>
                <w:szCs w:val="18"/>
              </w:rPr>
              <w:t>10</w:t>
            </w:r>
            <w:r w:rsidR="00C96E66" w:rsidRPr="00324A82">
              <w:rPr>
                <w:sz w:val="18"/>
                <w:szCs w:val="18"/>
              </w:rPr>
              <w:t xml:space="preserve">  + Стр.04</w:t>
            </w:r>
            <w:r w:rsidR="00C96E66">
              <w:rPr>
                <w:sz w:val="18"/>
                <w:szCs w:val="18"/>
              </w:rPr>
              <w:t>11</w:t>
            </w:r>
            <w:r w:rsidRPr="00324A82">
              <w:rPr>
                <w:sz w:val="18"/>
                <w:szCs w:val="18"/>
              </w:rPr>
              <w:t>- недопустимо</w:t>
            </w:r>
            <w:r w:rsidRPr="00324A82" w:rsidDel="00021F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895D" w14:textId="77777777" w:rsidR="00FA3F5F" w:rsidRPr="00324A82" w:rsidRDefault="00FA3F5F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Б</w:t>
            </w:r>
          </w:p>
          <w:p w14:paraId="5EED6E8E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FA3F5F" w:rsidRPr="00E50649" w14:paraId="145592F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B64C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  <w:r w:rsidR="001B25D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663D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09E8" w14:textId="77777777" w:rsidR="00FA3F5F" w:rsidRPr="00324A82" w:rsidRDefault="0044011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B14B" w14:textId="77777777" w:rsidR="00FA3F5F" w:rsidRPr="00324A82" w:rsidRDefault="00CA5A8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63F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C8ED" w14:textId="77777777" w:rsidR="00FA3F5F" w:rsidRPr="00324A82" w:rsidRDefault="00FA3F5F" w:rsidP="001746CD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0502 + 0503 + 0504+ 0505 + 0506</w:t>
            </w:r>
            <w:r w:rsidR="001746CD">
              <w:rPr>
                <w:sz w:val="18"/>
                <w:szCs w:val="18"/>
              </w:rPr>
              <w:t xml:space="preserve"> + 0507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04A9" w14:textId="77777777" w:rsidR="00FA3F5F" w:rsidRPr="00324A82" w:rsidRDefault="0044011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BC0E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5E3E" w14:textId="77777777" w:rsidR="00FA3F5F" w:rsidRPr="00324A82" w:rsidRDefault="00FA3F5F" w:rsidP="0069781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Стр.050</w:t>
            </w:r>
            <w:r w:rsidR="00F5651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 xml:space="preserve"> &lt;&gt; Стр.05</w:t>
            </w:r>
            <w:r w:rsidR="00F5651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2 + Стр.05</w:t>
            </w:r>
            <w:r w:rsidR="00F5651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3 + Стр.05</w:t>
            </w:r>
            <w:r w:rsidR="00F5651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4 + Стр.05</w:t>
            </w:r>
            <w:r w:rsidR="00F5651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>5 + Стр.05</w:t>
            </w:r>
            <w:r w:rsidR="00F56517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 xml:space="preserve">6 </w:t>
            </w:r>
            <w:r w:rsidR="001746CD" w:rsidRPr="00A1781D">
              <w:rPr>
                <w:sz w:val="18"/>
                <w:szCs w:val="18"/>
              </w:rPr>
              <w:t>+ Стр.0</w:t>
            </w:r>
            <w:r w:rsidR="001746CD">
              <w:rPr>
                <w:sz w:val="18"/>
                <w:szCs w:val="18"/>
              </w:rPr>
              <w:t xml:space="preserve">507 </w:t>
            </w:r>
            <w:r w:rsidR="00697816">
              <w:rPr>
                <w:sz w:val="18"/>
                <w:szCs w:val="18"/>
              </w:rPr>
              <w:t>–</w:t>
            </w:r>
            <w:r w:rsidRPr="00324A82">
              <w:rPr>
                <w:sz w:val="18"/>
                <w:szCs w:val="18"/>
              </w:rPr>
              <w:t xml:space="preserve"> </w:t>
            </w:r>
            <w:r w:rsidR="001746CD" w:rsidRPr="00324A82">
              <w:rPr>
                <w:sz w:val="18"/>
                <w:szCs w:val="18"/>
              </w:rPr>
              <w:t>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65B6" w14:textId="77777777" w:rsidR="00FA3F5F" w:rsidRPr="00324A82" w:rsidRDefault="001746CD" w:rsidP="00371B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  <w:p w14:paraId="73C2D440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FA3F5F" w:rsidRPr="00E50649" w14:paraId="405860C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B194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410D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51BD" w14:textId="77777777" w:rsidR="00FA3F5F" w:rsidRPr="00324A82" w:rsidRDefault="0044011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741C" w14:textId="77777777" w:rsidR="00FA3F5F" w:rsidRPr="00324A82" w:rsidRDefault="00CA5A8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35B5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2AE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0601</w:t>
            </w:r>
            <w:r w:rsidR="00F56517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F56517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0602</w:t>
            </w:r>
            <w:r w:rsidR="00F56517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F56517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0603</w:t>
            </w:r>
            <w:r w:rsidR="00F56517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F56517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0604</w:t>
            </w:r>
            <w:r w:rsidR="00F56517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F56517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0605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E5EC" w14:textId="77777777" w:rsidR="00FA3F5F" w:rsidRPr="00324A82" w:rsidRDefault="0044011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5311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A630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Стр.0600&lt;&gt;Стр.0601+Стр.0602+Стр.0603+Стр.0604+Стр.0605-недопустимо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78AC" w14:textId="77777777" w:rsidR="00FA3F5F" w:rsidRPr="00324A82" w:rsidRDefault="00FA3F5F" w:rsidP="00371BD5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Б</w:t>
            </w:r>
          </w:p>
          <w:p w14:paraId="0FEE3448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FA3F5F" w:rsidRPr="009835E9" w14:paraId="4687772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B6F3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4245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418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F0E6" w14:textId="77777777" w:rsidR="00FA3F5F" w:rsidRPr="00324A82" w:rsidRDefault="00CA5A8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700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EF5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0701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0703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0704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0705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0706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0707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0708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0709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BF8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FB87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678D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Стр.0700 &lt;&gt; Стр.0701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0703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0704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0705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0706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0707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0708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0709 -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494A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3FEEFA2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A96C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6C0D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041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D5BF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C4A5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D9F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0801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0803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0804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0805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0806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0807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13B01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0808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960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5414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5790" w14:textId="77777777" w:rsidR="00FA3F5F" w:rsidRPr="00324A82" w:rsidRDefault="00FA3F5F" w:rsidP="00B7310B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Стр.0800 &lt;&gt; Стр.0801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0803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0804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0805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0806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0807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7310B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0808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-</w:t>
            </w:r>
            <w:r w:rsidR="00B7310B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F00E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7B355FD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F61F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ED6F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3EC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8473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295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AD8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1201</w:t>
            </w:r>
            <w:r w:rsidR="00D51DF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51DF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1202</w:t>
            </w:r>
            <w:r w:rsidR="00D51DF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51DF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1203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776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353D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382F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Стр.1200 &lt;&gt; Стр.1201</w:t>
            </w:r>
            <w:r w:rsidR="00D51DF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51DF5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1202</w:t>
            </w:r>
            <w:r w:rsidR="00D51DF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51DF5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1203 -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2070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427E7767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F44C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EEF0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332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EB7C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DF5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110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1400</w:t>
            </w:r>
            <w:r w:rsidR="00D51DF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51DF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2BA1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9848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BF00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Стр.1300 &lt;&gt; Стр1400</w:t>
            </w:r>
            <w:r w:rsidR="00D51DF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51DF5" w:rsidRPr="00324A82">
              <w:rPr>
                <w:sz w:val="18"/>
                <w:szCs w:val="18"/>
              </w:rPr>
              <w:t xml:space="preserve"> Стр.</w:t>
            </w:r>
            <w:r w:rsidRPr="00324A82">
              <w:rPr>
                <w:sz w:val="18"/>
                <w:szCs w:val="18"/>
              </w:rPr>
              <w:t>1600 -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295C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37A5E388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811D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EF16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BF4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385F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981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007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1410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1420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1430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1440</w:t>
            </w:r>
            <w:r w:rsidR="00C96E66">
              <w:rPr>
                <w:sz w:val="18"/>
                <w:szCs w:val="18"/>
              </w:rPr>
              <w:t xml:space="preserve"> + 1450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E73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1658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1C30" w14:textId="77777777" w:rsidR="00FA3F5F" w:rsidRPr="00324A82" w:rsidRDefault="00FA3F5F" w:rsidP="00C96E6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Стр.1400 &lt;&gt; Стр.1410 + Стр.1420 + Стр. 1430+ Стр.1440 </w:t>
            </w:r>
            <w:r w:rsidR="00C96E66" w:rsidRPr="00324A82">
              <w:rPr>
                <w:sz w:val="18"/>
                <w:szCs w:val="18"/>
              </w:rPr>
              <w:t>+ Стр.14</w:t>
            </w:r>
            <w:r w:rsidR="00C96E66">
              <w:rPr>
                <w:sz w:val="18"/>
                <w:szCs w:val="18"/>
              </w:rPr>
              <w:t>5</w:t>
            </w:r>
            <w:r w:rsidR="00C96E66" w:rsidRPr="00324A82">
              <w:rPr>
                <w:sz w:val="18"/>
                <w:szCs w:val="18"/>
              </w:rPr>
              <w:t xml:space="preserve">0 </w:t>
            </w:r>
            <w:r w:rsidRPr="00324A82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3EC5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2E8286B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BBAF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1C43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219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6874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0D7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956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1441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1442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1443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1444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1445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1446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E17B70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1449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842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111F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CD5F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Стр.1440 &lt;&gt; Стр.1441 + Стр.1442 + Стр. 1443+ Стр.1444 + Стр.1445 + Стр.1446 + Стр.1449 -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79B2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2EFF203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A935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1652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126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F972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349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B58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1610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1620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1630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2E7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B7E8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4016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Стр.1600 &lt;&gt; Стр.1610 + Стр.1620 + Стр. 1630+ Стр.1640 -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48C3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B84F781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448A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1216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B96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3F80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CE1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2CB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1631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1632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1633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1634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1635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1636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1637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1638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1639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3DD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9D39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57D0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Стр.1630 &lt;&gt; Стр.1631 + Стр.1632 + Стр. 1633+ Стр.1634 + Стр.1635 + Стр.1636 + Стр.1637 + Стр.1638 + Стр.1639 -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CB0A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651043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E489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18FD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64B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CE20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7A3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81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1900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502B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497B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AE94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Стр.1800 &lt;&gt; Стр. 1900 -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34C3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4128BB39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8B79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8FB3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B1B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FA8A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6A2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3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1910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1920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5EC4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3143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A9B0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Стр.1900 &lt;&gt; Стр. 1910 + </w:t>
            </w:r>
            <w:r w:rsidR="00D471EC" w:rsidRPr="00324A82">
              <w:rPr>
                <w:sz w:val="18"/>
                <w:szCs w:val="18"/>
              </w:rPr>
              <w:t>Стр.</w:t>
            </w:r>
            <w:r w:rsidRPr="00324A82">
              <w:rPr>
                <w:sz w:val="18"/>
                <w:szCs w:val="18"/>
              </w:rPr>
              <w:t>1920 -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A752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037D349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49A8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849A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83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E292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CB4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B4F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2200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3200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D471EC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54D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0E79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207C" w14:textId="77777777" w:rsidR="00FA3F5F" w:rsidRPr="00324A82" w:rsidRDefault="00FA3F5F" w:rsidP="00D471EC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Стр.210</w:t>
            </w:r>
            <w:r w:rsidR="00D471EC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 xml:space="preserve"> &lt;&gt; Стр.220</w:t>
            </w:r>
            <w:r w:rsidR="00D471EC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 xml:space="preserve"> +Стр.3</w:t>
            </w:r>
            <w:r w:rsidR="00D471EC" w:rsidRPr="00324A82">
              <w:rPr>
                <w:sz w:val="18"/>
                <w:szCs w:val="18"/>
              </w:rPr>
              <w:t>20</w:t>
            </w:r>
            <w:r w:rsidRPr="00324A82">
              <w:rPr>
                <w:sz w:val="18"/>
                <w:szCs w:val="18"/>
              </w:rPr>
              <w:t>0 + Стр.3</w:t>
            </w:r>
            <w:r w:rsidR="00D471EC" w:rsidRPr="00324A82">
              <w:rPr>
                <w:sz w:val="18"/>
                <w:szCs w:val="18"/>
              </w:rPr>
              <w:t>60</w:t>
            </w:r>
            <w:r w:rsidRPr="00324A82">
              <w:rPr>
                <w:sz w:val="18"/>
                <w:szCs w:val="18"/>
              </w:rPr>
              <w:t>0+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F76E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25CE36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5C53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CE91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789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834F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65F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564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2300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2400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2500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2600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2700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2800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+ 2900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3000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3100 +</w:t>
            </w:r>
            <w:r w:rsidR="004B3B35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89D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A39F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CC2D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Стр.2200 &lt;&gt; Стр.2300 + Стр.2400 + 2500+Стр.2600 + Стр.2700 + Стр.2800 + Стр.2900 + Стр.3000 + Стр.3100 + Стр.3110 -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A3C8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EA8635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E081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A421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C1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C8EE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3F1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D75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2301+2302+2303+2304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C0B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97A6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A8A0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Стр.2300 &lt;&gt; Стр.2301 + Стр.2302 + Стр.2303+ Стр.2304  – недопустимо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DC91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F050EE" w14:paraId="44958F17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EBEE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010B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FF4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1400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148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22D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2401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2402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2403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+ 2404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2405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2406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2407</w:t>
            </w:r>
            <w:r w:rsidR="00661713" w:rsidRPr="00324A82">
              <w:rPr>
                <w:sz w:val="18"/>
                <w:szCs w:val="18"/>
              </w:rPr>
              <w:t xml:space="preserve"> + 2408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6B3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EFA8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DA79" w14:textId="77777777" w:rsidR="00FA3F5F" w:rsidRPr="00324A82" w:rsidRDefault="00FA3F5F" w:rsidP="0066171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Стр.2400 &lt;&gt; Стр.2401 + Стр.2402 + Стр.2403 + Стр.2404 + Стр.2405 + Стр.2406+ Стр.2407</w:t>
            </w:r>
            <w:r w:rsidR="00661713" w:rsidRPr="00324A82">
              <w:rPr>
                <w:sz w:val="18"/>
                <w:szCs w:val="18"/>
              </w:rPr>
              <w:t>+Стр.2408</w:t>
            </w:r>
            <w:r w:rsidRPr="00324A82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0A5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A4FDD6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36A7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8194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ED9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D076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1C7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62F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2501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2502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4284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C946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5E12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Стр.2500 &lt;&gt; Стр.2501 + Стр.2502 -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91A3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73863F7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75D1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96E3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52A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1EB1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403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8EF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2601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2602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2603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2604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2605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2606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2607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2608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2609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2611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2612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85C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FA4A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9803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Стр.2600 &lt;&gt; Стр.2601 + Стр.2602+ Стр.2603 + Стр.2604 + Стр.2605 + Стр.2606 + Стр.2607 + Стр.2608 + Стр.2609 + Стр.2611 + Стр.2612 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8E99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12FE672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FDA4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2E8E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DD5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6671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BF1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A3A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2701 + 2702 + 2703</w:t>
            </w:r>
            <w:r w:rsidR="00C96E66">
              <w:rPr>
                <w:sz w:val="18"/>
                <w:szCs w:val="18"/>
              </w:rPr>
              <w:t xml:space="preserve"> + 2704 + 2705 +2706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10A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ED92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F3A5" w14:textId="77777777" w:rsidR="00FA3F5F" w:rsidRPr="00324A82" w:rsidRDefault="00FA3F5F" w:rsidP="00C96E6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Стр.2700 &lt;&gt; Стр.2701 + Стр. 2702 + Стр. 2703 </w:t>
            </w:r>
            <w:r w:rsidR="00C96E66">
              <w:rPr>
                <w:sz w:val="18"/>
                <w:szCs w:val="18"/>
              </w:rPr>
              <w:t xml:space="preserve">+ </w:t>
            </w:r>
            <w:r w:rsidR="00C96E66" w:rsidRPr="00324A82">
              <w:rPr>
                <w:sz w:val="18"/>
                <w:szCs w:val="18"/>
              </w:rPr>
              <w:t>Стр.270</w:t>
            </w:r>
            <w:r w:rsidR="00C96E66">
              <w:rPr>
                <w:sz w:val="18"/>
                <w:szCs w:val="18"/>
              </w:rPr>
              <w:t>4</w:t>
            </w:r>
            <w:r w:rsidR="00C96E66" w:rsidRPr="00324A82">
              <w:rPr>
                <w:sz w:val="18"/>
                <w:szCs w:val="18"/>
              </w:rPr>
              <w:t xml:space="preserve"> + Стр. 270</w:t>
            </w:r>
            <w:r w:rsidR="00C96E66">
              <w:rPr>
                <w:sz w:val="18"/>
                <w:szCs w:val="18"/>
              </w:rPr>
              <w:t>5</w:t>
            </w:r>
            <w:r w:rsidR="00C96E66" w:rsidRPr="00324A82">
              <w:rPr>
                <w:sz w:val="18"/>
                <w:szCs w:val="18"/>
              </w:rPr>
              <w:t xml:space="preserve"> + Стр. 270</w:t>
            </w:r>
            <w:r w:rsidR="00C96E66">
              <w:rPr>
                <w:sz w:val="18"/>
                <w:szCs w:val="18"/>
              </w:rPr>
              <w:t>6</w:t>
            </w:r>
            <w:r w:rsidRPr="00324A82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F993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23953F1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FD0B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64B6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928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1AFD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1C8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2401" w14:textId="77777777" w:rsidR="00FA3F5F" w:rsidRPr="00324A82" w:rsidRDefault="00D431B6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2801 + </w:t>
            </w:r>
            <w:r w:rsidR="00FA3F5F" w:rsidRPr="00324A82">
              <w:rPr>
                <w:sz w:val="18"/>
                <w:szCs w:val="18"/>
              </w:rPr>
              <w:t>2802</w:t>
            </w:r>
            <w:r w:rsidR="00A0732D"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+</w:t>
            </w:r>
            <w:r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2803</w:t>
            </w:r>
            <w:r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+</w:t>
            </w:r>
            <w:r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2804</w:t>
            </w:r>
            <w:r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+</w:t>
            </w:r>
            <w:r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2805</w:t>
            </w:r>
            <w:r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+</w:t>
            </w:r>
            <w:r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2806</w:t>
            </w:r>
            <w:r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+</w:t>
            </w:r>
            <w:r w:rsidRPr="00324A82">
              <w:rPr>
                <w:sz w:val="18"/>
                <w:szCs w:val="18"/>
              </w:rPr>
              <w:t xml:space="preserve"> </w:t>
            </w:r>
            <w:r w:rsidR="00FA3F5F" w:rsidRPr="00324A82">
              <w:rPr>
                <w:sz w:val="18"/>
                <w:szCs w:val="18"/>
              </w:rPr>
              <w:t>2807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1B7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B404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ED19" w14:textId="77777777" w:rsidR="00FA3F5F" w:rsidRPr="00324A82" w:rsidRDefault="00FA3F5F" w:rsidP="00D431B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Стр.2800 &lt;&gt; </w:t>
            </w:r>
            <w:r w:rsidR="00D431B6" w:rsidRPr="00324A82">
              <w:rPr>
                <w:sz w:val="18"/>
                <w:szCs w:val="18"/>
              </w:rPr>
              <w:t xml:space="preserve">Стр.2801 + </w:t>
            </w:r>
            <w:r w:rsidRPr="00324A82">
              <w:rPr>
                <w:sz w:val="18"/>
                <w:szCs w:val="18"/>
              </w:rPr>
              <w:t>Стр.2802 + Стр.2803 + Стр.2804 + Стр.2805 + Стр.2806 + Стр.2807 -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A449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19B6E771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3311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104F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675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2B42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5FF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4A2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2901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196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7C33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1D4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 2900&lt;&gt;Стр.2901 -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6F92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B9AF11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A4C2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5D9F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90F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962B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D72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8DE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3001 + 3002 + 3003 + 3004 +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3005 + 3006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8A8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B003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368F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Стр.3000 &lt;&gt; Стр.3001 + Стр.3002 + Стр.3003+ Стр.3004 + Стр.3005 + Стр.3006 - недопустимо</w:t>
            </w:r>
            <w:r w:rsidRPr="00324A82" w:rsidDel="00E1279B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F321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E6CA79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9AE2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B688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E7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65BA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777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394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3101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3102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3103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3104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3105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3106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lastRenderedPageBreak/>
              <w:t>3107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3108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4C16EE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3109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974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DB02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AF80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Стр.3100 &lt;&gt; Стр.3101 + Стр.3102 + Стр.3103+ Стр.3104+ Стр.3105+ </w:t>
            </w:r>
            <w:r w:rsidRPr="00324A82">
              <w:rPr>
                <w:sz w:val="18"/>
                <w:szCs w:val="18"/>
              </w:rPr>
              <w:lastRenderedPageBreak/>
              <w:t>Стр.3106+ Стр.3107+ Стр.3108+ Стр.3109 -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77D3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lastRenderedPageBreak/>
              <w:t>Б</w:t>
            </w:r>
          </w:p>
        </w:tc>
      </w:tr>
      <w:tr w:rsidR="00FA3F5F" w:rsidRPr="00E50649" w14:paraId="30DCB73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AF03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BC31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5CD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C6E5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1A8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96F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3111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3112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3113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3114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3115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3116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3117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61F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3CE4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A98D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Стр.3110 &lt;&gt; Стр.3111 + Стр.3112 + Стр.3113+ Стр.3114+ Стр.3115+ Стр.3116+ Стр.3117 -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854C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0E46975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5D2C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308E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B40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D886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4DF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86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3300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3400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905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216F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6708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Стр.3200 &lt;&gt; Стр.3300 + Стр.3400 -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713B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59B53C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85A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9FB2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31D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5468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CAB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730D" w14:textId="77777777" w:rsidR="00FA3F5F" w:rsidRPr="00324A82" w:rsidRDefault="00FA3F5F" w:rsidP="000A2EC1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3310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3320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3330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3340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="000A2EC1" w:rsidRPr="00324A82">
              <w:rPr>
                <w:sz w:val="18"/>
                <w:szCs w:val="18"/>
              </w:rPr>
              <w:t>33</w:t>
            </w:r>
            <w:r w:rsidR="000A2EC1">
              <w:rPr>
                <w:sz w:val="18"/>
                <w:szCs w:val="18"/>
              </w:rPr>
              <w:t>5</w:t>
            </w:r>
            <w:r w:rsidR="000A2EC1" w:rsidRPr="00324A82">
              <w:rPr>
                <w:sz w:val="18"/>
                <w:szCs w:val="18"/>
              </w:rPr>
              <w:t xml:space="preserve">0 + </w:t>
            </w:r>
            <w:r w:rsidRPr="00324A82">
              <w:rPr>
                <w:sz w:val="18"/>
                <w:szCs w:val="18"/>
              </w:rPr>
              <w:t>3390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766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4351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6036" w14:textId="77777777" w:rsidR="00FA3F5F" w:rsidRPr="00324A82" w:rsidRDefault="00FA3F5F" w:rsidP="000A2EC1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Стр.3300 &lt;&gt; Стр.3310+Стр.3320 +Стр.3330 +Стр.3340 +</w:t>
            </w:r>
            <w:r w:rsidR="000A2EC1" w:rsidRPr="00324A82">
              <w:rPr>
                <w:sz w:val="18"/>
                <w:szCs w:val="18"/>
              </w:rPr>
              <w:t xml:space="preserve"> Стр.33</w:t>
            </w:r>
            <w:r w:rsidR="000A2EC1">
              <w:rPr>
                <w:sz w:val="18"/>
                <w:szCs w:val="18"/>
              </w:rPr>
              <w:t>5</w:t>
            </w:r>
            <w:r w:rsidR="000A2EC1" w:rsidRPr="00324A82">
              <w:rPr>
                <w:sz w:val="18"/>
                <w:szCs w:val="18"/>
              </w:rPr>
              <w:t>0 +</w:t>
            </w:r>
            <w:r w:rsidRPr="00324A82">
              <w:rPr>
                <w:sz w:val="18"/>
                <w:szCs w:val="18"/>
              </w:rPr>
              <w:t>Стр.3390 -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01C9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A4CC2A1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2E37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CDAC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033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5CFA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B04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266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3346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3347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32A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2151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EDAD" w14:textId="77777777" w:rsidR="00FA3F5F" w:rsidRPr="00324A82" w:rsidRDefault="00FA3F5F" w:rsidP="001D294A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Стр.3340 &lt;&gt; Стр.</w:t>
            </w:r>
            <w:r w:rsidR="001D294A" w:rsidRPr="00324A82">
              <w:rPr>
                <w:sz w:val="18"/>
                <w:szCs w:val="18"/>
              </w:rPr>
              <w:t>334</w:t>
            </w:r>
            <w:r w:rsidR="001D294A">
              <w:rPr>
                <w:sz w:val="18"/>
                <w:szCs w:val="18"/>
              </w:rPr>
              <w:t>6</w:t>
            </w:r>
            <w:r w:rsidR="001D294A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 Стр.</w:t>
            </w:r>
            <w:r w:rsidR="001D294A" w:rsidRPr="00324A82">
              <w:rPr>
                <w:sz w:val="18"/>
                <w:szCs w:val="18"/>
              </w:rPr>
              <w:t>334</w:t>
            </w:r>
            <w:r w:rsidR="001D294A">
              <w:rPr>
                <w:sz w:val="18"/>
                <w:szCs w:val="18"/>
              </w:rPr>
              <w:t>7</w:t>
            </w:r>
            <w:r w:rsidR="001D294A" w:rsidRPr="00324A82">
              <w:rPr>
                <w:sz w:val="18"/>
                <w:szCs w:val="18"/>
              </w:rPr>
              <w:t xml:space="preserve">  </w:t>
            </w:r>
            <w:r w:rsidRPr="00324A82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EA1A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452CD59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9CDE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A639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ADA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9EEF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35E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BB2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3410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3420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3430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3440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B80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13B2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6DE1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Стр.3400 &lt;&gt; Стр.3410 + Стр.3420+ Стр.3430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 Стр.3440-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1EE4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4B7F864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B822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D0DC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5FF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4A9E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589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&gt;</w:t>
            </w: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F78C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630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64C7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0C0B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Показатель стр.3410 должен отражаться в положительном значении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F575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0BCB303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7C72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25E3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54B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2BB2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2F3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46C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E1E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C33E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C13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Показатель стр.3430 должен отражаться в положительном значении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8AD7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7C72C97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E30E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515A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A53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04D1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B2B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332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581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BDBA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7212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Показатель стр.3440 должен отражаться в положительном значении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ECCA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230471E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AA07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B99D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B8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3EAD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242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B39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EC3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BD58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97C2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Стр.3600 &lt;&gt; Стр.3800 -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CF8F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49CFDC4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5871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DE7C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299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7685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93C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DDE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3810+3820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331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8B5" w14:textId="77777777" w:rsidR="00FA3F5F" w:rsidRPr="00324A82" w:rsidRDefault="002416FE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EFF3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Стр.3800 &lt;&gt; Стр.3810 + Стр.3820 -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1FF6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73FD1E6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A887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171D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85BB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3ABE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3C6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09CB" w14:textId="341E96A9" w:rsidR="00FA3F5F" w:rsidRPr="00324A82" w:rsidRDefault="00FA3F5F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5000</w:t>
            </w:r>
            <w:r w:rsidR="00CA5A8F" w:rsidRPr="00324A82">
              <w:rPr>
                <w:sz w:val="18"/>
                <w:szCs w:val="18"/>
              </w:rPr>
              <w:t xml:space="preserve"> – </w:t>
            </w:r>
            <w:r w:rsidRPr="00324A82">
              <w:rPr>
                <w:sz w:val="18"/>
                <w:szCs w:val="18"/>
              </w:rPr>
              <w:t>4100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-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="00BF7538" w:rsidRPr="00324A82">
              <w:rPr>
                <w:sz w:val="18"/>
                <w:szCs w:val="18"/>
              </w:rPr>
              <w:t>4</w:t>
            </w:r>
            <w:r w:rsidR="00BF7538">
              <w:rPr>
                <w:sz w:val="18"/>
                <w:szCs w:val="18"/>
              </w:rPr>
              <w:t>9</w:t>
            </w:r>
            <w:r w:rsidR="00BF7538" w:rsidRPr="00324A82">
              <w:rPr>
                <w:sz w:val="18"/>
                <w:szCs w:val="18"/>
              </w:rPr>
              <w:t>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8A70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AE6C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46DF" w14:textId="1486AD8F" w:rsidR="00FA3F5F" w:rsidRPr="00324A82" w:rsidRDefault="00FA3F5F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Стр.4000 &lt;&gt; Стр.5000- Стр.4100-Стр.</w:t>
            </w:r>
            <w:r w:rsidR="00BF7538" w:rsidRPr="00324A82">
              <w:rPr>
                <w:sz w:val="18"/>
                <w:szCs w:val="18"/>
              </w:rPr>
              <w:t>4</w:t>
            </w:r>
            <w:r w:rsidR="00BF7538">
              <w:rPr>
                <w:sz w:val="18"/>
                <w:szCs w:val="18"/>
              </w:rPr>
              <w:t>9</w:t>
            </w:r>
            <w:r w:rsidR="00BF7538" w:rsidRPr="00324A82">
              <w:rPr>
                <w:sz w:val="18"/>
                <w:szCs w:val="18"/>
              </w:rPr>
              <w:t>00</w:t>
            </w:r>
            <w:r w:rsidRPr="00324A82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801F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17E446B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E40F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F097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7BD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B12A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76F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D25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– (0100 – 2100)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7A6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5B44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3318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Чистое поступление средств не равно чистому изменению остатков средств на счетах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EF12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3F4CFDF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2876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F702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CDC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6B7E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819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35E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4200+4300+4400+4500</w:t>
            </w:r>
            <w:r w:rsidR="00BF7538">
              <w:rPr>
                <w:sz w:val="18"/>
                <w:szCs w:val="18"/>
              </w:rPr>
              <w:t>+4600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B3A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44F1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B6A2" w14:textId="0DBD0A77" w:rsidR="00FA3F5F" w:rsidRPr="00324A82" w:rsidRDefault="00FA3F5F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Стр.4100 &lt;&gt; Стр.4200 + Стр.4300</w:t>
            </w:r>
            <w:r w:rsidR="00BF7538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F7538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Стр.4400</w:t>
            </w:r>
            <w:r w:rsidR="00BF7538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BF7538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Стр.4500</w:t>
            </w:r>
            <w:r w:rsidR="00BF7538">
              <w:rPr>
                <w:sz w:val="18"/>
                <w:szCs w:val="18"/>
              </w:rPr>
              <w:t xml:space="preserve"> </w:t>
            </w:r>
            <w:r w:rsidR="00BF7538" w:rsidRPr="00324A82">
              <w:rPr>
                <w:sz w:val="18"/>
                <w:szCs w:val="18"/>
              </w:rPr>
              <w:t>+</w:t>
            </w:r>
            <w:r w:rsidR="00BF7538">
              <w:rPr>
                <w:sz w:val="18"/>
                <w:szCs w:val="18"/>
              </w:rPr>
              <w:t xml:space="preserve"> </w:t>
            </w:r>
            <w:r w:rsidR="00BF7538" w:rsidRPr="00324A82">
              <w:rPr>
                <w:sz w:val="18"/>
                <w:szCs w:val="18"/>
              </w:rPr>
              <w:t>Стр.4</w:t>
            </w:r>
            <w:r w:rsidR="00BF7538">
              <w:rPr>
                <w:sz w:val="18"/>
                <w:szCs w:val="18"/>
              </w:rPr>
              <w:t>6</w:t>
            </w:r>
            <w:r w:rsidR="00BF7538" w:rsidRPr="00324A82">
              <w:rPr>
                <w:sz w:val="18"/>
                <w:szCs w:val="18"/>
              </w:rPr>
              <w:t>00</w:t>
            </w:r>
            <w:r w:rsidR="00BF7538">
              <w:rPr>
                <w:sz w:val="18"/>
                <w:szCs w:val="18"/>
              </w:rPr>
              <w:t xml:space="preserve"> –</w:t>
            </w:r>
            <w:r w:rsidRPr="00324A82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199B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B0800D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B2F9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A8B0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448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9C2E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6B13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93F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4210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+</w:t>
            </w:r>
            <w:r w:rsidR="00CA5A8F" w:rsidRPr="00324A82">
              <w:rPr>
                <w:sz w:val="18"/>
                <w:szCs w:val="18"/>
              </w:rPr>
              <w:t xml:space="preserve"> </w:t>
            </w:r>
            <w:r w:rsidRPr="00324A82">
              <w:rPr>
                <w:sz w:val="18"/>
                <w:szCs w:val="18"/>
              </w:rPr>
              <w:t>4220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33D1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A9C5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EA65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Стр.4200 &lt;&gt; Стр.4210 + Стр.4220-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FA08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163C3B5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FC5D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67D6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2D6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6AEF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090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04F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4310+4320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3C6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A67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B7D8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Стр.4300 &lt;&gt; Стр.4310 + Стр.4320-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BEEB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49472B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C5F5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0393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E16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7BA5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12E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F6F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4410+4420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5F3C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643B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E056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Стр.4400 &lt;&gt; Стр.4410 + Стр.4420-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FFDD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C85A8F7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9201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05EF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65E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5FF0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330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9B1F" w14:textId="77777777" w:rsidR="00FA3F5F" w:rsidRPr="00324A82" w:rsidRDefault="00FA3F5F" w:rsidP="00ED685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4510+</w:t>
            </w:r>
            <w:r w:rsidR="00ED6852" w:rsidRPr="00324A82">
              <w:rPr>
                <w:sz w:val="18"/>
                <w:szCs w:val="18"/>
              </w:rPr>
              <w:t>4520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B17B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7E86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8F0E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Стр.4500 &lt;&gt; Стр.4510 + Стр.4520-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E4A7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24810858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04D1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8DC9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12E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6C01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49D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911A" w14:textId="28471D98" w:rsidR="00FA3F5F" w:rsidRPr="00324A82" w:rsidRDefault="00FA3F5F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4610+4620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5DAD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7769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CE83" w14:textId="04255320" w:rsidR="00FA3F5F" w:rsidRPr="00324A82" w:rsidRDefault="00FA3F5F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Стр.4600 &lt;&gt; Стр.4610 + Стр.4620</w:t>
            </w:r>
            <w:r w:rsidR="00BF7538">
              <w:rPr>
                <w:sz w:val="18"/>
                <w:szCs w:val="18"/>
              </w:rPr>
              <w:t xml:space="preserve"> –</w:t>
            </w:r>
            <w:r w:rsidRPr="00324A82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497D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BF7538" w:rsidRPr="00E50649" w14:paraId="40E9162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9D6" w14:textId="77777777" w:rsidR="00BF7538" w:rsidRPr="00324A82" w:rsidRDefault="00BF7538" w:rsidP="006518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8D42" w14:textId="77777777" w:rsidR="00BF7538" w:rsidRPr="00324A82" w:rsidDel="00895106" w:rsidRDefault="00BF7538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DE63" w14:textId="77777777" w:rsidR="00BF7538" w:rsidRPr="00324A82" w:rsidRDefault="00BF7538" w:rsidP="0065180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6BC3" w14:textId="77777777" w:rsidR="00BF7538" w:rsidRPr="00324A82" w:rsidRDefault="00BF7538" w:rsidP="0065180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CB9D" w14:textId="77777777" w:rsidR="00BF7538" w:rsidRPr="00324A82" w:rsidRDefault="00BF7538" w:rsidP="0065180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3394" w14:textId="77777777" w:rsidR="00BF7538" w:rsidRPr="00324A82" w:rsidRDefault="00BF7538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10+4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20+4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30+4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A42E" w14:textId="77777777" w:rsidR="00BF7538" w:rsidRPr="00324A82" w:rsidRDefault="00BF7538" w:rsidP="00651803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7CBB" w14:textId="77777777" w:rsidR="00BF7538" w:rsidRPr="00324A82" w:rsidRDefault="00BF7538" w:rsidP="0065180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143D" w14:textId="77777777" w:rsidR="00BF7538" w:rsidRPr="00324A82" w:rsidRDefault="00BF7538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00 &lt;&gt; Стр.4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10 + Стр.4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20+Стр.4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30+Стр.4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40-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16D8" w14:textId="77777777" w:rsidR="00BF7538" w:rsidRPr="00324A82" w:rsidRDefault="00BF7538" w:rsidP="00651803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3A7414A9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1DDA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10CF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9C2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84E5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214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83B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5010+5020+5030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3AE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7CD7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194C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Стр.5000 &lt;&gt; Стр.5010 + Стр.5020+Стр.5030-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669A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54C07B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74C2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F664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31D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0B4D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6F0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&lt; 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2228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1E5D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BAB8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A9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Стр.4210 должна иметь отрицательное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C950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0DED5AF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9E79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665D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8E5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2D74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80D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&lt; 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F5A5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905D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F5F5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9E5B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Стр.4310 должна иметь отрицательное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E7B2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42AD7488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FA76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6712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EE1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A5F2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1A9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&lt; 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FF5B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A22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CD68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F91C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Стр.4410 должна иметь отрицательное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510E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5BE023B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555C" w14:textId="77777777" w:rsidR="00FA3F5F" w:rsidRPr="005C0C8E" w:rsidRDefault="001B25D9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56A1" w14:textId="77777777" w:rsidR="00FA3F5F" w:rsidRPr="00731595" w:rsidDel="00895106" w:rsidRDefault="00FA3F5F" w:rsidP="001267B2">
            <w:pPr>
              <w:rPr>
                <w:sz w:val="18"/>
                <w:szCs w:val="18"/>
              </w:rPr>
            </w:pPr>
            <w:r w:rsidRPr="00731595">
              <w:rPr>
                <w:sz w:val="18"/>
                <w:szCs w:val="18"/>
              </w:rPr>
              <w:t>4510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3EC6" w14:textId="77777777" w:rsidR="00FA3F5F" w:rsidRPr="00905D57" w:rsidRDefault="00FA3F5F" w:rsidP="001267B2">
            <w:pPr>
              <w:rPr>
                <w:sz w:val="18"/>
                <w:szCs w:val="18"/>
              </w:rPr>
            </w:pPr>
            <w:r w:rsidRPr="00905D57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F511" w14:textId="77777777" w:rsidR="00FA3F5F" w:rsidRPr="00E430F7" w:rsidRDefault="00207E22" w:rsidP="001267B2">
            <w:pPr>
              <w:rPr>
                <w:sz w:val="18"/>
                <w:szCs w:val="18"/>
              </w:rPr>
            </w:pPr>
            <w:r w:rsidRPr="002C604E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5D6D" w14:textId="77777777" w:rsidR="00FA3F5F" w:rsidRPr="00F54352" w:rsidRDefault="00FA3F5F" w:rsidP="001267B2">
            <w:pPr>
              <w:rPr>
                <w:sz w:val="18"/>
                <w:szCs w:val="18"/>
              </w:rPr>
            </w:pPr>
            <w:r w:rsidRPr="00F54352">
              <w:rPr>
                <w:sz w:val="18"/>
                <w:szCs w:val="18"/>
              </w:rPr>
              <w:t>&lt; 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E6AF" w14:textId="77777777" w:rsidR="00FA3F5F" w:rsidRPr="00F5435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102" w14:textId="77777777" w:rsidR="00FA3F5F" w:rsidRPr="00F5435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44B9" w14:textId="77777777" w:rsidR="00FA3F5F" w:rsidRPr="00F54352" w:rsidRDefault="00207E22" w:rsidP="001267B2">
            <w:pPr>
              <w:rPr>
                <w:sz w:val="18"/>
                <w:szCs w:val="18"/>
              </w:rPr>
            </w:pPr>
            <w:r w:rsidRPr="00F5435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55BC" w14:textId="77777777" w:rsidR="00FA3F5F" w:rsidRPr="00DD2F68" w:rsidRDefault="00FA3F5F" w:rsidP="00895106">
            <w:pPr>
              <w:rPr>
                <w:sz w:val="18"/>
                <w:szCs w:val="18"/>
              </w:rPr>
            </w:pPr>
            <w:r w:rsidRPr="00DD2F68">
              <w:rPr>
                <w:sz w:val="18"/>
                <w:szCs w:val="18"/>
              </w:rPr>
              <w:t>Стр.4510 должна иметь отрицательное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CFC3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BF7538" w:rsidRPr="00E50649" w14:paraId="0749D01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D078" w14:textId="77777777" w:rsidR="00BF7538" w:rsidRPr="005C0C8E" w:rsidRDefault="00BF7538" w:rsidP="00651803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85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5805" w14:textId="77777777" w:rsidR="00BF7538" w:rsidRPr="00731595" w:rsidDel="00895106" w:rsidRDefault="00BF7538" w:rsidP="00BF7538">
            <w:pPr>
              <w:rPr>
                <w:sz w:val="18"/>
                <w:szCs w:val="18"/>
              </w:rPr>
            </w:pPr>
            <w:r w:rsidRPr="0073159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</w:t>
            </w:r>
            <w:r w:rsidRPr="00731595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9C26" w14:textId="77777777" w:rsidR="00BF7538" w:rsidRPr="00905D57" w:rsidRDefault="00BF7538" w:rsidP="00651803">
            <w:pPr>
              <w:rPr>
                <w:sz w:val="18"/>
                <w:szCs w:val="18"/>
              </w:rPr>
            </w:pPr>
            <w:r w:rsidRPr="00905D57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199A" w14:textId="77777777" w:rsidR="00BF7538" w:rsidRPr="00E430F7" w:rsidRDefault="00BF7538" w:rsidP="00651803">
            <w:pPr>
              <w:rPr>
                <w:sz w:val="18"/>
                <w:szCs w:val="18"/>
              </w:rPr>
            </w:pPr>
            <w:r w:rsidRPr="002C604E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DA7A" w14:textId="77777777" w:rsidR="00BF7538" w:rsidRPr="00F54352" w:rsidRDefault="00BF7538" w:rsidP="00651803">
            <w:pPr>
              <w:rPr>
                <w:sz w:val="18"/>
                <w:szCs w:val="18"/>
              </w:rPr>
            </w:pPr>
            <w:r w:rsidRPr="00F54352">
              <w:rPr>
                <w:sz w:val="18"/>
                <w:szCs w:val="18"/>
              </w:rPr>
              <w:t>= 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3044" w14:textId="77777777" w:rsidR="00BF7538" w:rsidRPr="00F54352" w:rsidRDefault="00BF7538" w:rsidP="00651803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A403" w14:textId="77777777" w:rsidR="00BF7538" w:rsidRPr="00F54352" w:rsidRDefault="00BF7538" w:rsidP="00651803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00B3" w14:textId="77777777" w:rsidR="00BF7538" w:rsidRPr="00F54352" w:rsidRDefault="00BF7538" w:rsidP="00651803">
            <w:pPr>
              <w:rPr>
                <w:sz w:val="18"/>
                <w:szCs w:val="18"/>
              </w:rPr>
            </w:pPr>
            <w:r w:rsidRPr="00F5435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A55F" w14:textId="77777777" w:rsidR="00BF7538" w:rsidRPr="00DD2F68" w:rsidRDefault="00BF7538" w:rsidP="00BF7538">
            <w:pPr>
              <w:rPr>
                <w:sz w:val="18"/>
                <w:szCs w:val="18"/>
              </w:rPr>
            </w:pPr>
            <w:r w:rsidRPr="00DD2F68">
              <w:rPr>
                <w:sz w:val="18"/>
                <w:szCs w:val="18"/>
              </w:rPr>
              <w:t>Стр.4</w:t>
            </w:r>
            <w:r>
              <w:rPr>
                <w:sz w:val="18"/>
                <w:szCs w:val="18"/>
              </w:rPr>
              <w:t>6</w:t>
            </w:r>
            <w:r w:rsidRPr="00DD2F68">
              <w:rPr>
                <w:sz w:val="18"/>
                <w:szCs w:val="18"/>
              </w:rPr>
              <w:t xml:space="preserve">10 </w:t>
            </w:r>
            <w:r>
              <w:rPr>
                <w:sz w:val="18"/>
                <w:szCs w:val="18"/>
              </w:rPr>
              <w:t>не заполняется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1F41" w14:textId="77777777" w:rsidR="00BF7538" w:rsidRPr="00324A82" w:rsidRDefault="00BF7538" w:rsidP="00651803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7E870CB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7A9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A10A" w14:textId="26F2A5A7" w:rsidR="00FA3F5F" w:rsidRPr="00324A82" w:rsidDel="00895106" w:rsidRDefault="00BF7538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E3E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3A7B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514F" w14:textId="77777777" w:rsidR="00FA3F5F" w:rsidRPr="00324A82" w:rsidRDefault="00B076D3" w:rsidP="00B076D3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&lt;</w:t>
            </w:r>
            <w:r w:rsidR="00FA3F5F" w:rsidRPr="00324A82">
              <w:rPr>
                <w:sz w:val="18"/>
                <w:szCs w:val="18"/>
              </w:rPr>
              <w:t xml:space="preserve"> 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0841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AD89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276E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6573" w14:textId="45C9C5E5" w:rsidR="00FA3F5F" w:rsidRPr="00324A82" w:rsidRDefault="00FA3F5F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</w:t>
            </w:r>
            <w:r w:rsidR="00BF7538" w:rsidRPr="00324A82">
              <w:rPr>
                <w:sz w:val="18"/>
                <w:szCs w:val="18"/>
              </w:rPr>
              <w:t>4</w:t>
            </w:r>
            <w:r w:rsidR="00BF7538">
              <w:rPr>
                <w:sz w:val="18"/>
                <w:szCs w:val="18"/>
              </w:rPr>
              <w:t>9</w:t>
            </w:r>
            <w:r w:rsidR="00BF7538" w:rsidRPr="00324A82">
              <w:rPr>
                <w:sz w:val="18"/>
                <w:szCs w:val="18"/>
              </w:rPr>
              <w:t xml:space="preserve">20 </w:t>
            </w:r>
            <w:r w:rsidRPr="00324A82">
              <w:rPr>
                <w:sz w:val="18"/>
                <w:szCs w:val="18"/>
              </w:rPr>
              <w:t xml:space="preserve">должна иметь </w:t>
            </w:r>
            <w:r w:rsidR="00B076D3" w:rsidRPr="00324A82">
              <w:rPr>
                <w:sz w:val="18"/>
                <w:szCs w:val="18"/>
              </w:rPr>
              <w:t>отрицательное</w:t>
            </w:r>
            <w:r w:rsidRPr="00324A82">
              <w:rPr>
                <w:sz w:val="18"/>
                <w:szCs w:val="18"/>
              </w:rPr>
              <w:t xml:space="preserve">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D959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4100F86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8D99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DF75" w14:textId="68B9ADF1" w:rsidR="00FA3F5F" w:rsidRPr="00324A82" w:rsidDel="00895106" w:rsidRDefault="00BF7538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39C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9DC8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C49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&lt; 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D063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140B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DF09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2B77" w14:textId="3652E8E4" w:rsidR="00FA3F5F" w:rsidRPr="00324A82" w:rsidRDefault="00FA3F5F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</w:t>
            </w:r>
            <w:r w:rsidR="00BF7538" w:rsidRPr="00324A82">
              <w:rPr>
                <w:sz w:val="18"/>
                <w:szCs w:val="18"/>
              </w:rPr>
              <w:t>4</w:t>
            </w:r>
            <w:r w:rsidR="00BF7538">
              <w:rPr>
                <w:sz w:val="18"/>
                <w:szCs w:val="18"/>
              </w:rPr>
              <w:t>9</w:t>
            </w:r>
            <w:r w:rsidR="00BF7538" w:rsidRPr="00324A82">
              <w:rPr>
                <w:sz w:val="18"/>
                <w:szCs w:val="18"/>
              </w:rPr>
              <w:t xml:space="preserve">30 </w:t>
            </w:r>
            <w:r w:rsidRPr="00324A82">
              <w:rPr>
                <w:sz w:val="18"/>
                <w:szCs w:val="18"/>
              </w:rPr>
              <w:t>должна иметь отрицательное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7435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423992F9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AD5A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4929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803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7B0B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569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&lt; 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F4E4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B495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853B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FEC0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Стр.5010 должна иметь отрицательное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EF2F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7B26CD1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3D70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981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2F3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D9D3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37E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&gt;</w:t>
            </w:r>
            <w:r w:rsidRPr="00324A82">
              <w:rPr>
                <w:sz w:val="18"/>
                <w:szCs w:val="18"/>
              </w:rPr>
              <w:t xml:space="preserve"> =</w:t>
            </w:r>
            <w:r w:rsidRPr="00324A8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D1B2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4A4B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F4AB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FA4C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Стр.4320 должна иметь положительное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F599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3B12B033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E0E4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4AE5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F249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8BC0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1C3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&gt; 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5CAB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CFEE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C610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1D2A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Стр.4420 должна иметь положительное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CDCB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544604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6AFE" w14:textId="77777777" w:rsidR="00FA3F5F" w:rsidRPr="005C0C8E" w:rsidRDefault="001B25D9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83A3" w14:textId="77777777" w:rsidR="00FA3F5F" w:rsidRPr="005C0C8E" w:rsidDel="00895106" w:rsidRDefault="00FA3F5F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4520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FD99" w14:textId="77777777" w:rsidR="00FA3F5F" w:rsidRPr="005C0C8E" w:rsidRDefault="00FA3F5F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BA50" w14:textId="77777777" w:rsidR="00FA3F5F" w:rsidRPr="005C0C8E" w:rsidRDefault="00207E22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5FD6" w14:textId="77777777" w:rsidR="00FA3F5F" w:rsidRPr="005C0C8E" w:rsidRDefault="00FA3F5F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&gt; 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673C" w14:textId="77777777" w:rsidR="00FA3F5F" w:rsidRPr="005C0C8E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687B" w14:textId="77777777" w:rsidR="00FA3F5F" w:rsidRPr="005C0C8E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D795" w14:textId="77777777" w:rsidR="00FA3F5F" w:rsidRPr="005C0C8E" w:rsidRDefault="00207E22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18A4" w14:textId="77777777" w:rsidR="00FA3F5F" w:rsidRPr="005C0C8E" w:rsidRDefault="00FA3F5F" w:rsidP="00895106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Стр.4520 должна иметь положительное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22AE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BF7538" w:rsidRPr="00E50649" w14:paraId="43E48B2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43D1" w14:textId="77777777" w:rsidR="00BF7538" w:rsidRPr="005C0C8E" w:rsidRDefault="00BF7538" w:rsidP="00651803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91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543C" w14:textId="77777777" w:rsidR="00BF7538" w:rsidRPr="005C0C8E" w:rsidDel="00895106" w:rsidRDefault="00BF7538" w:rsidP="00BF7538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</w:t>
            </w:r>
            <w:r w:rsidRPr="005C0C8E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5B30" w14:textId="77777777" w:rsidR="00BF7538" w:rsidRPr="005C0C8E" w:rsidRDefault="00BF7538" w:rsidP="00651803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0EAA" w14:textId="77777777" w:rsidR="00BF7538" w:rsidRPr="005C0C8E" w:rsidRDefault="00BF7538" w:rsidP="00651803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5B83" w14:textId="77777777" w:rsidR="00BF7538" w:rsidRPr="005C0C8E" w:rsidRDefault="00BF7538" w:rsidP="00651803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7C91" w14:textId="77777777" w:rsidR="00BF7538" w:rsidRPr="005C0C8E" w:rsidRDefault="00BF7538" w:rsidP="00651803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A78F" w14:textId="77777777" w:rsidR="00BF7538" w:rsidRPr="005C0C8E" w:rsidRDefault="00BF7538" w:rsidP="00651803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ED79" w14:textId="77777777" w:rsidR="00BF7538" w:rsidRPr="005C0C8E" w:rsidRDefault="00BF7538" w:rsidP="00651803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EA3D" w14:textId="77777777" w:rsidR="00BF7538" w:rsidRPr="005C0C8E" w:rsidRDefault="00BF7538" w:rsidP="00BF7538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Стр.4</w:t>
            </w:r>
            <w:r>
              <w:rPr>
                <w:sz w:val="18"/>
                <w:szCs w:val="18"/>
              </w:rPr>
              <w:t>6</w:t>
            </w:r>
            <w:r w:rsidRPr="005C0C8E">
              <w:rPr>
                <w:sz w:val="18"/>
                <w:szCs w:val="18"/>
              </w:rPr>
              <w:t xml:space="preserve">20 </w:t>
            </w:r>
            <w:r>
              <w:rPr>
                <w:sz w:val="18"/>
                <w:szCs w:val="18"/>
              </w:rPr>
              <w:t>не заполняется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F13D" w14:textId="77777777" w:rsidR="00BF7538" w:rsidRPr="00324A82" w:rsidRDefault="00BF7538" w:rsidP="00651803">
            <w:pPr>
              <w:jc w:val="center"/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03CAECA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106A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83A7" w14:textId="25BD53B6" w:rsidR="00FA3F5F" w:rsidRPr="00324A82" w:rsidDel="00895106" w:rsidRDefault="00BF7538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9301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7895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E990" w14:textId="77777777" w:rsidR="00FA3F5F" w:rsidRPr="00324A82" w:rsidRDefault="00B076D3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&gt;</w:t>
            </w:r>
            <w:r w:rsidR="00FA3F5F" w:rsidRPr="00324A82">
              <w:rPr>
                <w:sz w:val="18"/>
                <w:szCs w:val="18"/>
              </w:rPr>
              <w:t xml:space="preserve"> 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EF7D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4E67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7D8A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F2D9" w14:textId="6B4141A2" w:rsidR="00FA3F5F" w:rsidRPr="00324A82" w:rsidRDefault="00FA3F5F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</w:t>
            </w:r>
            <w:r w:rsidR="00BF7538" w:rsidRPr="00324A82">
              <w:rPr>
                <w:sz w:val="18"/>
                <w:szCs w:val="18"/>
              </w:rPr>
              <w:t>4</w:t>
            </w:r>
            <w:r w:rsidR="00BF7538">
              <w:rPr>
                <w:sz w:val="18"/>
                <w:szCs w:val="18"/>
              </w:rPr>
              <w:t>9</w:t>
            </w:r>
            <w:r w:rsidR="00BF7538" w:rsidRPr="00324A82">
              <w:rPr>
                <w:sz w:val="18"/>
                <w:szCs w:val="18"/>
              </w:rPr>
              <w:t xml:space="preserve">10 </w:t>
            </w:r>
            <w:r w:rsidRPr="00324A82">
              <w:rPr>
                <w:sz w:val="18"/>
                <w:szCs w:val="18"/>
              </w:rPr>
              <w:t xml:space="preserve">должна иметь </w:t>
            </w:r>
            <w:r w:rsidR="00B076D3" w:rsidRPr="00324A82">
              <w:rPr>
                <w:sz w:val="18"/>
                <w:szCs w:val="18"/>
              </w:rPr>
              <w:t>положительное</w:t>
            </w:r>
            <w:r w:rsidRPr="00324A82">
              <w:rPr>
                <w:sz w:val="18"/>
                <w:szCs w:val="18"/>
              </w:rPr>
              <w:t xml:space="preserve">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2EE4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1C8E1FB3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4DAF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00F2" w14:textId="417FDFDC" w:rsidR="00FA3F5F" w:rsidRPr="00324A82" w:rsidDel="00895106" w:rsidRDefault="00BF7538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43F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44D4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5AA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&gt; 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5FC8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4E73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86F8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8EDE" w14:textId="61BBC613" w:rsidR="00FA3F5F" w:rsidRPr="00324A82" w:rsidRDefault="00FA3F5F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</w:t>
            </w:r>
            <w:r w:rsidR="00BF7538" w:rsidRPr="00324A82">
              <w:rPr>
                <w:sz w:val="18"/>
                <w:szCs w:val="18"/>
              </w:rPr>
              <w:t>4</w:t>
            </w:r>
            <w:r w:rsidR="00BF7538">
              <w:rPr>
                <w:sz w:val="18"/>
                <w:szCs w:val="18"/>
              </w:rPr>
              <w:t>9</w:t>
            </w:r>
            <w:r w:rsidR="00BF7538" w:rsidRPr="00324A82">
              <w:rPr>
                <w:sz w:val="18"/>
                <w:szCs w:val="18"/>
              </w:rPr>
              <w:t xml:space="preserve">40 </w:t>
            </w:r>
            <w:r w:rsidRPr="00324A82">
              <w:rPr>
                <w:sz w:val="18"/>
                <w:szCs w:val="18"/>
              </w:rPr>
              <w:t>должна иметь положительное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AC05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BA79D8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CE60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0321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E30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504C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66F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  <w:lang w:val="en-US"/>
              </w:rPr>
              <w:t>&gt;</w:t>
            </w:r>
            <w:r w:rsidRPr="00324A82">
              <w:rPr>
                <w:sz w:val="18"/>
                <w:szCs w:val="18"/>
              </w:rPr>
              <w:t xml:space="preserve"> =</w:t>
            </w:r>
            <w:r w:rsidRPr="00324A8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3A59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4FE3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6C23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6F27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Стр.5020 должна иметь положительное значение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0F59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025D406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0A5C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20B2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2C1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AFD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CAC7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F6FC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C7FC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EF5C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439C" w14:textId="77777777" w:rsidR="00FA3F5F" w:rsidRPr="00324A82" w:rsidRDefault="00FA3F5F" w:rsidP="00C0375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Показатель в Стр.4500 в отчете Г</w:t>
            </w:r>
            <w:r w:rsidR="00C03756" w:rsidRPr="00324A82">
              <w:rPr>
                <w:sz w:val="18"/>
                <w:szCs w:val="18"/>
              </w:rPr>
              <w:t xml:space="preserve">ВБФ </w:t>
            </w:r>
            <w:r w:rsidRPr="00324A82">
              <w:rPr>
                <w:sz w:val="18"/>
                <w:szCs w:val="18"/>
              </w:rPr>
              <w:t>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916F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6E98AC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19D7" w14:textId="77777777" w:rsidR="00FA3F5F" w:rsidRPr="005C0C8E" w:rsidRDefault="001B25D9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1AF6" w14:textId="77777777" w:rsidR="00FA3F5F" w:rsidRPr="005C0C8E" w:rsidDel="00895106" w:rsidRDefault="00FA3F5F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4510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0F49" w14:textId="77777777" w:rsidR="00FA3F5F" w:rsidRPr="005C0C8E" w:rsidRDefault="00FA3F5F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14AC" w14:textId="77777777" w:rsidR="00FA3F5F" w:rsidRPr="005C0C8E" w:rsidRDefault="00207E22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EA52" w14:textId="77777777" w:rsidR="00FA3F5F" w:rsidRPr="005C0C8E" w:rsidRDefault="00FA3F5F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0B7A" w14:textId="77777777" w:rsidR="00FA3F5F" w:rsidRPr="005C0C8E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304B" w14:textId="77777777" w:rsidR="00FA3F5F" w:rsidRPr="005C0C8E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9985" w14:textId="77777777" w:rsidR="00FA3F5F" w:rsidRPr="005C0C8E" w:rsidRDefault="00207E22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48ED" w14:textId="77777777" w:rsidR="00FA3F5F" w:rsidRPr="005C0C8E" w:rsidRDefault="00FA3F5F" w:rsidP="00C03756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Показатель в Стр.4510 в отчете Г</w:t>
            </w:r>
            <w:r w:rsidR="00C03756" w:rsidRPr="005C0C8E">
              <w:rPr>
                <w:sz w:val="18"/>
                <w:szCs w:val="18"/>
              </w:rPr>
              <w:t>ВБФ</w:t>
            </w:r>
            <w:r w:rsidRPr="005C0C8E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7C20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3C7AF6D7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B6A3" w14:textId="77777777" w:rsidR="00FA3F5F" w:rsidRPr="005C0C8E" w:rsidRDefault="001B25D9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4EBA" w14:textId="77777777" w:rsidR="00FA3F5F" w:rsidRPr="005C0C8E" w:rsidDel="00895106" w:rsidRDefault="00FA3F5F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4520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024D" w14:textId="77777777" w:rsidR="00FA3F5F" w:rsidRPr="005C0C8E" w:rsidRDefault="00FA3F5F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F772" w14:textId="77777777" w:rsidR="00FA3F5F" w:rsidRPr="005C0C8E" w:rsidRDefault="00207E22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C873" w14:textId="77777777" w:rsidR="00FA3F5F" w:rsidRPr="005C0C8E" w:rsidRDefault="00FA3F5F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BD2C" w14:textId="77777777" w:rsidR="00FA3F5F" w:rsidRPr="005C0C8E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E8D8" w14:textId="77777777" w:rsidR="00FA3F5F" w:rsidRPr="005C0C8E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9895" w14:textId="77777777" w:rsidR="00FA3F5F" w:rsidRPr="005C0C8E" w:rsidRDefault="00207E22" w:rsidP="001267B2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7E79" w14:textId="77777777" w:rsidR="00FA3F5F" w:rsidRPr="005C0C8E" w:rsidRDefault="00FA3F5F" w:rsidP="00C03756">
            <w:pPr>
              <w:rPr>
                <w:sz w:val="18"/>
                <w:szCs w:val="18"/>
              </w:rPr>
            </w:pPr>
            <w:r w:rsidRPr="005C0C8E">
              <w:rPr>
                <w:sz w:val="18"/>
                <w:szCs w:val="18"/>
              </w:rPr>
              <w:t>Показатель в Стр.4520 в отчете Г</w:t>
            </w:r>
            <w:r w:rsidR="00C03756" w:rsidRPr="005C0C8E">
              <w:rPr>
                <w:sz w:val="18"/>
                <w:szCs w:val="18"/>
              </w:rPr>
              <w:t>ВБФ</w:t>
            </w:r>
            <w:r w:rsidRPr="005C0C8E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A27A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0B53007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6BBF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6FD3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F20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3,4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F00D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  <w:r w:rsidR="00EB36EC" w:rsidRPr="00324A82">
              <w:rPr>
                <w:sz w:val="18"/>
                <w:szCs w:val="18"/>
              </w:rPr>
              <w:t>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D48C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70B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4853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5E36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1117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Графы 3,4 по строке 800</w:t>
            </w:r>
            <w:r w:rsidR="00DC728F" w:rsidRPr="00324A82">
              <w:rPr>
                <w:sz w:val="18"/>
                <w:szCs w:val="18"/>
              </w:rPr>
              <w:t>0</w:t>
            </w:r>
            <w:r w:rsidRPr="00324A82">
              <w:rPr>
                <w:sz w:val="18"/>
                <w:szCs w:val="18"/>
              </w:rPr>
              <w:t xml:space="preserve"> не заполняются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602B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EB36EC" w:rsidRPr="00E50649" w14:paraId="76041DC1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77A7" w14:textId="77777777" w:rsidR="00EB36EC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05DB" w14:textId="77777777" w:rsidR="00EB36EC" w:rsidRPr="00324A82" w:rsidDel="00895106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6146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958B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CA8A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F031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8100+8200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5C65" w14:textId="77777777" w:rsidR="00EB36EC" w:rsidRPr="00324A82" w:rsidRDefault="00EB36EC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6B4D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3.1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564B" w14:textId="77777777" w:rsidR="00EB36EC" w:rsidRPr="00324A82" w:rsidRDefault="00EB36EC" w:rsidP="004E7D8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Стр.</w:t>
            </w:r>
            <w:r w:rsidR="004E7D88" w:rsidRPr="00324A82">
              <w:rPr>
                <w:sz w:val="18"/>
                <w:szCs w:val="18"/>
              </w:rPr>
              <w:t xml:space="preserve">8000 </w:t>
            </w:r>
            <w:r w:rsidRPr="00324A82">
              <w:rPr>
                <w:sz w:val="18"/>
                <w:szCs w:val="18"/>
              </w:rPr>
              <w:t>&lt;&gt; Стр.</w:t>
            </w:r>
            <w:r w:rsidR="004E7D88" w:rsidRPr="00324A82">
              <w:rPr>
                <w:sz w:val="18"/>
                <w:szCs w:val="18"/>
              </w:rPr>
              <w:t xml:space="preserve">8100 </w:t>
            </w:r>
            <w:r w:rsidRPr="00324A82">
              <w:rPr>
                <w:sz w:val="18"/>
                <w:szCs w:val="18"/>
              </w:rPr>
              <w:t>+ Стр.</w:t>
            </w:r>
            <w:r w:rsidR="004E7D88" w:rsidRPr="00324A82">
              <w:rPr>
                <w:sz w:val="18"/>
                <w:szCs w:val="18"/>
              </w:rPr>
              <w:t>8200</w:t>
            </w:r>
            <w:r w:rsidRPr="00324A82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559B" w14:textId="77777777" w:rsidR="00EB36EC" w:rsidRPr="00324A82" w:rsidRDefault="00EB36EC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EB36EC" w:rsidRPr="00C03756" w14:paraId="18E293A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7E76" w14:textId="77777777" w:rsidR="00EB36EC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2666" w14:textId="77777777" w:rsidR="00EB36EC" w:rsidRPr="00324A82" w:rsidDel="00895106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8100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CD00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70CF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A020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A6D1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Сумма строк, составляющих строку 8100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8CCD" w14:textId="77777777" w:rsidR="00EB36EC" w:rsidRPr="00324A82" w:rsidRDefault="00EB36EC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451A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3.1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CBDD" w14:textId="77777777" w:rsidR="00EB36EC" w:rsidRPr="00324A82" w:rsidRDefault="00EB36EC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Итоговый показатель строки 8100 &lt;&gt; сумме строк, составляющих строку 8100 -недопустимо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B9D3" w14:textId="77777777" w:rsidR="00EB36EC" w:rsidRPr="00324A82" w:rsidRDefault="00EB36EC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EB36EC" w:rsidRPr="00E50649" w14:paraId="37AFE40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D910" w14:textId="77777777" w:rsidR="00EB36EC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1687" w14:textId="77777777" w:rsidR="00EB36EC" w:rsidRPr="00324A82" w:rsidDel="00895106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8100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F91B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6642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EFEF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 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6456" w14:textId="7BAAA7DB" w:rsidR="00EB36EC" w:rsidRPr="00324A82" w:rsidRDefault="00BF7538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2025" w14:textId="77777777" w:rsidR="00EB36EC" w:rsidRPr="00324A82" w:rsidRDefault="00EB36EC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EA4F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9B63" w14:textId="5CF67E68" w:rsidR="00EB36EC" w:rsidRPr="00324A82" w:rsidRDefault="00EB36EC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Показатель по строке 8100 &lt;&gt; показателю строки </w:t>
            </w:r>
            <w:r w:rsidR="00BF7538" w:rsidRPr="00324A82">
              <w:rPr>
                <w:sz w:val="18"/>
                <w:szCs w:val="18"/>
              </w:rPr>
              <w:t>4</w:t>
            </w:r>
            <w:r w:rsidR="00BF7538">
              <w:rPr>
                <w:sz w:val="18"/>
                <w:szCs w:val="18"/>
              </w:rPr>
              <w:t>9</w:t>
            </w:r>
            <w:r w:rsidR="00BF7538" w:rsidRPr="00324A82">
              <w:rPr>
                <w:sz w:val="18"/>
                <w:szCs w:val="18"/>
              </w:rPr>
              <w:t xml:space="preserve">30 </w:t>
            </w:r>
            <w:r w:rsidRPr="00324A82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F1C6" w14:textId="77777777" w:rsidR="00EB36EC" w:rsidRPr="00324A82" w:rsidRDefault="00EB36EC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EB36EC" w:rsidRPr="00E50649" w14:paraId="3271A2E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31EF" w14:textId="77777777" w:rsidR="00EB36EC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9EC7" w14:textId="77777777" w:rsidR="00EB36EC" w:rsidRPr="00324A82" w:rsidDel="00895106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8200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0300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CE25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55A7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DD61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Сумма строк, составляющих строку 8200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B9DD" w14:textId="77777777" w:rsidR="00EB36EC" w:rsidRPr="00324A82" w:rsidRDefault="00EB36EC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3524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3.1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8876" w14:textId="77777777" w:rsidR="00EB36EC" w:rsidRPr="00324A82" w:rsidRDefault="00EB36EC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Итоговый показатель строки 8200 &lt;&gt; сумме строк, составляющих строку 8200 -недопустимо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DD4D" w14:textId="77777777" w:rsidR="00EB36EC" w:rsidRPr="00324A82" w:rsidRDefault="00EB36EC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EB36EC" w:rsidRPr="00E50649" w14:paraId="1C32D7F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0A4E" w14:textId="77777777" w:rsidR="00EB36EC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329F" w14:textId="77777777" w:rsidR="00EB36EC" w:rsidRPr="00324A82" w:rsidDel="00895106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8200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C0E6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07CE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3.1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3D6A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 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1052" w14:textId="775C53BD" w:rsidR="00EB36EC" w:rsidRPr="00324A82" w:rsidRDefault="00BF7538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  <w:r w:rsidRPr="00324A82">
              <w:rPr>
                <w:sz w:val="18"/>
                <w:szCs w:val="18"/>
              </w:rPr>
              <w:t>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EF3" w14:textId="77777777" w:rsidR="00EB36EC" w:rsidRPr="00324A82" w:rsidRDefault="00EB36EC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DCDC" w14:textId="77777777" w:rsidR="00EB36EC" w:rsidRPr="00324A82" w:rsidRDefault="00EB36EC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8976" w14:textId="2C057272" w:rsidR="00EB36EC" w:rsidRPr="00324A82" w:rsidRDefault="00EB36EC" w:rsidP="00BF7538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Показатель по строке 8200 &lt;&gt; показателю строки </w:t>
            </w:r>
            <w:r w:rsidR="00BF7538" w:rsidRPr="00324A82">
              <w:rPr>
                <w:sz w:val="18"/>
                <w:szCs w:val="18"/>
              </w:rPr>
              <w:t>4</w:t>
            </w:r>
            <w:r w:rsidR="00BF7538">
              <w:rPr>
                <w:sz w:val="18"/>
                <w:szCs w:val="18"/>
              </w:rPr>
              <w:t>9</w:t>
            </w:r>
            <w:r w:rsidR="00BF7538" w:rsidRPr="00324A82">
              <w:rPr>
                <w:sz w:val="18"/>
                <w:szCs w:val="18"/>
              </w:rPr>
              <w:t xml:space="preserve">40 </w:t>
            </w:r>
            <w:r w:rsidRPr="00324A82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4DC9" w14:textId="77777777" w:rsidR="00EB36EC" w:rsidRPr="00324A82" w:rsidRDefault="00EB36EC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01CD5486" w14:textId="77777777" w:rsidTr="007F67F5">
        <w:trPr>
          <w:trHeight w:val="94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C357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C070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9000 (Расходы – 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6EBD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31A2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000C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B149" w14:textId="77777777" w:rsidR="00FA3F5F" w:rsidRPr="00324A82" w:rsidRDefault="00FA3F5F" w:rsidP="002601A7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2200</w:t>
            </w:r>
            <w:r w:rsidR="001D556D">
              <w:rPr>
                <w:sz w:val="18"/>
                <w:szCs w:val="18"/>
              </w:rPr>
              <w:t xml:space="preserve"> -2900</w:t>
            </w:r>
            <w:r w:rsidRPr="00324A82">
              <w:rPr>
                <w:sz w:val="18"/>
                <w:szCs w:val="18"/>
              </w:rPr>
              <w:t xml:space="preserve"> + 3</w:t>
            </w:r>
            <w:r w:rsidR="002601A7" w:rsidRPr="00324A82">
              <w:rPr>
                <w:sz w:val="18"/>
                <w:szCs w:val="18"/>
              </w:rPr>
              <w:t>3</w:t>
            </w:r>
            <w:r w:rsidRPr="00324A82">
              <w:rPr>
                <w:sz w:val="18"/>
                <w:szCs w:val="18"/>
              </w:rPr>
              <w:t>00</w:t>
            </w:r>
            <w:r w:rsidR="002601A7" w:rsidRPr="00324A82">
              <w:rPr>
                <w:sz w:val="18"/>
                <w:szCs w:val="18"/>
              </w:rPr>
              <w:t>+3420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311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4, раздел 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E9E2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05A" w14:textId="77777777" w:rsidR="00FA3F5F" w:rsidRPr="00324A82" w:rsidRDefault="00FA3F5F" w:rsidP="001D294A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 xml:space="preserve">Показатели по строке 9000 &lt;&gt; сумме показателей строк </w:t>
            </w:r>
            <w:r w:rsidR="001D556D">
              <w:rPr>
                <w:sz w:val="18"/>
                <w:szCs w:val="18"/>
              </w:rPr>
              <w:t>(</w:t>
            </w:r>
            <w:r w:rsidRPr="00324A82">
              <w:rPr>
                <w:sz w:val="18"/>
                <w:szCs w:val="18"/>
              </w:rPr>
              <w:t>2200</w:t>
            </w:r>
            <w:r w:rsidR="001D556D">
              <w:rPr>
                <w:sz w:val="18"/>
                <w:szCs w:val="18"/>
              </w:rPr>
              <w:t>-2900),</w:t>
            </w:r>
            <w:r w:rsidRPr="00324A82">
              <w:rPr>
                <w:sz w:val="18"/>
                <w:szCs w:val="18"/>
              </w:rPr>
              <w:t xml:space="preserve"> </w:t>
            </w:r>
            <w:r w:rsidR="002601A7" w:rsidRPr="00324A82">
              <w:rPr>
                <w:sz w:val="18"/>
                <w:szCs w:val="18"/>
              </w:rPr>
              <w:t xml:space="preserve">3300 </w:t>
            </w:r>
            <w:r w:rsidRPr="00324A82">
              <w:rPr>
                <w:sz w:val="18"/>
                <w:szCs w:val="18"/>
              </w:rPr>
              <w:t>и 3</w:t>
            </w:r>
            <w:r w:rsidR="002601A7" w:rsidRPr="00324A82">
              <w:rPr>
                <w:sz w:val="18"/>
                <w:szCs w:val="18"/>
              </w:rPr>
              <w:t>420</w:t>
            </w:r>
            <w:r w:rsidRPr="00324A82">
              <w:rPr>
                <w:sz w:val="18"/>
                <w:szCs w:val="18"/>
              </w:rPr>
              <w:t xml:space="preserve"> - недопустимы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D9E1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4F16044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581B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E795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9000 (Расходы – 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F0CE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F916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A13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040F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Сумма строк, составляющих строку 9000 (Расходы – всего)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87D2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4AFE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EBF4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Итоговый показатель строки 9000 &lt;&gt; суммы строк, составляющих строку 9000 -недопустимо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EF3F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1C2A0D8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E637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9317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9900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9B4A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6017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3616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BAC5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4300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C3B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8357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8E3A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Показатели по строке 9900 &lt;&gt; показателю строки 4300- недопустимы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16F2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11148158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655C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3D2F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07D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3, 4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C628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BA74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F0C0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ABEC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6317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2FDD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Графы 3, 4 по строке 9000 не заполняются (указывается значение х)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0834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FA3F5F" w:rsidRPr="00E50649" w14:paraId="6D911327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C743" w14:textId="77777777" w:rsidR="00FA3F5F" w:rsidRPr="00324A82" w:rsidRDefault="001B25D9" w:rsidP="001267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3B52" w14:textId="77777777" w:rsidR="00FA3F5F" w:rsidRPr="00324A82" w:rsidDel="00895106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9900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7470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3, 4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9047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858" w14:textId="77777777" w:rsidR="00FA3F5F" w:rsidRPr="00324A82" w:rsidRDefault="00FA3F5F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9F08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C16F" w14:textId="77777777" w:rsidR="00FA3F5F" w:rsidRPr="00324A82" w:rsidRDefault="00FA3F5F" w:rsidP="001267B2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9CC3" w14:textId="77777777" w:rsidR="00FA3F5F" w:rsidRPr="00324A82" w:rsidRDefault="00207E22" w:rsidP="001267B2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ABB9" w14:textId="77777777" w:rsidR="00FA3F5F" w:rsidRPr="00324A82" w:rsidRDefault="00FA3F5F" w:rsidP="00895106">
            <w:pPr>
              <w:rPr>
                <w:sz w:val="18"/>
                <w:szCs w:val="18"/>
              </w:rPr>
            </w:pPr>
            <w:r w:rsidRPr="00324A82">
              <w:rPr>
                <w:sz w:val="18"/>
                <w:szCs w:val="18"/>
              </w:rPr>
              <w:t>Графы 3, 4 по строке 9900 не заполняются (указывается значение х)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AB9A" w14:textId="77777777" w:rsidR="00FA3F5F" w:rsidRPr="00324A82" w:rsidRDefault="00FA3F5F" w:rsidP="001267B2">
            <w:pPr>
              <w:jc w:val="center"/>
              <w:rPr>
                <w:sz w:val="18"/>
                <w:szCs w:val="18"/>
                <w:lang w:eastAsia="ar-SA"/>
              </w:rPr>
            </w:pPr>
            <w:r w:rsidRPr="00324A82">
              <w:rPr>
                <w:sz w:val="18"/>
                <w:szCs w:val="18"/>
              </w:rPr>
              <w:t>Б</w:t>
            </w:r>
          </w:p>
        </w:tc>
      </w:tr>
      <w:tr w:rsidR="0087237C" w:rsidRPr="00E50649" w14:paraId="177049D9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1B2" w14:textId="77777777" w:rsidR="0087237C" w:rsidRPr="00E50649" w:rsidRDefault="001B25D9" w:rsidP="008723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247A" w14:textId="77777777" w:rsidR="0087237C" w:rsidRPr="00E50649" w:rsidDel="00895106" w:rsidRDefault="0087237C" w:rsidP="008723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04B5" w14:textId="77777777" w:rsidR="0087237C" w:rsidRPr="00E50649" w:rsidRDefault="0087237C" w:rsidP="008B2D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69EB" w14:textId="77777777" w:rsidR="0087237C" w:rsidRDefault="0087237C" w:rsidP="008B2D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1,2,3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583B" w14:textId="77777777" w:rsidR="0087237C" w:rsidRPr="00E50649" w:rsidRDefault="0087237C" w:rsidP="008B2D6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8C93" w14:textId="77777777" w:rsidR="0087237C" w:rsidRPr="00E50649" w:rsidRDefault="0087237C" w:rsidP="008B2D6A">
            <w:pPr>
              <w:rPr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C5A2" w14:textId="77777777" w:rsidR="0087237C" w:rsidRPr="00E50649" w:rsidRDefault="0087237C" w:rsidP="008B2D6A">
            <w:pPr>
              <w:rPr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B6C9" w14:textId="77777777" w:rsidR="0087237C" w:rsidRPr="00E50649" w:rsidRDefault="0087237C" w:rsidP="008B2D6A">
            <w:pPr>
              <w:rPr>
                <w:sz w:val="18"/>
                <w:szCs w:val="1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1C2D" w14:textId="77777777" w:rsidR="0087237C" w:rsidRPr="00E50649" w:rsidRDefault="0087237C" w:rsidP="008B2D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Заполнение графы 5 разделов 1,2,3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DE6A" w14:textId="77777777" w:rsidR="0087237C" w:rsidRPr="00FB34CE" w:rsidRDefault="0087237C" w:rsidP="008723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091719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325B" w14:textId="4A50722E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A38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3D0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C861" w14:textId="1E61633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14F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3EDF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9D2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6DC1" w14:textId="192936C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72B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662B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7AEF219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6BE5" w14:textId="4718E54D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195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0C4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96B9" w14:textId="5D27A11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010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A6B4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графе 5 детализированных строк 9000 раздела 4 по </w:t>
            </w:r>
            <w:r>
              <w:rPr>
                <w:sz w:val="18"/>
                <w:szCs w:val="18"/>
              </w:rPr>
              <w:lastRenderedPageBreak/>
              <w:t>КОСГУ в гр. 3 = 212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46B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E585" w14:textId="545D15E0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E46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0906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6854229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9137" w14:textId="13DFE2B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110</w:t>
            </w:r>
            <w:r w:rsidR="00E20A39">
              <w:rPr>
                <w:sz w:val="18"/>
                <w:szCs w:val="18"/>
              </w:rPr>
              <w:t>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C73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79D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5C43" w14:textId="121D16A2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2A3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67F4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213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C06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5B3" w14:textId="2CEB4381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BE2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467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37895F0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8CAF" w14:textId="3E1C2B09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  <w:r w:rsidR="00E20A39">
              <w:rPr>
                <w:sz w:val="18"/>
                <w:szCs w:val="18"/>
              </w:rPr>
              <w:t>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1E9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75C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4016" w14:textId="00F9F9AE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824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BCF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D08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F793" w14:textId="5889891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8EE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1F36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6F60DCA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F4CC" w14:textId="0C385E40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EF8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06F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5F03" w14:textId="10EC3DDD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BB8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D24F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027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042B" w14:textId="2F5C763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DD82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8FAE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2BF9823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CA36" w14:textId="365FEED4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731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8AA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E279" w14:textId="520DFCDC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E45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DA22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465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0294" w14:textId="09310849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A25B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7EE9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284E3439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56F2" w14:textId="7C5AC99B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  <w:r w:rsidR="00E20A39">
              <w:rPr>
                <w:sz w:val="18"/>
                <w:szCs w:val="18"/>
              </w:rPr>
              <w:t>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44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59B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B77E" w14:textId="7DAA646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39D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9125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207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6D62" w14:textId="582BBE41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3CB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0D54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A0B0D6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26FA" w14:textId="6FAAE745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  <w:r w:rsidR="00E20A39">
              <w:rPr>
                <w:sz w:val="18"/>
                <w:szCs w:val="18"/>
              </w:rPr>
              <w:t>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2E7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8FC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AB7F" w14:textId="0CDA3808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F7A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D88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98B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B756" w14:textId="3917913E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5F0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0C20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43BE0033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56" w14:textId="15DCF1A8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  <w:r w:rsidR="00E20A39">
              <w:rPr>
                <w:sz w:val="18"/>
                <w:szCs w:val="18"/>
              </w:rPr>
              <w:t>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52E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0B2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2585" w14:textId="2AA44D5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424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356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6BF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D231" w14:textId="212EAF70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933F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8B82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663BF57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75AC" w14:textId="192D47AE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  <w:r w:rsidR="00E20A39">
              <w:rPr>
                <w:sz w:val="18"/>
                <w:szCs w:val="18"/>
              </w:rPr>
              <w:t>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3CD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2F8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8BBC" w14:textId="7C38ED68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684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B32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226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AC7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8F39" w14:textId="170D1DC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3036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626F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6CB44A4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351" w14:textId="41DB47B0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  <w:r w:rsidR="00E20A39">
              <w:rPr>
                <w:sz w:val="18"/>
                <w:szCs w:val="18"/>
              </w:rPr>
              <w:t>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9D8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E20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801B" w14:textId="2EF89BF4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75A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874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</w:t>
            </w:r>
            <w:r>
              <w:rPr>
                <w:sz w:val="18"/>
                <w:szCs w:val="18"/>
              </w:rPr>
              <w:lastRenderedPageBreak/>
              <w:t>графе 5 детализированных строк 9000 раздела 4 по КОСГУ в гр. 3 = 227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6EC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F33C" w14:textId="6D3C16B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1E5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A568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E20A39" w:rsidRPr="00A1781D" w14:paraId="47EFDEE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EBF9" w14:textId="0AC4D0A1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111</w:t>
            </w:r>
            <w:r w:rsidR="00E20A39">
              <w:rPr>
                <w:sz w:val="18"/>
                <w:szCs w:val="18"/>
              </w:rPr>
              <w:t>.8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94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FA4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758D" w14:textId="1283AC2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4A1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F9B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229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E05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30D0" w14:textId="35401F88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A462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1126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0B74F9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41AD" w14:textId="2F039A57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754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A3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F65D" w14:textId="12747F1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4DA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352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C9E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727E" w14:textId="78066EF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21DF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102D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8CA45E7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0C89" w14:textId="63A03BFB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96B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FE7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EB1B" w14:textId="1A3CC8D0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4D6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B6D9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667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CA70" w14:textId="29DBA2F1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FC48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4EF1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49B6B1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53EF" w14:textId="65707998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C75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8A4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9870" w14:textId="28F0882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E7F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C79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D64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0C89" w14:textId="6A06CDC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9EF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303E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120E7127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ACB7" w14:textId="7E69389B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C92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29B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4D62" w14:textId="2EA47A5E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798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EA1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2B9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DEAF" w14:textId="2211C136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9F5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962F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35DDB77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41B" w14:textId="26782A50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8FD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80B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0DD8" w14:textId="76F72A1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07D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6E7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D7F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F72D" w14:textId="1E2DEDA4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343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09FC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2C2B1EC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ABBE" w14:textId="44994CF5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604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7B5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E829" w14:textId="031661D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5D2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E54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8FC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29E6" w14:textId="630268D2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3D83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A613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D93743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F6D7" w14:textId="473C52E4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463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509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B6C9" w14:textId="0CB4327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FA6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78B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графе 5 детализированных строк 9000 раздела 4 по </w:t>
            </w:r>
            <w:r>
              <w:rPr>
                <w:sz w:val="18"/>
                <w:szCs w:val="18"/>
              </w:rPr>
              <w:lastRenderedPageBreak/>
              <w:t>КОСГУ в гр. 3 = 245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BD4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4096" w14:textId="6E7C1BA0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B6E0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76F0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F2CF59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F6BC" w14:textId="64856D5A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113</w:t>
            </w:r>
            <w:r w:rsidR="00E20A39">
              <w:rPr>
                <w:sz w:val="18"/>
                <w:szCs w:val="18"/>
              </w:rPr>
              <w:t>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7E9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16B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06C2" w14:textId="78011CB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1FD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1D8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9F6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3630" w14:textId="2A3CB31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A322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2511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A46752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516F" w14:textId="0699A071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F64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CB4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03CB" w14:textId="5DB81B6C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4CC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3374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B5C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F9F" w14:textId="75AEB3B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2632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FED2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0B9FE6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07FD" w14:textId="23E39A44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65C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65B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1E0F" w14:textId="7B00E5B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F39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1FBA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190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286B" w14:textId="4A328A0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428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DF1B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1B5EACDD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9478" w14:textId="6617CFE5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B98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5D4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8D30" w14:textId="6C794B09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269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DCA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D54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DFDD" w14:textId="0FE691F4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E28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F6B7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DC4045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60B8" w14:textId="39020C8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42C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385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5BB5" w14:textId="044082E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23C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81F9" w14:textId="77777777" w:rsidR="00E20A39" w:rsidRPr="00664FF4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</w:t>
            </w:r>
            <w:r w:rsidRPr="00E20A39">
              <w:rPr>
                <w:sz w:val="18"/>
                <w:szCs w:val="18"/>
              </w:rPr>
              <w:t>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05C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42DE" w14:textId="1B79FBD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1DBB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7C07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EC3439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4C50" w14:textId="318E843D" w:rsidR="00E20A39" w:rsidRP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  <w:r w:rsidR="00E20A39">
              <w:rPr>
                <w:sz w:val="18"/>
                <w:szCs w:val="18"/>
              </w:rPr>
              <w:t>.1</w:t>
            </w:r>
            <w:r w:rsidR="00E20A39" w:rsidRPr="00E20A3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5B72" w14:textId="77777777" w:rsidR="00E20A39" w:rsidRP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E20A39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221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D78B" w14:textId="39EA50F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C28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25AE" w14:textId="77777777" w:rsidR="00E20A39" w:rsidRPr="00664FF4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24</w:t>
            </w:r>
            <w:r w:rsidRPr="00E20A39">
              <w:rPr>
                <w:sz w:val="18"/>
                <w:szCs w:val="18"/>
              </w:rPr>
              <w:t>B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7B5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D7D4" w14:textId="31BEEB14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B955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B922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3D3D33A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C376" w14:textId="3661E4F8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43E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046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DD8D" w14:textId="6D30583C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46E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2693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251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854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F79E" w14:textId="044D29CC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47C8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A643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6AF8210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5DCB" w14:textId="36FD1BF4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2EC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6AA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7B80" w14:textId="72B5ED74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D59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A21B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252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6E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C41C" w14:textId="1F492E2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2F0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021F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1B37B7E6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B5A1" w14:textId="73BE6F81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="00E20A39">
              <w:rPr>
                <w:sz w:val="18"/>
                <w:szCs w:val="18"/>
              </w:rPr>
              <w:t>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CD7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F7E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BF5F" w14:textId="48637E7D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556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17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</w:t>
            </w:r>
            <w:r>
              <w:rPr>
                <w:sz w:val="18"/>
                <w:szCs w:val="18"/>
              </w:rPr>
              <w:lastRenderedPageBreak/>
              <w:t>графе 5 детализированных строк 9000 раздела 4 по КОСГУ в гр. 3 = 253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BB0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8908" w14:textId="557D87F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C60F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F23D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E20A39" w:rsidRPr="00A1781D" w14:paraId="7DB5ADD1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ACB3" w14:textId="6418BE51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114</w:t>
            </w:r>
            <w:r w:rsidR="00E20A39">
              <w:rPr>
                <w:sz w:val="18"/>
                <w:szCs w:val="18"/>
              </w:rPr>
              <w:t>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271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A16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9BCE" w14:textId="2BF86B49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F32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ACF5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254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F6A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B26C" w14:textId="4BD59566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AAD5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7FCD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48C257F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1CAB" w14:textId="3F4887D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="00E20A39">
              <w:rPr>
                <w:sz w:val="18"/>
                <w:szCs w:val="18"/>
              </w:rPr>
              <w:t>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9BC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B1A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380A" w14:textId="74389C3E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CD9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3048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255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16B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6AA7" w14:textId="5BD14A4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674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DEA0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4CE7632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C51D" w14:textId="5A0C8FED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="00E20A39">
              <w:rPr>
                <w:sz w:val="18"/>
                <w:szCs w:val="18"/>
              </w:rPr>
              <w:t>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E07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595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50D3" w14:textId="3ACEF6B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9B3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B1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256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267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8C0" w14:textId="071ACEE0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C1D0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3044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3BFC0F7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2084" w14:textId="5719352A" w:rsidR="00E20A39" w:rsidRDefault="0009703C" w:rsidP="00097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551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790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CC0E" w14:textId="30DC0F51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F0E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BFA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261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5FC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0CEB" w14:textId="2A7F1562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7E39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04EE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9C9048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ABAF" w14:textId="6CA9247A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2A8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0BC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F594" w14:textId="054476C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226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C77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262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07F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4461" w14:textId="6864184E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192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A850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C6C0E0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14BD" w14:textId="485F0F9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  <w:r w:rsidR="00E20A39">
              <w:rPr>
                <w:sz w:val="18"/>
                <w:szCs w:val="18"/>
              </w:rPr>
              <w:t>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A03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BDC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DDB9" w14:textId="2E8DC720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FF4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8D3F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96E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2723" w14:textId="6305620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2FE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5225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F7937A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6840" w14:textId="2B3FF1B6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  <w:r w:rsidR="00E20A39">
              <w:rPr>
                <w:sz w:val="18"/>
                <w:szCs w:val="18"/>
              </w:rPr>
              <w:t>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2CF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4DF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58A6" w14:textId="101CE2C1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903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E1B3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264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C7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278" w14:textId="608E330E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87C0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A8CB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712D4DD9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0B0F" w14:textId="391B8A3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  <w:r w:rsidR="00E20A39">
              <w:rPr>
                <w:sz w:val="18"/>
                <w:szCs w:val="18"/>
              </w:rPr>
              <w:t>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03A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241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810C" w14:textId="3F33CE92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5D4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EA4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графе 5 детализированных строк 9000 раздела 4 по </w:t>
            </w:r>
            <w:r>
              <w:rPr>
                <w:sz w:val="18"/>
                <w:szCs w:val="18"/>
              </w:rPr>
              <w:lastRenderedPageBreak/>
              <w:t>КОСГУ в гр. 3 = 265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EA3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CFF" w14:textId="4A4986BD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3FC6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604D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68D7B3B9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82E7" w14:textId="647CC6A1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115</w:t>
            </w:r>
            <w:r w:rsidR="00E20A39">
              <w:rPr>
                <w:sz w:val="18"/>
                <w:szCs w:val="18"/>
              </w:rPr>
              <w:t>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C88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09E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F6E7" w14:textId="41888351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CBC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F659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98B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4D6C" w14:textId="01C2D4A9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FC00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8F0C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19E70B17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9D7E" w14:textId="7235D6B1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  <w:r w:rsidR="00E20A39">
              <w:rPr>
                <w:sz w:val="18"/>
                <w:szCs w:val="18"/>
              </w:rPr>
              <w:t>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CA1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634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072A" w14:textId="2D2290D2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999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278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267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2E7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F700" w14:textId="2A64FC4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33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909F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71DBA4E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3756" w14:textId="6BD0D88A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D11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E41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BDD8" w14:textId="221A8C5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DFB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0816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281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173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C5E3" w14:textId="7F2E57E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5E73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2078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1AF1FAA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AB0F" w14:textId="7173C767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104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459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7F5C" w14:textId="6F86234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D8C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CA12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282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D97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D4FD" w14:textId="2FEF274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EC8A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4313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4AB85D0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C9B0" w14:textId="311BF63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  <w:r w:rsidR="00E20A39">
              <w:rPr>
                <w:sz w:val="18"/>
                <w:szCs w:val="18"/>
              </w:rPr>
              <w:t>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550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E38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9BA6" w14:textId="0804D79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F9B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7CC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283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D67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C78D" w14:textId="04C30AC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5AE4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C187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498DFEC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325C" w14:textId="6C79C36F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  <w:r w:rsidR="00E20A39">
              <w:rPr>
                <w:sz w:val="18"/>
                <w:szCs w:val="18"/>
              </w:rPr>
              <w:t>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B23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3B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DAF4" w14:textId="3CD00364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7CB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30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D6C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8C08" w14:textId="4981B71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D7AA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568B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1F78A1D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9119" w14:textId="63BF389F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  <w:r w:rsidR="00E20A39">
              <w:rPr>
                <w:sz w:val="18"/>
                <w:szCs w:val="18"/>
              </w:rPr>
              <w:t>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5B8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1B2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CFAE" w14:textId="131EE202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339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A2A4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458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C8C6" w14:textId="105A6AD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479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639F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23F617C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1E66" w14:textId="32BEA728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  <w:r w:rsidR="00E20A39">
              <w:rPr>
                <w:sz w:val="18"/>
                <w:szCs w:val="18"/>
              </w:rPr>
              <w:t>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2DD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2B1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85D9" w14:textId="22D10F91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A3E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F76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286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861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DA20" w14:textId="77C1806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D93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DEED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D604F09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9D97" w14:textId="5F0CE399" w:rsidR="00E20A39" w:rsidRDefault="0009703C" w:rsidP="00097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715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D50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067E" w14:textId="494EE0ED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C4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BD82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</w:t>
            </w:r>
            <w:r>
              <w:rPr>
                <w:sz w:val="18"/>
                <w:szCs w:val="18"/>
              </w:rPr>
              <w:lastRenderedPageBreak/>
              <w:t>графе 5 детализированных строк 9000 раздела 4 по КОСГУ в гр. 3 = 291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E0E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7628" w14:textId="55673E5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ADC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9B0F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E20A39" w:rsidRPr="00A1781D" w14:paraId="3BF74C0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FC23" w14:textId="4A2A5216" w:rsidR="00E20A39" w:rsidRDefault="0009703C" w:rsidP="00097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117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ABD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80B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B5C4" w14:textId="7217C73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C60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636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292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EE6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4919" w14:textId="74CF6A7E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04B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E3DC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608A204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ACD3" w14:textId="7B89445A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  <w:r w:rsidR="00E20A39">
              <w:rPr>
                <w:sz w:val="18"/>
                <w:szCs w:val="18"/>
              </w:rPr>
              <w:t>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D82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C85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2F21" w14:textId="1542E1D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56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9A3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293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CAC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61F2" w14:textId="54354A46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6938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36D4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6EB0EA1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4081" w14:textId="735922E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  <w:r w:rsidR="00E20A39">
              <w:rPr>
                <w:sz w:val="18"/>
                <w:szCs w:val="18"/>
              </w:rPr>
              <w:t>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6B7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6A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92E7" w14:textId="41DE28E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C6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EEC8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64A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D12F" w14:textId="1B6F4BD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C27B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AA53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6D548E9B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9B67" w14:textId="66E86108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  <w:r w:rsidR="00E20A39">
              <w:rPr>
                <w:sz w:val="18"/>
                <w:szCs w:val="18"/>
              </w:rPr>
              <w:t>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86E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0BA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DC10" w14:textId="02D40A2D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15D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FCFA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BFD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62DB" w14:textId="17BDBDA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2A9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F4D5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415713D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BAA1" w14:textId="452D5BB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  <w:r w:rsidR="00E20A39">
              <w:rPr>
                <w:sz w:val="18"/>
                <w:szCs w:val="18"/>
              </w:rPr>
              <w:t>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A91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128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94D8" w14:textId="1B97152D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E71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8F9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EAE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17A1" w14:textId="652209E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68A8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F34A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2C18755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A3D3" w14:textId="3F080FA6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  <w:r w:rsidR="00E20A39">
              <w:rPr>
                <w:sz w:val="18"/>
                <w:szCs w:val="18"/>
              </w:rPr>
              <w:t>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C08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C91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41FC" w14:textId="0E141501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371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3F53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297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486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EEB0" w14:textId="65E3F43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AA29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A0AA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6A861C3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A348" w14:textId="3381ADD6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  <w:r w:rsidR="00E20A39">
              <w:rPr>
                <w:sz w:val="18"/>
                <w:szCs w:val="18"/>
              </w:rPr>
              <w:t>.8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C87D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3A4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9719" w14:textId="33766D94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588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E5BD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298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693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3500" w14:textId="751D768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FD52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EEBC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7F40A79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49EA" w14:textId="6687124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  <w:r w:rsidR="00E20A39">
              <w:rPr>
                <w:sz w:val="18"/>
                <w:szCs w:val="18"/>
              </w:rPr>
              <w:t>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41D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B8E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9A62" w14:textId="615692A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965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614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графе 5 детализированных строк 9000 раздела 4 по </w:t>
            </w:r>
            <w:r>
              <w:rPr>
                <w:sz w:val="18"/>
                <w:szCs w:val="18"/>
              </w:rPr>
              <w:lastRenderedPageBreak/>
              <w:t>КОСГУ в гр. 3 = 299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645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6599" w14:textId="065976A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27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EBFA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2006242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4608" w14:textId="18738ABF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118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918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9BD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8E79" w14:textId="51458409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80D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6E02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341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26C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A6C3" w14:textId="312AD671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48DB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AE03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FCD4160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E85" w14:textId="0DE5762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CE6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9A2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248D" w14:textId="72E725E8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2E6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346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342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16B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FBAB" w14:textId="53716FBC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B300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E5B5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246E53C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B393" w14:textId="2B8D854F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="00E20A39">
              <w:rPr>
                <w:sz w:val="18"/>
                <w:szCs w:val="18"/>
              </w:rPr>
              <w:t>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F4F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0E3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FCF7" w14:textId="28A630E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774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E00B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343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EC80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B08F" w14:textId="41D87276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316B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BD0D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15E7CF48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8150" w14:textId="1D7D3F26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="00E20A39">
              <w:rPr>
                <w:sz w:val="18"/>
                <w:szCs w:val="18"/>
              </w:rPr>
              <w:t>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9E3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BBF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DD9" w14:textId="0AAF4FC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AC8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FDA5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344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9DE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5D3D" w14:textId="27ABF9AD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E173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CF05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507C3DBC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B62C" w14:textId="2AAB6ECB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="00E20A39">
              <w:rPr>
                <w:sz w:val="18"/>
                <w:szCs w:val="18"/>
              </w:rPr>
              <w:t>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EF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71F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6DC5" w14:textId="02939BA6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F24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CA0F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345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737F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A502" w14:textId="0B962F6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F759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DEF5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72885F91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423E" w14:textId="013EB0C9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="00E20A39">
              <w:rPr>
                <w:sz w:val="18"/>
                <w:szCs w:val="18"/>
              </w:rPr>
              <w:t>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226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3116+3346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E07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62FE" w14:textId="73C6DE6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74D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B89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346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4EF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8ECD" w14:textId="1BA535D2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361A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строк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3EF0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798F80CA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2A8B" w14:textId="49AF95B5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  <w:r w:rsidR="00E20A39">
              <w:rPr>
                <w:sz w:val="18"/>
                <w:szCs w:val="18"/>
              </w:rPr>
              <w:t>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13D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67B1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AE71" w14:textId="2F502BD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0749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3418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349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358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D6A7" w14:textId="2C0E83FE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AC5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7AF8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A1A834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B99A" w14:textId="0C3DA651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  <w:r w:rsidR="00E20A39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F1E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1F04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90FA" w14:textId="31AE5D53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AD5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0F35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5E1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5951" w14:textId="43EA84C9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64C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CC6E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09B016A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7004" w14:textId="1CA9538C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  <w:r w:rsidR="00E20A39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18A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984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E549" w14:textId="093F15E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074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D58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</w:t>
            </w:r>
            <w:r>
              <w:rPr>
                <w:sz w:val="18"/>
                <w:szCs w:val="18"/>
              </w:rPr>
              <w:lastRenderedPageBreak/>
              <w:t>графе 5 детализированных строк 9000 раздела 4 по КОСГУ в гр. 3 = 320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98B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D4A3" w14:textId="16F4E0DF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4C8E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A72B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E20A39" w:rsidRPr="00A1781D" w14:paraId="5402EAD4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E6EE" w14:textId="32D1B9DA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119</w:t>
            </w:r>
            <w:r w:rsidR="00E20A39">
              <w:rPr>
                <w:sz w:val="18"/>
                <w:szCs w:val="18"/>
              </w:rPr>
              <w:t>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0A82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F31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BFB5" w14:textId="543886E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2A0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BC2F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440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51B3" w14:textId="4B639A49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30B8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E3E0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10F4208E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AC8" w14:textId="02C9EE13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  <w:r w:rsidR="00E20A39">
              <w:rPr>
                <w:sz w:val="18"/>
                <w:szCs w:val="18"/>
              </w:rPr>
              <w:t>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567C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A5FE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DE08" w14:textId="179C1E0B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D42B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216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347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631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B73A" w14:textId="4722C31A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186B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D86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7DB50125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9705" w14:textId="4E9F8578" w:rsidR="00E20A39" w:rsidRDefault="0009703C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  <w:r w:rsidR="00E20A39">
              <w:rPr>
                <w:sz w:val="18"/>
                <w:szCs w:val="18"/>
              </w:rPr>
              <w:t>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4D7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C658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E393" w14:textId="5B394278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74CA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42EC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360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33E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C211" w14:textId="1BA39B7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D2E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C1C1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20A39" w:rsidRPr="00A1781D" w14:paraId="11DE75FF" w14:textId="77777777" w:rsidTr="007F67F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E832" w14:textId="7DA81367" w:rsidR="00E20A39" w:rsidRDefault="0009703C" w:rsidP="00097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  <w:r w:rsidR="00E20A39">
              <w:rPr>
                <w:sz w:val="18"/>
                <w:szCs w:val="18"/>
              </w:rPr>
              <w:t>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9477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6BF3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3780" w14:textId="3EB7D175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E465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C7B1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графе 5 детализированных строк 9000 раздела 4 по КОСГУ в гр. 3 = 228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9256" w14:textId="77777777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E08E" w14:textId="6E8F9744" w:rsidR="00E20A39" w:rsidRPr="00A1781D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9667" w14:textId="77777777" w:rsidR="00E20A39" w:rsidRPr="00A1781D" w:rsidRDefault="00E20A39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строки раздела 2 «Выбытия» </w:t>
            </w:r>
            <w:r w:rsidRPr="00A1781D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сумме п</w:t>
            </w:r>
            <w:r w:rsidRPr="00A1781D">
              <w:rPr>
                <w:sz w:val="18"/>
                <w:szCs w:val="18"/>
              </w:rPr>
              <w:t>оказател</w:t>
            </w:r>
            <w:r>
              <w:rPr>
                <w:sz w:val="18"/>
                <w:szCs w:val="18"/>
              </w:rPr>
              <w:t>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детализированных</w:t>
            </w:r>
            <w:r w:rsidRPr="00A1781D">
              <w:rPr>
                <w:sz w:val="18"/>
                <w:szCs w:val="18"/>
              </w:rPr>
              <w:t xml:space="preserve"> строк 900</w:t>
            </w:r>
            <w:r>
              <w:rPr>
                <w:sz w:val="18"/>
                <w:szCs w:val="18"/>
              </w:rPr>
              <w:t>0 раздела 4 по соответствующим КОСГУ – недопустимо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E010" w14:textId="77777777" w:rsidR="00E20A39" w:rsidRDefault="00E20A39" w:rsidP="00E20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14:paraId="49CDCC4B" w14:textId="77777777" w:rsidR="00B05BE7" w:rsidRDefault="00B05BE7"/>
    <w:p w14:paraId="77233781" w14:textId="1FB3D895" w:rsidR="00185091" w:rsidRPr="00185091" w:rsidRDefault="007F67F5" w:rsidP="007F67F5">
      <w:pPr>
        <w:pStyle w:val="2"/>
        <w:rPr>
          <w:sz w:val="18"/>
          <w:lang w:eastAsia="ar-SA"/>
        </w:rPr>
      </w:pPr>
      <w:bookmarkStart w:id="288" w:name="_Toc216968500"/>
      <w:r w:rsidRPr="007F67F5">
        <w:rPr>
          <w:b/>
          <w:sz w:val="18"/>
          <w:lang w:eastAsia="ar-SA"/>
        </w:rPr>
        <w:t xml:space="preserve">6.3. </w:t>
      </w:r>
      <w:r w:rsidR="00185091" w:rsidRPr="007F67F5">
        <w:rPr>
          <w:b/>
          <w:sz w:val="18"/>
          <w:lang w:eastAsia="ar-SA"/>
        </w:rPr>
        <w:t xml:space="preserve">Междокументные контрольные соотношения для </w:t>
      </w:r>
      <w:r w:rsidR="004D2A87" w:rsidRPr="007F67F5">
        <w:rPr>
          <w:b/>
          <w:sz w:val="18"/>
          <w:lang w:eastAsia="ar-SA"/>
        </w:rPr>
        <w:t xml:space="preserve">полугодовых </w:t>
      </w:r>
      <w:r>
        <w:rPr>
          <w:b/>
          <w:sz w:val="18"/>
          <w:lang w:eastAsia="ar-SA"/>
        </w:rPr>
        <w:t>Отчетов</w:t>
      </w:r>
      <w:r w:rsidR="00185091" w:rsidRPr="007F67F5">
        <w:rPr>
          <w:b/>
          <w:sz w:val="18"/>
          <w:lang w:eastAsia="ar-SA"/>
        </w:rPr>
        <w:t xml:space="preserve"> </w:t>
      </w:r>
      <w:r>
        <w:rPr>
          <w:b/>
          <w:sz w:val="18"/>
          <w:lang w:eastAsia="ar-SA"/>
        </w:rPr>
        <w:t>(</w:t>
      </w:r>
      <w:r w:rsidR="00185091" w:rsidRPr="007F67F5">
        <w:rPr>
          <w:b/>
          <w:sz w:val="18"/>
          <w:lang w:eastAsia="ar-SA"/>
        </w:rPr>
        <w:t>ф. 0503123</w:t>
      </w:r>
      <w:r>
        <w:rPr>
          <w:b/>
          <w:sz w:val="18"/>
          <w:lang w:eastAsia="ar-SA"/>
        </w:rPr>
        <w:t>)</w:t>
      </w:r>
      <w:r w:rsidR="00185091" w:rsidRPr="00185091">
        <w:rPr>
          <w:sz w:val="18"/>
          <w:lang w:eastAsia="ar-SA"/>
        </w:rPr>
        <w:t xml:space="preserve"> </w:t>
      </w:r>
      <w:del w:id="289" w:author="Зайцев Павел Борисович" w:date="2025-12-18T15:59:00Z">
        <w:r w:rsidR="00185091" w:rsidRPr="00185091" w:rsidDel="007F67F5">
          <w:rPr>
            <w:sz w:val="18"/>
            <w:lang w:eastAsia="ar-SA"/>
          </w:rPr>
          <w:delText>(при проведении контролей в подсистеме Учет и отчетность ГИИС Электронный бюджет применяются, начиная с отчетности на 01.01.2021)</w:delText>
        </w:r>
      </w:del>
      <w:bookmarkEnd w:id="288"/>
    </w:p>
    <w:p w14:paraId="1D153D09" w14:textId="77777777" w:rsidR="00185091" w:rsidRPr="00185091" w:rsidRDefault="00185091" w:rsidP="00185091">
      <w:pPr>
        <w:suppressAutoHyphens/>
        <w:rPr>
          <w:sz w:val="18"/>
          <w:szCs w:val="1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1268"/>
        <w:gridCol w:w="779"/>
        <w:gridCol w:w="687"/>
        <w:gridCol w:w="1273"/>
        <w:gridCol w:w="1011"/>
        <w:gridCol w:w="1085"/>
        <w:gridCol w:w="779"/>
        <w:gridCol w:w="687"/>
        <w:gridCol w:w="1584"/>
        <w:gridCol w:w="867"/>
      </w:tblGrid>
      <w:tr w:rsidR="00185091" w:rsidRPr="00185091" w14:paraId="5F644D88" w14:textId="77777777" w:rsidTr="007F67F5">
        <w:trPr>
          <w:trHeight w:val="617"/>
        </w:trPr>
        <w:tc>
          <w:tcPr>
            <w:tcW w:w="219" w:type="pct"/>
          </w:tcPr>
          <w:p w14:paraId="52D34EC5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605" w:type="pct"/>
          </w:tcPr>
          <w:p w14:paraId="0F81C6DE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Код формы</w:t>
            </w:r>
          </w:p>
        </w:tc>
        <w:tc>
          <w:tcPr>
            <w:tcW w:w="372" w:type="pct"/>
          </w:tcPr>
          <w:p w14:paraId="00B6EA53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328" w:type="pct"/>
          </w:tcPr>
          <w:p w14:paraId="0448240F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607" w:type="pct"/>
          </w:tcPr>
          <w:p w14:paraId="5E9C05E0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 xml:space="preserve">Соотношение </w:t>
            </w:r>
          </w:p>
        </w:tc>
        <w:tc>
          <w:tcPr>
            <w:tcW w:w="482" w:type="pct"/>
          </w:tcPr>
          <w:p w14:paraId="229A5114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Связанная форма</w:t>
            </w:r>
          </w:p>
        </w:tc>
        <w:tc>
          <w:tcPr>
            <w:tcW w:w="518" w:type="pct"/>
          </w:tcPr>
          <w:p w14:paraId="152539AB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Показатель связанной формы</w:t>
            </w:r>
          </w:p>
        </w:tc>
        <w:tc>
          <w:tcPr>
            <w:tcW w:w="372" w:type="pct"/>
          </w:tcPr>
          <w:p w14:paraId="502220F3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328" w:type="pct"/>
          </w:tcPr>
          <w:p w14:paraId="4856DD39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756" w:type="pct"/>
          </w:tcPr>
          <w:p w14:paraId="4771B078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Контроль показателей</w:t>
            </w:r>
          </w:p>
        </w:tc>
        <w:tc>
          <w:tcPr>
            <w:tcW w:w="414" w:type="pct"/>
          </w:tcPr>
          <w:p w14:paraId="6F8BC07C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Уровень ошибки</w:t>
            </w:r>
          </w:p>
        </w:tc>
      </w:tr>
      <w:tr w:rsidR="00185091" w:rsidRPr="00185091" w14:paraId="28BD3370" w14:textId="77777777" w:rsidTr="007F67F5">
        <w:trPr>
          <w:trHeight w:val="1240"/>
        </w:trPr>
        <w:tc>
          <w:tcPr>
            <w:tcW w:w="219" w:type="pct"/>
          </w:tcPr>
          <w:p w14:paraId="25FF373F" w14:textId="77777777" w:rsidR="00185091" w:rsidRPr="00185091" w:rsidRDefault="00185091" w:rsidP="0018509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1</w:t>
            </w:r>
          </w:p>
          <w:p w14:paraId="4AF72163" w14:textId="77777777" w:rsidR="00185091" w:rsidRPr="00185091" w:rsidRDefault="00185091" w:rsidP="0018509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605" w:type="pct"/>
          </w:tcPr>
          <w:p w14:paraId="05C8A0F8" w14:textId="77777777" w:rsidR="00185091" w:rsidRPr="00185091" w:rsidRDefault="00185091" w:rsidP="00185091">
            <w:pPr>
              <w:suppressAutoHyphens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0503123 (предыдущий финансовый год)</w:t>
            </w:r>
          </w:p>
        </w:tc>
        <w:tc>
          <w:tcPr>
            <w:tcW w:w="372" w:type="pct"/>
          </w:tcPr>
          <w:p w14:paraId="7CD400F0" w14:textId="7920D9E0" w:rsidR="00185091" w:rsidRPr="00185091" w:rsidRDefault="00185091" w:rsidP="002505AA">
            <w:pPr>
              <w:suppressAutoHyphens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328" w:type="pct"/>
          </w:tcPr>
          <w:p w14:paraId="6C34F5E4" w14:textId="77777777" w:rsidR="00185091" w:rsidRPr="00185091" w:rsidRDefault="00185091" w:rsidP="0018509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607" w:type="pct"/>
          </w:tcPr>
          <w:p w14:paraId="46CA0BA9" w14:textId="77777777" w:rsidR="00185091" w:rsidRPr="00185091" w:rsidRDefault="00185091" w:rsidP="00185091">
            <w:pPr>
              <w:suppressAutoHyphens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482" w:type="pct"/>
          </w:tcPr>
          <w:p w14:paraId="502E3885" w14:textId="77777777" w:rsidR="00185091" w:rsidRPr="00185091" w:rsidRDefault="00185091" w:rsidP="00185091">
            <w:pPr>
              <w:suppressAutoHyphens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0503123 (текущего года)</w:t>
            </w:r>
          </w:p>
        </w:tc>
        <w:tc>
          <w:tcPr>
            <w:tcW w:w="518" w:type="pct"/>
          </w:tcPr>
          <w:p w14:paraId="183B3643" w14:textId="77777777" w:rsidR="00185091" w:rsidRPr="00185091" w:rsidRDefault="00185091" w:rsidP="0018509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372" w:type="pct"/>
          </w:tcPr>
          <w:p w14:paraId="329D6A0E" w14:textId="3B04A39F" w:rsidR="00185091" w:rsidRPr="00185091" w:rsidRDefault="00185091" w:rsidP="002505AA">
            <w:pPr>
              <w:suppressAutoHyphens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* (раздел 1,2,3)</w:t>
            </w:r>
          </w:p>
        </w:tc>
        <w:tc>
          <w:tcPr>
            <w:tcW w:w="328" w:type="pct"/>
          </w:tcPr>
          <w:p w14:paraId="5BFA5A06" w14:textId="77777777" w:rsidR="00185091" w:rsidRPr="00185091" w:rsidRDefault="00185091" w:rsidP="00185091">
            <w:pPr>
              <w:suppressAutoHyphens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756" w:type="pct"/>
          </w:tcPr>
          <w:p w14:paraId="2E5C8833" w14:textId="77777777" w:rsidR="00185091" w:rsidRPr="00185091" w:rsidRDefault="00185091" w:rsidP="00185091">
            <w:pPr>
              <w:suppressAutoHyphens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Показатели разделов 1,2,3 ф. 0503123 графы 5 тек</w:t>
            </w:r>
            <w:r w:rsidR="005C0C8E">
              <w:rPr>
                <w:sz w:val="18"/>
                <w:szCs w:val="18"/>
                <w:lang w:eastAsia="ar-SA"/>
              </w:rPr>
              <w:t>у</w:t>
            </w:r>
            <w:r w:rsidRPr="00185091">
              <w:rPr>
                <w:sz w:val="18"/>
                <w:szCs w:val="18"/>
                <w:lang w:eastAsia="ar-SA"/>
              </w:rPr>
              <w:t xml:space="preserve">щего отчетного периода не соответствуют показателям графы 4 прошлого отчетного периода – требуются пояснения </w:t>
            </w:r>
          </w:p>
        </w:tc>
        <w:tc>
          <w:tcPr>
            <w:tcW w:w="414" w:type="pct"/>
          </w:tcPr>
          <w:p w14:paraId="2EE1D536" w14:textId="77777777" w:rsidR="00185091" w:rsidRPr="00185091" w:rsidRDefault="00185091" w:rsidP="00185091">
            <w:pPr>
              <w:suppressAutoHyphens/>
              <w:rPr>
                <w:sz w:val="18"/>
                <w:szCs w:val="18"/>
                <w:lang w:eastAsia="ar-SA"/>
              </w:rPr>
            </w:pPr>
            <w:r w:rsidRPr="00185091">
              <w:rPr>
                <w:sz w:val="18"/>
                <w:szCs w:val="18"/>
                <w:lang w:eastAsia="ar-SA"/>
              </w:rPr>
              <w:t>П</w:t>
            </w:r>
          </w:p>
        </w:tc>
      </w:tr>
    </w:tbl>
    <w:p w14:paraId="7D6B19B7" w14:textId="77777777" w:rsidR="00185091" w:rsidRPr="00185091" w:rsidRDefault="00185091" w:rsidP="00185091">
      <w:pPr>
        <w:suppressAutoHyphens/>
        <w:rPr>
          <w:b/>
          <w:sz w:val="18"/>
          <w:szCs w:val="18"/>
          <w:lang w:eastAsia="ar-SA"/>
        </w:rPr>
        <w:sectPr w:rsidR="00185091" w:rsidRPr="00185091" w:rsidSect="00185091">
          <w:headerReference w:type="even" r:id="rId10"/>
          <w:headerReference w:type="default" r:id="rId11"/>
          <w:footerReference w:type="default" r:id="rId12"/>
          <w:endnotePr>
            <w:numFmt w:val="upperRoman"/>
          </w:endnotePr>
          <w:pgSz w:w="11906" w:h="16838" w:code="9"/>
          <w:pgMar w:top="851" w:right="424" w:bottom="794" w:left="993" w:header="397" w:footer="709" w:gutter="0"/>
          <w:cols w:space="720"/>
          <w:titlePg/>
          <w:docGrid w:linePitch="360"/>
        </w:sectPr>
      </w:pPr>
    </w:p>
    <w:p w14:paraId="27508C04" w14:textId="77777777" w:rsidR="003D1606" w:rsidRPr="00B234EC" w:rsidRDefault="003D1606" w:rsidP="00516CD3"/>
    <w:p w14:paraId="58184853" w14:textId="114F6525" w:rsidR="0042253D" w:rsidRPr="000779B2" w:rsidRDefault="007F67F5" w:rsidP="000779B2">
      <w:pPr>
        <w:pStyle w:val="1"/>
        <w:rPr>
          <w:b/>
          <w:sz w:val="20"/>
          <w:szCs w:val="20"/>
        </w:rPr>
      </w:pPr>
      <w:bookmarkStart w:id="290" w:name="_Toc501124304"/>
      <w:bookmarkStart w:id="291" w:name="_Toc216968501"/>
      <w:r w:rsidRPr="000779B2">
        <w:rPr>
          <w:b/>
          <w:sz w:val="20"/>
          <w:szCs w:val="20"/>
        </w:rPr>
        <w:t>7</w:t>
      </w:r>
      <w:r w:rsidR="0042253D" w:rsidRPr="000779B2">
        <w:rPr>
          <w:b/>
          <w:sz w:val="20"/>
          <w:szCs w:val="20"/>
        </w:rPr>
        <w:t>. Справка по консолидируемым расчетам (ф.</w:t>
      </w:r>
      <w:r w:rsidR="000779B2">
        <w:rPr>
          <w:b/>
          <w:sz w:val="20"/>
          <w:szCs w:val="20"/>
        </w:rPr>
        <w:t xml:space="preserve"> </w:t>
      </w:r>
      <w:r w:rsidR="0042253D" w:rsidRPr="000779B2">
        <w:rPr>
          <w:b/>
          <w:sz w:val="20"/>
          <w:szCs w:val="20"/>
        </w:rPr>
        <w:t>0503125)</w:t>
      </w:r>
      <w:bookmarkEnd w:id="15"/>
      <w:bookmarkEnd w:id="16"/>
      <w:bookmarkEnd w:id="290"/>
      <w:bookmarkEnd w:id="291"/>
    </w:p>
    <w:p w14:paraId="369B6DF2" w14:textId="77777777" w:rsidR="0042253D" w:rsidRPr="00B234EC" w:rsidRDefault="0042253D" w:rsidP="00516CD3"/>
    <w:tbl>
      <w:tblPr>
        <w:tblW w:w="1020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567"/>
        <w:gridCol w:w="567"/>
        <w:gridCol w:w="2667"/>
        <w:gridCol w:w="593"/>
        <w:gridCol w:w="2769"/>
        <w:gridCol w:w="634"/>
      </w:tblGrid>
      <w:tr w:rsidR="00991645" w:rsidRPr="00B234EC" w14:paraId="7A47BA25" w14:textId="77777777" w:rsidTr="000779B2">
        <w:trPr>
          <w:trHeight w:val="7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B5EF" w14:textId="77777777" w:rsidR="00991645" w:rsidRPr="00B234EC" w:rsidRDefault="0099164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№ п\п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13D35" w14:textId="77777777" w:rsidR="00991645" w:rsidRPr="00B234EC" w:rsidRDefault="0099164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Строка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5FA9E" w14:textId="77777777" w:rsidR="00991645" w:rsidRPr="00B234EC" w:rsidRDefault="0099164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Графа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C2323" w14:textId="77777777" w:rsidR="00991645" w:rsidRPr="00B234EC" w:rsidRDefault="00991645" w:rsidP="00991645">
            <w:pPr>
              <w:jc w:val="center"/>
              <w:rPr>
                <w:b/>
              </w:rPr>
            </w:pPr>
            <w:r w:rsidRPr="00B234EC">
              <w:rPr>
                <w:b/>
              </w:rPr>
              <w:t>Соотношение</w:t>
            </w: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CE835" w14:textId="77777777" w:rsidR="00991645" w:rsidRPr="00B234EC" w:rsidRDefault="0099164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Показатель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3518B6" w14:textId="77777777" w:rsidR="00991645" w:rsidRPr="00B234EC" w:rsidRDefault="0099164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Графа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1E7B1" w14:textId="77777777" w:rsidR="00991645" w:rsidRPr="00B234EC" w:rsidRDefault="0099164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Контроль показателей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24897" w14:textId="77777777" w:rsidR="00991645" w:rsidRPr="00B234EC" w:rsidRDefault="00991645" w:rsidP="00991645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Уровень ошибки</w:t>
            </w:r>
          </w:p>
        </w:tc>
      </w:tr>
      <w:tr w:rsidR="00991645" w:rsidRPr="00B234EC" w14:paraId="32B81305" w14:textId="77777777" w:rsidTr="000779B2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D0FDC" w14:textId="77777777" w:rsidR="00991645" w:rsidRPr="00B234EC" w:rsidRDefault="00991645" w:rsidP="00516CD3">
            <w:r w:rsidRPr="00B234EC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62C7B" w14:textId="77777777" w:rsidR="00991645" w:rsidRPr="00B234EC" w:rsidRDefault="00991645" w:rsidP="00516CD3">
            <w:r w:rsidRPr="00B234EC">
              <w:t>«Итого»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B5686A" w14:textId="77777777" w:rsidR="00991645" w:rsidRPr="00B234EC" w:rsidRDefault="00991645" w:rsidP="00516CD3">
            <w:r w:rsidRPr="00B234EC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37C8E" w14:textId="77777777" w:rsidR="00991645" w:rsidRPr="00B234EC" w:rsidRDefault="00991645" w:rsidP="00991645">
            <w:pPr>
              <w:jc w:val="center"/>
            </w:pPr>
            <w:r w:rsidRPr="00B234EC">
              <w:t>=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E2973" w14:textId="77777777" w:rsidR="00991645" w:rsidRPr="00B234EC" w:rsidRDefault="00991645" w:rsidP="00516CD3">
            <w:r w:rsidRPr="00B234EC">
              <w:t>Сумма показателей по строкам «в том числе по номеру (коду) счета»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92721" w14:textId="77777777" w:rsidR="00991645" w:rsidRPr="00B234EC" w:rsidRDefault="00991645" w:rsidP="00516CD3"/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EC453" w14:textId="77777777" w:rsidR="00991645" w:rsidRPr="00B234EC" w:rsidRDefault="00991645" w:rsidP="00516CD3">
            <w:r w:rsidRPr="00B234EC">
              <w:t xml:space="preserve">Показатель строки «Итого» не соответствует сумме показателей по строкам «в том числе по номеру (коду) счета»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E8BDB" w14:textId="77777777" w:rsidR="00991645" w:rsidRPr="00B234EC" w:rsidRDefault="00991645" w:rsidP="00991645">
            <w:pPr>
              <w:jc w:val="center"/>
            </w:pPr>
            <w:r>
              <w:t>Б</w:t>
            </w:r>
          </w:p>
        </w:tc>
      </w:tr>
      <w:tr w:rsidR="00991645" w:rsidRPr="00B234EC" w14:paraId="6C386426" w14:textId="77777777" w:rsidTr="000779B2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E8513" w14:textId="77777777" w:rsidR="00991645" w:rsidRPr="00B234EC" w:rsidRDefault="00991645" w:rsidP="00991645">
            <w:r w:rsidRPr="00B234EC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41712" w14:textId="77777777" w:rsidR="00991645" w:rsidRPr="00B234EC" w:rsidRDefault="00991645" w:rsidP="00991645">
            <w:r w:rsidRPr="00B234EC">
              <w:t>«Итого»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F60054" w14:textId="77777777" w:rsidR="00991645" w:rsidRPr="00B234EC" w:rsidRDefault="00991645" w:rsidP="00991645">
            <w:r w:rsidRPr="00B234E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77AD9" w14:textId="77777777" w:rsidR="00991645" w:rsidRPr="00B234EC" w:rsidRDefault="00991645" w:rsidP="00991645">
            <w:pPr>
              <w:jc w:val="center"/>
            </w:pPr>
            <w:r w:rsidRPr="00B234EC">
              <w:t>=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092A1" w14:textId="77777777" w:rsidR="00991645" w:rsidRPr="00B234EC" w:rsidRDefault="00991645" w:rsidP="00991645">
            <w:r w:rsidRPr="00B234EC">
              <w:t>Сумма показателей по строкам «в том числе по номеру (коду) счета»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5DC05" w14:textId="77777777" w:rsidR="00991645" w:rsidRPr="00B234EC" w:rsidRDefault="00991645" w:rsidP="00991645"/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661C3" w14:textId="77777777" w:rsidR="00991645" w:rsidRPr="00B234EC" w:rsidRDefault="00991645" w:rsidP="00991645">
            <w:r w:rsidRPr="00B234EC">
              <w:t xml:space="preserve">Показатель строки «Итого» не соответствует сумме показателей по строкам «в том числе по номеру (коду) счета»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16DA7" w14:textId="77777777" w:rsidR="00991645" w:rsidRPr="00B234EC" w:rsidRDefault="00991645" w:rsidP="00991645">
            <w:pPr>
              <w:jc w:val="center"/>
            </w:pPr>
            <w:r w:rsidRPr="00BF68C5">
              <w:t>Б</w:t>
            </w:r>
          </w:p>
        </w:tc>
      </w:tr>
      <w:tr w:rsidR="00991645" w:rsidRPr="00B234EC" w14:paraId="3949E2A9" w14:textId="77777777" w:rsidTr="000779B2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706C2" w14:textId="77777777" w:rsidR="00991645" w:rsidRPr="00B234EC" w:rsidRDefault="00991645" w:rsidP="00991645">
            <w:r w:rsidRPr="00B234EC">
              <w:t>3</w:t>
            </w:r>
            <w:r w:rsidR="00B57E8B"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0B2D" w14:textId="77777777" w:rsidR="00991645" w:rsidRPr="00B234EC" w:rsidRDefault="00991645" w:rsidP="00991645">
            <w:r w:rsidRPr="00B234EC">
              <w:t>Сумма показателей по строкам «в том числе по номеру (коду) счета»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8C139" w14:textId="77777777" w:rsidR="00991645" w:rsidRPr="00B234EC" w:rsidRDefault="00991645" w:rsidP="00991645">
            <w:r w:rsidRPr="00B234EC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9758E" w14:textId="77777777" w:rsidR="00991645" w:rsidRPr="00B234EC" w:rsidRDefault="00991645" w:rsidP="00991645">
            <w:pPr>
              <w:jc w:val="center"/>
            </w:pPr>
            <w:r w:rsidRPr="00B234EC">
              <w:t>=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FBE3A" w14:textId="77777777" w:rsidR="00991645" w:rsidRPr="00B234EC" w:rsidRDefault="00991645" w:rsidP="00991645">
            <w:r w:rsidRPr="00B234EC">
              <w:t>Сумма показателей строк «денежные расчеты», «неденежные расчеты»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1714A" w14:textId="77777777" w:rsidR="00991645" w:rsidRPr="00B234EC" w:rsidRDefault="00991645" w:rsidP="00991645"/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402E4" w14:textId="77777777" w:rsidR="00991645" w:rsidRPr="00B234EC" w:rsidRDefault="00991645" w:rsidP="00991645">
            <w:r w:rsidRPr="00B234EC">
              <w:t>Сумма показателей по строкам «в том числе по номеру (коду) счета» не соответствует сумме показателей по строкам «денежные расчеты», «неденежные расчеты»</w:t>
            </w:r>
            <w:r w:rsidRPr="00B234EC" w:rsidDel="00060580">
              <w:t xml:space="preserve">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FCAF4" w14:textId="77777777" w:rsidR="00991645" w:rsidRPr="00B234EC" w:rsidRDefault="00991645" w:rsidP="00991645">
            <w:pPr>
              <w:jc w:val="center"/>
            </w:pPr>
            <w:r w:rsidRPr="00BF68C5">
              <w:t>Б</w:t>
            </w:r>
          </w:p>
        </w:tc>
      </w:tr>
      <w:tr w:rsidR="00991645" w:rsidRPr="00B234EC" w14:paraId="0F9A8742" w14:textId="77777777" w:rsidTr="000779B2">
        <w:trPr>
          <w:trHeight w:val="8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93626" w14:textId="77777777" w:rsidR="00991645" w:rsidRPr="00B234EC" w:rsidRDefault="00991645" w:rsidP="00991645">
            <w:r w:rsidRPr="00B234EC">
              <w:t>4</w:t>
            </w:r>
            <w:r w:rsidR="00B57E8B"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F37F4" w14:textId="77777777" w:rsidR="00991645" w:rsidRPr="00B234EC" w:rsidRDefault="00991645" w:rsidP="00991645">
            <w:r w:rsidRPr="00B234EC">
              <w:t>Сумма показателей по строкам «в том числе по номеру (коду) счета»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4277EA" w14:textId="77777777" w:rsidR="00991645" w:rsidRPr="00B234EC" w:rsidRDefault="00991645" w:rsidP="00991645">
            <w:r w:rsidRPr="00B234E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F118B" w14:textId="77777777" w:rsidR="00991645" w:rsidRPr="00B234EC" w:rsidRDefault="00991645" w:rsidP="00991645">
            <w:pPr>
              <w:jc w:val="center"/>
            </w:pPr>
            <w:r w:rsidRPr="00B234EC">
              <w:t>=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0CA8E" w14:textId="77777777" w:rsidR="00991645" w:rsidRPr="00B234EC" w:rsidRDefault="00991645" w:rsidP="00991645">
            <w:r w:rsidRPr="00B234EC">
              <w:t>Сумма показателей строк «денежные расчеты», «неденежные расчеты»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760E3" w14:textId="77777777" w:rsidR="00991645" w:rsidRPr="00B234EC" w:rsidRDefault="00991645" w:rsidP="00991645"/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C99E4" w14:textId="77777777" w:rsidR="00991645" w:rsidRPr="00B234EC" w:rsidRDefault="00991645" w:rsidP="00991645">
            <w:r w:rsidRPr="00B234EC">
              <w:t xml:space="preserve">Сумма показателей по строкам «в том числе по номеру (коду) счета» не соответствует сумме показателей по строкам «денежные расчеты», «неденежные расчеты»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886DD" w14:textId="77777777" w:rsidR="00991645" w:rsidRPr="00B234EC" w:rsidRDefault="00991645" w:rsidP="00991645">
            <w:pPr>
              <w:jc w:val="center"/>
            </w:pPr>
            <w:r w:rsidRPr="00BF68C5">
              <w:t>Б</w:t>
            </w:r>
          </w:p>
        </w:tc>
      </w:tr>
      <w:tr w:rsidR="00991645" w:rsidRPr="00B234EC" w14:paraId="44E75E6F" w14:textId="77777777" w:rsidTr="000779B2">
        <w:trPr>
          <w:trHeight w:val="7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3A094" w14:textId="77777777" w:rsidR="00991645" w:rsidRPr="00B234EC" w:rsidRDefault="00991645" w:rsidP="00991645">
            <w:r w:rsidRPr="00B234EC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4310B" w14:textId="77777777" w:rsidR="00991645" w:rsidRPr="00B234EC" w:rsidRDefault="00991645" w:rsidP="00991645">
            <w:r w:rsidRPr="00B234EC">
              <w:t xml:space="preserve">Строки «денежные расчеты» (Справка ф. 0503125 140110151, </w:t>
            </w:r>
            <w:r w:rsidR="00D90ED9">
              <w:t xml:space="preserve">140110161, </w:t>
            </w:r>
            <w:r w:rsidRPr="00B234EC">
              <w:t>140120251)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8A66B0" w14:textId="77777777" w:rsidR="00991645" w:rsidRPr="00B234EC" w:rsidRDefault="00991645" w:rsidP="00991645">
            <w:r w:rsidRPr="00B234EC"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232CC" w14:textId="77777777" w:rsidR="00991645" w:rsidRPr="00B234EC" w:rsidRDefault="00991645" w:rsidP="00991645">
            <w:pPr>
              <w:jc w:val="center"/>
            </w:pPr>
            <w:r w:rsidRPr="00B234EC">
              <w:t>=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3932D" w14:textId="77777777" w:rsidR="00991645" w:rsidRPr="00B234EC" w:rsidRDefault="00991645" w:rsidP="00991645">
            <w:r w:rsidRPr="00B234EC"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201BD" w14:textId="77777777" w:rsidR="00991645" w:rsidRPr="00B234EC" w:rsidRDefault="00991645" w:rsidP="00991645"/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961B6" w14:textId="77777777" w:rsidR="00991645" w:rsidRPr="00B234EC" w:rsidRDefault="00991645" w:rsidP="00991645">
            <w:r w:rsidRPr="00B234EC">
              <w:t>Справка ф. 0503125 по счетам 140110151,</w:t>
            </w:r>
            <w:r w:rsidR="00D90ED9">
              <w:t xml:space="preserve"> 140110161,</w:t>
            </w:r>
            <w:r w:rsidRPr="00B234EC">
              <w:t xml:space="preserve"> 140120251 подлежит заполнению только в части неденежных расчетов.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669D9" w14:textId="77777777" w:rsidR="00991645" w:rsidRPr="00B234EC" w:rsidRDefault="00991645" w:rsidP="00991645">
            <w:pPr>
              <w:jc w:val="center"/>
            </w:pPr>
            <w:r w:rsidRPr="00BF68C5">
              <w:t>Б</w:t>
            </w:r>
          </w:p>
        </w:tc>
      </w:tr>
    </w:tbl>
    <w:p w14:paraId="7B1E8F6E" w14:textId="77777777" w:rsidR="00B57E8B" w:rsidRPr="00A1781D" w:rsidRDefault="00B57E8B" w:rsidP="00B57E8B">
      <w:pPr>
        <w:ind w:right="5"/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*данные контроли не применяются в Справках ф. 0503125 по счетам 1205хх000, 1206хх000, 1 302хх000</w:t>
      </w:r>
      <w:r w:rsidR="00702FB4">
        <w:rPr>
          <w:b/>
          <w:sz w:val="18"/>
          <w:szCs w:val="18"/>
          <w:u w:val="single"/>
        </w:rPr>
        <w:t>, 140140151, 140140161</w:t>
      </w:r>
    </w:p>
    <w:p w14:paraId="5E715742" w14:textId="77777777" w:rsidR="0042253D" w:rsidRPr="00B234EC" w:rsidRDefault="0042253D" w:rsidP="00516CD3"/>
    <w:p w14:paraId="148EE3BB" w14:textId="026F7B79" w:rsidR="007C6B26" w:rsidRPr="00B234EC" w:rsidRDefault="000779B2" w:rsidP="007C6B26">
      <w:pPr>
        <w:pStyle w:val="1"/>
        <w:rPr>
          <w:sz w:val="20"/>
          <w:szCs w:val="20"/>
        </w:rPr>
      </w:pPr>
      <w:bookmarkStart w:id="292" w:name="_Toc424750551"/>
      <w:bookmarkStart w:id="293" w:name="_Toc506404002"/>
      <w:bookmarkStart w:id="294" w:name="_Toc216968502"/>
      <w:r>
        <w:rPr>
          <w:sz w:val="20"/>
          <w:szCs w:val="20"/>
        </w:rPr>
        <w:t>8</w:t>
      </w:r>
      <w:r w:rsidR="007C6B26" w:rsidRPr="007E12BC">
        <w:rPr>
          <w:sz w:val="20"/>
          <w:szCs w:val="20"/>
        </w:rPr>
        <w:t>. Отчет о принятых бюджетных обязательствах (ф. 0503128)</w:t>
      </w:r>
      <w:bookmarkEnd w:id="292"/>
      <w:bookmarkEnd w:id="293"/>
      <w:bookmarkEnd w:id="294"/>
    </w:p>
    <w:p w14:paraId="48C346BD" w14:textId="77777777" w:rsidR="007C6B26" w:rsidRPr="00B234EC" w:rsidRDefault="007C6B26" w:rsidP="007C6B26"/>
    <w:p w14:paraId="067D9748" w14:textId="77777777" w:rsidR="007C6B26" w:rsidRPr="00B234EC" w:rsidRDefault="007C6B26" w:rsidP="007C6B26">
      <w:pPr>
        <w:autoSpaceDE w:val="0"/>
        <w:spacing w:line="102" w:lineRule="atLeast"/>
        <w:jc w:val="both"/>
        <w:rPr>
          <w:rFonts w:eastAsia="Arial"/>
          <w:b/>
          <w:color w:val="000000"/>
        </w:rPr>
      </w:pPr>
      <w:r w:rsidRPr="00B234EC">
        <w:rPr>
          <w:rStyle w:val="a7"/>
          <w:rFonts w:eastAsia="Arial"/>
          <w:b/>
          <w:color w:val="000000"/>
        </w:rPr>
        <w:t>Контрольные соотношения для внутридокументного контроля</w:t>
      </w:r>
    </w:p>
    <w:tbl>
      <w:tblPr>
        <w:tblW w:w="964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00"/>
        <w:gridCol w:w="800"/>
        <w:gridCol w:w="1577"/>
        <w:gridCol w:w="1102"/>
        <w:gridCol w:w="736"/>
        <w:gridCol w:w="1139"/>
        <w:gridCol w:w="838"/>
        <w:gridCol w:w="2170"/>
        <w:gridCol w:w="678"/>
      </w:tblGrid>
      <w:tr w:rsidR="007C6B26" w:rsidRPr="00B234EC" w14:paraId="5B0E405E" w14:textId="77777777" w:rsidTr="000779B2">
        <w:trPr>
          <w:trHeight w:val="658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157BC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№ п/п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F9213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Раздел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3C761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4C454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CC086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Соотношение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2D81A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Строка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94E5D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Графа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1570" w14:textId="77777777" w:rsidR="007C6B26" w:rsidRPr="00B234EC" w:rsidRDefault="007C6B26" w:rsidP="00BA24CC">
            <w:pPr>
              <w:snapToGrid w:val="0"/>
            </w:pPr>
            <w:r w:rsidRPr="00B234EC">
              <w:t>Контроль показателей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2063" w14:textId="77777777" w:rsidR="007C6B26" w:rsidRPr="00B234EC" w:rsidRDefault="00991645" w:rsidP="00991645">
            <w:pPr>
              <w:snapToGrid w:val="0"/>
              <w:jc w:val="center"/>
            </w:pPr>
            <w:r>
              <w:rPr>
                <w:b/>
                <w:sz w:val="18"/>
                <w:szCs w:val="18"/>
              </w:rPr>
              <w:t>Уровень ошибки</w:t>
            </w:r>
          </w:p>
        </w:tc>
      </w:tr>
      <w:tr w:rsidR="007C6B26" w:rsidRPr="00B234EC" w14:paraId="678D4144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83E26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51624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F30DB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209DE" w14:textId="77777777" w:rsidR="007C6B26" w:rsidRPr="00B234EC" w:rsidRDefault="007C6B26" w:rsidP="00BA24CC">
            <w:pPr>
              <w:snapToGrid w:val="0"/>
            </w:pPr>
            <w:r w:rsidRPr="00B234EC"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147FC" w14:textId="77777777" w:rsidR="007C6B26" w:rsidRPr="00B234EC" w:rsidRDefault="007C6B26" w:rsidP="00BA24CC">
            <w:pPr>
              <w:snapToGrid w:val="0"/>
            </w:pPr>
            <w:r w:rsidRPr="00B234EC">
              <w:t>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3938B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2538" w14:textId="77777777" w:rsidR="007C6B26" w:rsidRPr="00B234EC" w:rsidRDefault="007C6B26" w:rsidP="00BA24CC">
            <w:pPr>
              <w:snapToGrid w:val="0"/>
            </w:pPr>
            <w:r w:rsidRPr="00B234EC">
              <w:t>7-10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BA7F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7C37" w14:textId="77777777" w:rsidR="007C6B26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5A1FB589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DAE23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E45C9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81E64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2AB3C" w14:textId="77777777" w:rsidR="00991645" w:rsidRPr="00B234EC" w:rsidRDefault="00991645" w:rsidP="00991645">
            <w:pPr>
              <w:snapToGrid w:val="0"/>
            </w:pPr>
            <w:r w:rsidRPr="00B234EC">
              <w:t>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FEC86" w14:textId="77777777" w:rsidR="00991645" w:rsidRPr="00B234EC" w:rsidRDefault="00991645" w:rsidP="00991645">
            <w:pPr>
              <w:snapToGrid w:val="0"/>
            </w:pPr>
            <w:r w:rsidRPr="00B234EC">
              <w:t>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18E58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EB29E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t>9-10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1968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ABF6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5E572F19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43951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78529" w14:textId="77777777" w:rsidR="00991645" w:rsidRPr="00B234EC" w:rsidRDefault="00991645" w:rsidP="00991645">
            <w:pPr>
              <w:snapToGrid w:val="0"/>
            </w:pPr>
            <w:r w:rsidRPr="00B234EC"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C3A3A" w14:textId="77777777" w:rsidR="00991645" w:rsidRPr="00B234EC" w:rsidRDefault="00991645" w:rsidP="00991645">
            <w:pPr>
              <w:snapToGrid w:val="0"/>
            </w:pPr>
            <w:r w:rsidRPr="00B234EC"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2B617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03CDC" w14:textId="77777777" w:rsidR="00991645" w:rsidRPr="00B234EC" w:rsidRDefault="00991645" w:rsidP="00991645">
            <w:pPr>
              <w:snapToGrid w:val="0"/>
            </w:pPr>
            <w:r w:rsidRPr="00B234EC">
              <w:t>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BC014" w14:textId="77777777" w:rsidR="00991645" w:rsidRPr="00B234EC" w:rsidRDefault="00991645" w:rsidP="00991645">
            <w:pPr>
              <w:snapToGrid w:val="0"/>
            </w:pPr>
            <w:r w:rsidRPr="00B234EC">
              <w:t>Сумма всех строк, формирующих строку 200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4985B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B3C6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8F2B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65BC6521" w14:textId="77777777" w:rsidTr="000779B2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6C10D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8E9EF" w14:textId="77777777" w:rsidR="00991645" w:rsidRPr="00B234EC" w:rsidRDefault="00991645" w:rsidP="00991645">
            <w:pPr>
              <w:snapToGrid w:val="0"/>
            </w:pPr>
            <w:r w:rsidRPr="00B234EC">
              <w:t>2</w:t>
            </w: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36A57" w14:textId="77777777" w:rsidR="00991645" w:rsidRPr="00B234EC" w:rsidRDefault="00991645" w:rsidP="00991645">
            <w:pPr>
              <w:snapToGrid w:val="0"/>
            </w:pPr>
            <w:r w:rsidRPr="00B234EC">
              <w:t>510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35078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BC4C" w14:textId="77777777" w:rsidR="00991645" w:rsidRPr="00B234EC" w:rsidRDefault="00991645" w:rsidP="00991645">
            <w:pPr>
              <w:snapToGrid w:val="0"/>
            </w:pPr>
            <w:r w:rsidRPr="00B234EC">
              <w:t>=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E8C00" w14:textId="77777777" w:rsidR="00991645" w:rsidRPr="00B234EC" w:rsidRDefault="00991645" w:rsidP="00991645">
            <w:pPr>
              <w:snapToGrid w:val="0"/>
            </w:pPr>
            <w:r w:rsidRPr="00B234EC">
              <w:t>Сумма всех строк, формирующих строку 510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D8E0E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6F73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69BD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1176FCBF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08B4B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lastRenderedPageBreak/>
              <w:t>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C69BA" w14:textId="77777777" w:rsidR="00991645" w:rsidRPr="00B234EC" w:rsidRDefault="00991645" w:rsidP="00991645">
            <w:pPr>
              <w:snapToGrid w:val="0"/>
            </w:pPr>
            <w:r w:rsidRPr="00B234EC">
              <w:t>3</w:t>
            </w: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0E839" w14:textId="77777777" w:rsidR="00991645" w:rsidRPr="00B234EC" w:rsidRDefault="002F65D4" w:rsidP="00991645">
            <w:pPr>
              <w:snapToGrid w:val="0"/>
            </w:pPr>
            <w: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C2E0" w14:textId="77777777" w:rsidR="00991645" w:rsidRPr="00B234EC" w:rsidRDefault="00991645" w:rsidP="00991645">
            <w:pPr>
              <w:snapToGrid w:val="0"/>
            </w:pPr>
            <w:r w:rsidRPr="00B234EC">
              <w:t>3,4,5,6,8,9,10,12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5E211" w14:textId="77777777" w:rsidR="00991645" w:rsidRPr="00B234EC" w:rsidRDefault="00991645" w:rsidP="00991645">
            <w:pPr>
              <w:snapToGrid w:val="0"/>
            </w:pPr>
            <w:r w:rsidRPr="00B234EC">
              <w:t>=0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E8615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AC0A6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853C" w14:textId="77777777" w:rsidR="00991645" w:rsidRPr="00B234EC" w:rsidRDefault="00991645" w:rsidP="002F65D4">
            <w:pPr>
              <w:snapToGrid w:val="0"/>
            </w:pPr>
            <w:r w:rsidRPr="00B234EC">
              <w:t xml:space="preserve">По строке </w:t>
            </w:r>
            <w:r w:rsidR="002F65D4">
              <w:t>860</w:t>
            </w:r>
            <w:r w:rsidR="002F65D4" w:rsidRPr="00B234EC">
              <w:t xml:space="preserve"> </w:t>
            </w:r>
            <w:r w:rsidRPr="00B234EC">
              <w:t>графы 3,4,5,6,8,9,10,12 не заполняются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1BFA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596CAD4A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AE456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5.1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66C85" w14:textId="77777777" w:rsidR="00991645" w:rsidRPr="00B234EC" w:rsidRDefault="00991645" w:rsidP="00991645">
            <w:pPr>
              <w:snapToGrid w:val="0"/>
            </w:pPr>
            <w:r w:rsidRPr="00B234EC">
              <w:t>3</w:t>
            </w: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DE369" w14:textId="77777777" w:rsidR="00991645" w:rsidRPr="00B234EC" w:rsidRDefault="002F65D4" w:rsidP="00991645">
            <w:pPr>
              <w:snapToGrid w:val="0"/>
            </w:pPr>
            <w:r>
              <w:t>860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A1CB7" w14:textId="77777777" w:rsidR="00991645" w:rsidRPr="00B234EC" w:rsidRDefault="00991645" w:rsidP="00991645">
            <w:pPr>
              <w:snapToGrid w:val="0"/>
            </w:pPr>
            <w:r w:rsidRPr="00B234EC">
              <w:t>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C9610" w14:textId="77777777" w:rsidR="00991645" w:rsidRPr="00B234EC" w:rsidRDefault="00991645" w:rsidP="00116810">
            <w:pPr>
              <w:snapToGrid w:val="0"/>
            </w:pPr>
            <w:r w:rsidRPr="00B234EC">
              <w:t>=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5A7C6" w14:textId="77777777" w:rsidR="00991645" w:rsidRPr="00B234EC" w:rsidRDefault="000E647B" w:rsidP="00991645">
            <w:pPr>
              <w:snapToGrid w:val="0"/>
            </w:pPr>
            <w:r>
              <w:t>860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2271A" w14:textId="77777777" w:rsidR="00991645" w:rsidRPr="00B234EC" w:rsidRDefault="00991645" w:rsidP="00991645">
            <w:pPr>
              <w:snapToGrid w:val="0"/>
            </w:pPr>
            <w:r w:rsidRPr="00B234EC">
              <w:t>11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F7ED" w14:textId="77777777" w:rsidR="00991645" w:rsidRPr="00B234EC" w:rsidRDefault="00991645" w:rsidP="002F65D4">
            <w:pPr>
              <w:snapToGrid w:val="0"/>
            </w:pPr>
            <w:r w:rsidRPr="00B234EC">
              <w:t xml:space="preserve">Показатель графы 7 строки </w:t>
            </w:r>
            <w:r w:rsidR="002F65D4">
              <w:t>860</w:t>
            </w:r>
            <w:r w:rsidR="002F65D4" w:rsidRPr="00B234EC">
              <w:t xml:space="preserve"> </w:t>
            </w:r>
            <w:r w:rsidRPr="00B234EC">
              <w:t xml:space="preserve">должен быть идентичен показателю графы 11 строки </w:t>
            </w:r>
            <w:r w:rsidR="002F65D4">
              <w:t>860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ECA7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4ADFA367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0DBEE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21075" w14:textId="77777777" w:rsidR="00991645" w:rsidRPr="00B234EC" w:rsidRDefault="00991645" w:rsidP="00991645">
            <w:pPr>
              <w:snapToGrid w:val="0"/>
            </w:pPr>
            <w:r w:rsidRPr="00B234EC">
              <w:t>3</w:t>
            </w: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E078F" w14:textId="77777777" w:rsidR="00991645" w:rsidRPr="00B234EC" w:rsidRDefault="002F65D4" w:rsidP="00991645">
            <w:pPr>
              <w:snapToGrid w:val="0"/>
            </w:pPr>
            <w:r>
              <w:t>7</w:t>
            </w:r>
            <w:r w:rsidRPr="00B234EC">
              <w:t>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4D57D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EDC67" w14:textId="77777777" w:rsidR="00991645" w:rsidRPr="00B234EC" w:rsidRDefault="00991645" w:rsidP="00991645">
            <w:pPr>
              <w:snapToGrid w:val="0"/>
            </w:pPr>
            <w:r w:rsidRPr="00B234EC">
              <w:t>=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A138A" w14:textId="77777777" w:rsidR="00991645" w:rsidRPr="00B234EC" w:rsidRDefault="002F65D4" w:rsidP="00991645">
            <w:pPr>
              <w:snapToGrid w:val="0"/>
            </w:pPr>
            <w:r>
              <w:t>800+900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C70D8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F4E5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CDAB8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51D14F0A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C891A" w14:textId="77777777" w:rsidR="00991645" w:rsidRPr="00B234EC" w:rsidRDefault="00991645" w:rsidP="00991645">
            <w:pPr>
              <w:snapToGrid w:val="0"/>
              <w:jc w:val="center"/>
              <w:rPr>
                <w:lang w:val="en-US"/>
              </w:rPr>
            </w:pPr>
            <w:r w:rsidRPr="00B234EC">
              <w:rPr>
                <w:lang w:val="en-US"/>
              </w:rPr>
              <w:t>7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46664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8C9CB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999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25051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0143D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=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50F58" w14:textId="77777777" w:rsidR="00991645" w:rsidRPr="00B234EC" w:rsidRDefault="00991645" w:rsidP="002F65D4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200+510+</w:t>
            </w:r>
            <w:r w:rsidR="002F65D4">
              <w:t>7</w:t>
            </w:r>
            <w:r w:rsidR="002F65D4" w:rsidRPr="00B234EC">
              <w:rPr>
                <w:lang w:val="en-US"/>
              </w:rPr>
              <w:t>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AA318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*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C0EF" w14:textId="77777777" w:rsidR="00991645" w:rsidRPr="002A17C1" w:rsidRDefault="002A17C1" w:rsidP="002A17C1">
            <w:pPr>
              <w:snapToGrid w:val="0"/>
            </w:pPr>
            <w:r>
              <w:rPr>
                <w:sz w:val="18"/>
                <w:szCs w:val="18"/>
                <w:lang w:eastAsia="ar-SA"/>
              </w:rPr>
              <w:t xml:space="preserve">Показатель строки 999 </w:t>
            </w:r>
            <w:r w:rsidRPr="0026567D">
              <w:rPr>
                <w:sz w:val="18"/>
                <w:szCs w:val="18"/>
                <w:lang w:eastAsia="ar-SA"/>
              </w:rPr>
              <w:t>&lt;&gt;</w:t>
            </w:r>
            <w:r>
              <w:rPr>
                <w:sz w:val="18"/>
                <w:szCs w:val="18"/>
                <w:lang w:eastAsia="ar-SA"/>
              </w:rPr>
              <w:t xml:space="preserve"> сумме показателей строки 200, 510 и 700 - недопустимо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7C46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49382C9F" w14:textId="77777777" w:rsidTr="000779B2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202A7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CC092" w14:textId="77777777" w:rsidR="00991645" w:rsidRPr="00B234EC" w:rsidRDefault="00991645" w:rsidP="00991645">
            <w:pPr>
              <w:snapToGrid w:val="0"/>
            </w:pPr>
            <w:r w:rsidRPr="00B234EC"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7D34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3F767" w14:textId="77777777" w:rsidR="00991645" w:rsidRPr="00B234EC" w:rsidRDefault="00991645" w:rsidP="00991645">
            <w:pPr>
              <w:snapToGrid w:val="0"/>
            </w:pPr>
            <w:r w:rsidRPr="00B234EC"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6F726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42049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73BD5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8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2466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3954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33E321A6" w14:textId="77777777" w:rsidTr="000779B2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4B930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12FB8" w14:textId="77777777" w:rsidR="00991645" w:rsidRPr="00B234EC" w:rsidRDefault="00991645" w:rsidP="00991645">
            <w:pPr>
              <w:snapToGrid w:val="0"/>
            </w:pPr>
            <w:r w:rsidRPr="00B234EC"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0720B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405C8" w14:textId="77777777" w:rsidR="00991645" w:rsidRPr="00B234EC" w:rsidRDefault="00991645" w:rsidP="00991645">
            <w:pPr>
              <w:snapToGrid w:val="0"/>
            </w:pPr>
            <w:r w:rsidRPr="00B234EC"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EB82D" w14:textId="77777777" w:rsidR="00991645" w:rsidRPr="00B234EC" w:rsidRDefault="00991645" w:rsidP="00991645">
            <w:pPr>
              <w:snapToGrid w:val="0"/>
            </w:pPr>
            <w:r w:rsidRPr="00B234EC">
              <w:rPr>
                <w:lang w:val="en-US"/>
              </w:rPr>
              <w:t>=</w:t>
            </w:r>
            <w:r w:rsidRPr="00B234EC"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C6D1C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2D869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51D1F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F418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432F0061" w14:textId="77777777" w:rsidTr="000779B2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EAA7B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F0DF9" w14:textId="77777777" w:rsidR="00991645" w:rsidRPr="00B234EC" w:rsidRDefault="00991645" w:rsidP="00991645">
            <w:pPr>
              <w:snapToGrid w:val="0"/>
            </w:pPr>
            <w:r w:rsidRPr="00B234EC"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7C266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9C50E" w14:textId="77777777" w:rsidR="00991645" w:rsidRPr="00B234EC" w:rsidRDefault="00991645" w:rsidP="00991645">
            <w:pPr>
              <w:snapToGrid w:val="0"/>
            </w:pPr>
            <w:r w:rsidRPr="00B234EC"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9899F" w14:textId="77777777" w:rsidR="00991645" w:rsidRPr="00B234EC" w:rsidRDefault="00991645" w:rsidP="00991645">
            <w:pPr>
              <w:snapToGrid w:val="0"/>
            </w:pPr>
            <w:r w:rsidRPr="00B234EC">
              <w:rPr>
                <w:lang w:val="en-US"/>
              </w:rPr>
              <w:t>=</w:t>
            </w:r>
            <w:r w:rsidRPr="00B234EC"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162F2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D8AA6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C6A3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4E3B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627B6C0A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E65FF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11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BE2E4" w14:textId="77777777" w:rsidR="00991645" w:rsidRPr="00B234EC" w:rsidRDefault="00991645" w:rsidP="00991645">
            <w:pPr>
              <w:snapToGrid w:val="0"/>
            </w:pPr>
            <w:r w:rsidRPr="00B234EC"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C3D62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  <w:r w:rsidR="0080684D">
              <w:t>, кроме 999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BE2D9" w14:textId="77777777" w:rsidR="00991645" w:rsidRPr="00B234EC" w:rsidRDefault="00991645" w:rsidP="00991645">
            <w:pPr>
              <w:snapToGrid w:val="0"/>
            </w:pPr>
            <w:r w:rsidRPr="00B234EC"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5741" w14:textId="77777777" w:rsidR="00991645" w:rsidRPr="00B234EC" w:rsidRDefault="00991645" w:rsidP="00991645">
            <w:pPr>
              <w:snapToGrid w:val="0"/>
            </w:pPr>
            <w:r w:rsidRPr="00B234EC">
              <w:rPr>
                <w:lang w:val="en-US"/>
              </w:rPr>
              <w:t>=</w:t>
            </w:r>
            <w:r w:rsidRPr="00B234EC"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229D6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BCCB0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3C86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D08D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22C593DC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CAC07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12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04DB4" w14:textId="77777777" w:rsidR="00991645" w:rsidRPr="00B234EC" w:rsidRDefault="00991645" w:rsidP="00991645">
            <w:pPr>
              <w:snapToGrid w:val="0"/>
            </w:pPr>
            <w:r w:rsidRPr="00B234EC"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1BEF7" w14:textId="77777777" w:rsidR="00991645" w:rsidRPr="00B234EC" w:rsidRDefault="002F65D4" w:rsidP="00991645">
            <w:pPr>
              <w:snapToGrid w:val="0"/>
            </w:pPr>
            <w:r>
              <w:t>900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7FBFE" w14:textId="77777777" w:rsidR="00991645" w:rsidRPr="00B234EC" w:rsidRDefault="00991645" w:rsidP="00991645">
            <w:pPr>
              <w:snapToGrid w:val="0"/>
            </w:pPr>
            <w:r w:rsidRPr="00B234EC"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B3F8D" w14:textId="77777777" w:rsidR="00991645" w:rsidRPr="00B234EC" w:rsidRDefault="00991645" w:rsidP="00991645">
            <w:pPr>
              <w:snapToGrid w:val="0"/>
            </w:pPr>
            <w:r w:rsidRPr="00B234EC">
              <w:rPr>
                <w:lang w:val="en-US"/>
              </w:rPr>
              <w:t>=</w:t>
            </w:r>
            <w:r w:rsidRPr="00B234EC"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1DCDD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2DF8E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7192F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0EAA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15ABB988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61B64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13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59536" w14:textId="77777777" w:rsidR="00991645" w:rsidRPr="00B234EC" w:rsidRDefault="00991645" w:rsidP="00991645">
            <w:pPr>
              <w:snapToGrid w:val="0"/>
            </w:pPr>
            <w:r w:rsidRPr="00B234EC"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9EFD7" w14:textId="77777777" w:rsidR="00991645" w:rsidRPr="00B234EC" w:rsidRDefault="002F65D4" w:rsidP="002F65D4">
            <w:pPr>
              <w:snapToGrid w:val="0"/>
            </w:pPr>
            <w:r w:rsidRPr="00B234EC">
              <w:t>9</w:t>
            </w:r>
            <w:r>
              <w:t>0</w:t>
            </w:r>
            <w:r w:rsidRPr="00B234EC"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2DFEC" w14:textId="77777777" w:rsidR="00991645" w:rsidRPr="00B234EC" w:rsidRDefault="00991645" w:rsidP="00991645">
            <w:pPr>
              <w:snapToGrid w:val="0"/>
            </w:pPr>
            <w:r w:rsidRPr="00B234EC"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55241" w14:textId="77777777" w:rsidR="00991645" w:rsidRPr="00B234EC" w:rsidRDefault="00991645" w:rsidP="00991645">
            <w:pPr>
              <w:snapToGrid w:val="0"/>
            </w:pPr>
            <w:r w:rsidRPr="00B234EC">
              <w:rPr>
                <w:lang w:val="en-US"/>
              </w:rPr>
              <w:t>=</w:t>
            </w:r>
            <w:r w:rsidRPr="00B234EC"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14235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5C6BE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388C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1E50" w14:textId="77777777" w:rsidR="00991645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7C6B26" w:rsidRPr="00B234EC" w14:paraId="31253CAD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6168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14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ACC2B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74AFC" w14:textId="2FF328D1" w:rsidR="007C6B26" w:rsidRPr="00B234EC" w:rsidRDefault="00191865" w:rsidP="00651803">
            <w:pPr>
              <w:snapToGrid w:val="0"/>
            </w:pPr>
            <w:r w:rsidRPr="00166282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, по всем строкам, кроме строк по КВР</w:t>
            </w:r>
            <w:r>
              <w:t xml:space="preserve"> 149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49CAE" w14:textId="77777777" w:rsidR="007C6B26" w:rsidRPr="00B234EC" w:rsidRDefault="007C6B26" w:rsidP="00BA24CC">
            <w:pPr>
              <w:snapToGrid w:val="0"/>
              <w:rPr>
                <w:lang w:val="en-US"/>
              </w:rPr>
            </w:pPr>
            <w:r w:rsidRPr="00B234EC"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BB812" w14:textId="77777777" w:rsidR="007C6B26" w:rsidRPr="00B234EC" w:rsidRDefault="007C6B26" w:rsidP="00BA24CC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</w:t>
            </w:r>
            <w:r w:rsidRPr="00B234EC">
              <w:t>=</w:t>
            </w:r>
            <w:r w:rsidRPr="00B234EC">
              <w:rPr>
                <w:lang w:val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163ED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36FAF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7EB1" w14:textId="77777777" w:rsidR="007C6B26" w:rsidRPr="00B234EC" w:rsidRDefault="007C6B26" w:rsidP="00BA24CC">
            <w:pPr>
              <w:snapToGrid w:val="0"/>
            </w:pPr>
            <w:r w:rsidRPr="00B234EC">
              <w:t>Показатель кассового исполнения превышает показатель принятых обязательств – требуется пояснение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1848" w14:textId="77777777" w:rsidR="007C6B26" w:rsidRPr="00B234EC" w:rsidRDefault="00991645" w:rsidP="00991645">
            <w:pPr>
              <w:snapToGrid w:val="0"/>
              <w:jc w:val="center"/>
            </w:pPr>
            <w:r>
              <w:t>П</w:t>
            </w:r>
          </w:p>
        </w:tc>
      </w:tr>
      <w:tr w:rsidR="00991645" w:rsidRPr="00B234EC" w14:paraId="2CE96BC9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8D5D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D24CB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94AE6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B3A83" w14:textId="77777777" w:rsidR="00991645" w:rsidRPr="00B234EC" w:rsidRDefault="00991645" w:rsidP="00991645">
            <w:pPr>
              <w:snapToGrid w:val="0"/>
            </w:pPr>
            <w:r w:rsidRPr="00B234EC">
              <w:t>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08F14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</w:t>
            </w:r>
            <w:r w:rsidRPr="00B234EC">
              <w:t>=</w:t>
            </w:r>
            <w:r w:rsidRPr="00B234EC">
              <w:rPr>
                <w:lang w:val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C3C9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CE7D6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D336" w14:textId="77777777" w:rsidR="00991645" w:rsidRPr="00B234EC" w:rsidRDefault="00991645" w:rsidP="00991645">
            <w:pPr>
              <w:snapToGrid w:val="0"/>
            </w:pPr>
            <w:r w:rsidRPr="00B234EC">
              <w:t>Показатель кассового исполнения превышает показатель принятых денежных обязательств – требуется пояснение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89A0" w14:textId="77777777" w:rsidR="00991645" w:rsidRPr="00B234EC" w:rsidRDefault="00991645" w:rsidP="00991645">
            <w:pPr>
              <w:snapToGrid w:val="0"/>
              <w:jc w:val="center"/>
            </w:pPr>
            <w:r>
              <w:t>П</w:t>
            </w:r>
          </w:p>
        </w:tc>
      </w:tr>
      <w:tr w:rsidR="00991645" w:rsidRPr="00B234EC" w14:paraId="18FBADD0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8BB64" w14:textId="77777777" w:rsidR="00991645" w:rsidRPr="00B234EC" w:rsidRDefault="00991645" w:rsidP="00991645">
            <w:pPr>
              <w:snapToGrid w:val="0"/>
              <w:jc w:val="center"/>
              <w:rPr>
                <w:lang w:val="en-US"/>
              </w:rPr>
            </w:pPr>
            <w:r w:rsidRPr="00B234EC">
              <w:rPr>
                <w:lang w:val="en-US"/>
              </w:rPr>
              <w:t>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995BD" w14:textId="77777777" w:rsidR="00991645" w:rsidRPr="00B234EC" w:rsidRDefault="00991645" w:rsidP="00991645">
            <w:pPr>
              <w:snapToGrid w:val="0"/>
            </w:pPr>
            <w:r w:rsidRPr="00B234EC"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24629" w14:textId="77777777" w:rsidR="00991645" w:rsidRPr="00B234EC" w:rsidRDefault="00991645" w:rsidP="00991645">
            <w:pPr>
              <w:snapToGrid w:val="0"/>
            </w:pPr>
            <w:r w:rsidRPr="00B234EC">
              <w:rPr>
                <w:lang w:val="en-US"/>
              </w:rPr>
              <w:t>*</w:t>
            </w:r>
            <w:r w:rsidRPr="00B234EC">
              <w:t xml:space="preserve">(где вид расходов </w:t>
            </w:r>
            <w:r w:rsidRPr="00B234EC">
              <w:rPr>
                <w:lang w:val="en-US"/>
              </w:rPr>
              <w:t>&lt;&gt;</w:t>
            </w:r>
            <w:r w:rsidRPr="00B234EC">
              <w:t xml:space="preserve"> </w:t>
            </w:r>
            <w:r w:rsidR="00D65736">
              <w:t xml:space="preserve">311, </w:t>
            </w:r>
            <w:r w:rsidRPr="00B234EC">
              <w:rPr>
                <w:lang w:val="en-US"/>
              </w:rPr>
              <w:t>312</w:t>
            </w:r>
            <w:r w:rsidRPr="00B234EC">
              <w:t>, 313, 330)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A45D8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65D17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E0B4E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481E8" w14:textId="77777777" w:rsidR="00991645" w:rsidRPr="00B234EC" w:rsidRDefault="000932F5" w:rsidP="00991645">
            <w:pPr>
              <w:snapToGrid w:val="0"/>
            </w:pPr>
            <w:r>
              <w:t>6+</w:t>
            </w:r>
            <w:r w:rsidR="00991645" w:rsidRPr="00B234EC">
              <w:rPr>
                <w:lang w:val="en-US"/>
              </w:rPr>
              <w:t>7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8190" w14:textId="77777777" w:rsidR="00991645" w:rsidRPr="00B234EC" w:rsidRDefault="00991645" w:rsidP="00991645">
            <w:pPr>
              <w:snapToGrid w:val="0"/>
            </w:pPr>
            <w:r w:rsidRPr="00B234EC">
              <w:t xml:space="preserve">Показатель </w:t>
            </w:r>
            <w:r w:rsidR="00ED21E9">
              <w:t xml:space="preserve">принимаемых и </w:t>
            </w:r>
            <w:r w:rsidRPr="00B234EC">
              <w:t>принятых бюджетных обязательств превышает ЛБО – требуется пояснение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5AD0" w14:textId="77777777" w:rsidR="00991645" w:rsidRPr="00B234EC" w:rsidRDefault="00991645" w:rsidP="00991645">
            <w:pPr>
              <w:snapToGrid w:val="0"/>
              <w:jc w:val="center"/>
            </w:pPr>
            <w:r>
              <w:t>П</w:t>
            </w:r>
          </w:p>
        </w:tc>
      </w:tr>
      <w:tr w:rsidR="00991645" w:rsidRPr="00B234EC" w14:paraId="69068263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7CCA6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rPr>
                <w:lang w:val="en-US"/>
              </w:rPr>
              <w:t>16</w:t>
            </w:r>
            <w:r w:rsidRPr="00B234EC">
              <w:t>.</w:t>
            </w:r>
            <w:r w:rsidRPr="00B234EC">
              <w:rPr>
                <w:lang w:val="en-US"/>
              </w:rPr>
              <w:t>1</w:t>
            </w:r>
            <w:r w:rsidRPr="00B234EC">
              <w:t xml:space="preserve"> (для отчета ГВБФ)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2A5BD" w14:textId="77777777" w:rsidR="00991645" w:rsidRPr="00B234EC" w:rsidRDefault="00991645" w:rsidP="00991645">
            <w:pPr>
              <w:snapToGrid w:val="0"/>
            </w:pPr>
            <w:r w:rsidRPr="00B234EC">
              <w:t>2, 3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D2EA8" w14:textId="77777777" w:rsidR="00991645" w:rsidRPr="0042600E" w:rsidRDefault="00991645" w:rsidP="004740DA">
            <w:pPr>
              <w:snapToGrid w:val="0"/>
            </w:pPr>
            <w:r w:rsidRPr="0042600E">
              <w:rPr>
                <w:lang w:val="en-US"/>
              </w:rPr>
              <w:t>*</w:t>
            </w:r>
            <w:r w:rsidRPr="0042600E">
              <w:t xml:space="preserve">, за искл. строк </w:t>
            </w:r>
            <w:r w:rsidR="004740DA">
              <w:t>810, 820, 830, 840, 850, 860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3CB8E" w14:textId="77777777" w:rsidR="00991645" w:rsidRPr="00B234EC" w:rsidRDefault="00991645" w:rsidP="00991645">
            <w:pPr>
              <w:snapToGrid w:val="0"/>
            </w:pPr>
            <w:r w:rsidRPr="00B234EC"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4EF55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E8D88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8BC6" w14:textId="77777777" w:rsidR="00991645" w:rsidRPr="00B234EC" w:rsidRDefault="00991645" w:rsidP="00991645">
            <w:pPr>
              <w:snapToGrid w:val="0"/>
            </w:pPr>
            <w:r w:rsidRPr="00B234EC">
              <w:rPr>
                <w:lang w:val="en-US"/>
              </w:rPr>
              <w:t>7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FE07" w14:textId="77777777" w:rsidR="00991645" w:rsidRPr="00B234EC" w:rsidRDefault="00991645" w:rsidP="00991645">
            <w:pPr>
              <w:snapToGrid w:val="0"/>
            </w:pPr>
            <w:r w:rsidRPr="00B234EC">
              <w:t>Показатель принятых бюджетных обязательств превышает БА – требуется пояснение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16E1" w14:textId="77777777" w:rsidR="00991645" w:rsidRPr="00B234EC" w:rsidRDefault="00991645" w:rsidP="00991645">
            <w:pPr>
              <w:snapToGrid w:val="0"/>
              <w:jc w:val="center"/>
            </w:pPr>
            <w:r>
              <w:t>П</w:t>
            </w:r>
          </w:p>
        </w:tc>
      </w:tr>
      <w:tr w:rsidR="00991645" w:rsidRPr="00B234EC" w14:paraId="43307975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50933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rPr>
                <w:lang w:val="en-US"/>
              </w:rPr>
              <w:t>1</w:t>
            </w:r>
            <w:r w:rsidRPr="00B234EC"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EBF52" w14:textId="77777777" w:rsidR="00991645" w:rsidRPr="00B234EC" w:rsidRDefault="00991645" w:rsidP="00991645">
            <w:pPr>
              <w:snapToGrid w:val="0"/>
            </w:pPr>
            <w:r w:rsidRPr="00B234EC"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E85CF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*</w:t>
            </w:r>
            <w:r w:rsidRPr="00B234EC">
              <w:t xml:space="preserve">(где ВР = </w:t>
            </w:r>
            <w:r w:rsidR="00D65736">
              <w:t xml:space="preserve">311, </w:t>
            </w:r>
            <w:r w:rsidRPr="00B234EC">
              <w:rPr>
                <w:lang w:val="en-US"/>
              </w:rPr>
              <w:t>312</w:t>
            </w:r>
            <w:r w:rsidRPr="00B234EC">
              <w:t>, 313, 330)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00196" w14:textId="77777777" w:rsidR="00991645" w:rsidRPr="00B234EC" w:rsidRDefault="00991645" w:rsidP="00991645">
            <w:pPr>
              <w:snapToGrid w:val="0"/>
            </w:pPr>
            <w:r w:rsidRPr="00B234EC"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9917C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3284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1BE14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7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F416" w14:textId="77777777" w:rsidR="00991645" w:rsidRPr="00B234EC" w:rsidRDefault="00991645" w:rsidP="00991645">
            <w:pPr>
              <w:snapToGrid w:val="0"/>
            </w:pPr>
            <w:r w:rsidRPr="00B234EC">
              <w:t>Показатель принятых бюджетных обязательств превышает ЛБО – требуется пояснение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BC46" w14:textId="77777777" w:rsidR="00991645" w:rsidRPr="00B234EC" w:rsidRDefault="00991645" w:rsidP="00991645">
            <w:pPr>
              <w:snapToGrid w:val="0"/>
              <w:jc w:val="center"/>
            </w:pPr>
            <w:r>
              <w:t>П</w:t>
            </w:r>
          </w:p>
        </w:tc>
      </w:tr>
      <w:tr w:rsidR="00991645" w:rsidRPr="00B234EC" w14:paraId="269CF40D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067E8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rPr>
                <w:lang w:val="en-US"/>
              </w:rPr>
              <w:t>1</w:t>
            </w:r>
            <w:r w:rsidRPr="00B234EC"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EF710" w14:textId="77777777" w:rsidR="00991645" w:rsidRPr="00027AFF" w:rsidRDefault="00C07918" w:rsidP="00991645">
            <w:pPr>
              <w:snapToGrid w:val="0"/>
            </w:pPr>
            <w: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8FB1A" w14:textId="03D0AA8A" w:rsidR="00991645" w:rsidRPr="00E54B87" w:rsidRDefault="00191865" w:rsidP="00651803">
            <w:pPr>
              <w:snapToGrid w:val="0"/>
            </w:pPr>
            <w:r w:rsidRPr="00166282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, по всем строкам,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5E990" w14:textId="77777777" w:rsidR="00991645" w:rsidRPr="00B234EC" w:rsidRDefault="00991645" w:rsidP="00991645">
            <w:pPr>
              <w:snapToGrid w:val="0"/>
            </w:pPr>
            <w:r w:rsidRPr="00B234EC"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E2056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B7A14" w14:textId="77777777" w:rsidR="00991645" w:rsidRPr="00B234EC" w:rsidRDefault="00991645" w:rsidP="00991645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72E67" w14:textId="77777777" w:rsidR="00991645" w:rsidRPr="00B234EC" w:rsidRDefault="00991645" w:rsidP="00991645">
            <w:pPr>
              <w:snapToGrid w:val="0"/>
            </w:pPr>
            <w:r w:rsidRPr="00B234EC">
              <w:t>9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F6CA" w14:textId="77777777" w:rsidR="00991645" w:rsidRPr="00B234EC" w:rsidRDefault="00991645" w:rsidP="00991645">
            <w:pPr>
              <w:snapToGrid w:val="0"/>
            </w:pPr>
            <w:r w:rsidRPr="00B234EC">
              <w:t>Показатель принятых денежных обязательств превышает принятые бюджетные обязательства – требуется пояснение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8743" w14:textId="77777777" w:rsidR="00991645" w:rsidRPr="00B234EC" w:rsidRDefault="00991645" w:rsidP="00991645">
            <w:pPr>
              <w:snapToGrid w:val="0"/>
              <w:jc w:val="center"/>
            </w:pPr>
            <w:r>
              <w:t>П</w:t>
            </w:r>
          </w:p>
        </w:tc>
      </w:tr>
      <w:tr w:rsidR="00991645" w:rsidRPr="00B234EC" w14:paraId="198301F4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B60F9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>19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430E2" w14:textId="77777777" w:rsidR="00991645" w:rsidRPr="00B234EC" w:rsidRDefault="00991645" w:rsidP="00991645">
            <w:pPr>
              <w:snapToGrid w:val="0"/>
            </w:pPr>
            <w:r w:rsidRPr="00B234EC"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434D4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*</w:t>
            </w:r>
            <w:r w:rsidRPr="00B234EC">
              <w:t xml:space="preserve">(где вид расходов </w:t>
            </w:r>
            <w:r w:rsidRPr="00B234EC">
              <w:rPr>
                <w:lang w:val="en-US"/>
              </w:rPr>
              <w:t>&lt;&gt;</w:t>
            </w:r>
            <w:r w:rsidRPr="00B234EC">
              <w:t xml:space="preserve"> </w:t>
            </w:r>
            <w:r w:rsidR="00D65736">
              <w:t xml:space="preserve">311, </w:t>
            </w:r>
            <w:r w:rsidRPr="00B234EC">
              <w:rPr>
                <w:lang w:val="en-US"/>
              </w:rPr>
              <w:t>312</w:t>
            </w:r>
            <w:r w:rsidRPr="00B234EC">
              <w:t>, 313, 330)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B83FA" w14:textId="77777777" w:rsidR="00991645" w:rsidRPr="00B234EC" w:rsidRDefault="00991645" w:rsidP="00991645">
            <w:pPr>
              <w:snapToGrid w:val="0"/>
            </w:pPr>
            <w:r w:rsidRPr="00B234EC">
              <w:t>5-7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2FB4A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F2E2F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B94EC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6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DF07" w14:textId="77777777" w:rsidR="00991645" w:rsidRPr="00B234EC" w:rsidRDefault="00991645" w:rsidP="00991645">
            <w:pPr>
              <w:snapToGrid w:val="0"/>
            </w:pPr>
            <w:r w:rsidRPr="00B234EC">
              <w:t xml:space="preserve">Разница между ЛБО и принятыми БО меньше показателя  принимаемых </w:t>
            </w:r>
            <w:r w:rsidRPr="00B234EC">
              <w:lastRenderedPageBreak/>
              <w:t>обязательств – требуется пояснение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D959" w14:textId="77777777" w:rsidR="00991645" w:rsidRPr="00B234EC" w:rsidRDefault="00991645" w:rsidP="00991645">
            <w:pPr>
              <w:snapToGrid w:val="0"/>
              <w:jc w:val="center"/>
            </w:pPr>
            <w:r>
              <w:lastRenderedPageBreak/>
              <w:t>П</w:t>
            </w:r>
          </w:p>
        </w:tc>
      </w:tr>
      <w:tr w:rsidR="00991645" w:rsidRPr="00B234EC" w14:paraId="21C93A9F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EA037" w14:textId="77777777" w:rsidR="00991645" w:rsidRPr="00B234EC" w:rsidRDefault="00D835CE" w:rsidP="00991645">
            <w:pPr>
              <w:snapToGrid w:val="0"/>
              <w:jc w:val="center"/>
            </w:pPr>
            <w:r>
              <w:lastRenderedPageBreak/>
              <w:t>20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54F1F" w14:textId="77777777" w:rsidR="00991645" w:rsidRPr="00B234EC" w:rsidRDefault="00D835CE" w:rsidP="00991645">
            <w:pPr>
              <w:snapToGrid w:val="0"/>
            </w:pPr>
            <w: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93CBD" w14:textId="77777777" w:rsidR="00991645" w:rsidRPr="00B234EC" w:rsidRDefault="00D835CE" w:rsidP="00D835CE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*</w:t>
            </w:r>
            <w:r w:rsidRPr="00B234EC">
              <w:t xml:space="preserve">(где вид расходов </w:t>
            </w:r>
            <w:r>
              <w:t>=</w:t>
            </w:r>
            <w:r w:rsidRPr="00B234EC">
              <w:t xml:space="preserve"> </w:t>
            </w:r>
            <w:r w:rsidR="00D65736">
              <w:t xml:space="preserve">311, </w:t>
            </w:r>
            <w:r w:rsidRPr="00B234EC">
              <w:rPr>
                <w:lang w:val="en-US"/>
              </w:rPr>
              <w:t>312</w:t>
            </w:r>
            <w:r w:rsidRPr="00B234EC">
              <w:t>, 313, 330)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C0EC0" w14:textId="77777777" w:rsidR="00991645" w:rsidRPr="00B234EC" w:rsidRDefault="00D835CE" w:rsidP="00991645">
            <w:pPr>
              <w:snapToGrid w:val="0"/>
            </w:pPr>
            <w: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ED1C3" w14:textId="77777777" w:rsidR="00991645" w:rsidRPr="00E54B87" w:rsidRDefault="00D835CE" w:rsidP="00991645">
            <w:pPr>
              <w:snapToGrid w:val="0"/>
            </w:pPr>
            <w:r>
              <w:t>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202E7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62252" w14:textId="77777777" w:rsidR="00991645" w:rsidRPr="00B234EC" w:rsidRDefault="00991645" w:rsidP="00991645">
            <w:pPr>
              <w:snapToGrid w:val="0"/>
              <w:rPr>
                <w:lang w:val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8BCB" w14:textId="77777777" w:rsidR="00991645" w:rsidRPr="00B234EC" w:rsidRDefault="00D835CE" w:rsidP="00991645">
            <w:pPr>
              <w:snapToGrid w:val="0"/>
            </w:pPr>
            <w:r>
              <w:t>Показатели принимаемых обязательств по ПНО недопустимы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A2B8" w14:textId="77777777" w:rsidR="00991645" w:rsidRPr="00B234EC" w:rsidRDefault="00D835CE" w:rsidP="00991645">
            <w:pPr>
              <w:snapToGrid w:val="0"/>
              <w:jc w:val="center"/>
            </w:pPr>
            <w:r>
              <w:t>Б</w:t>
            </w:r>
          </w:p>
        </w:tc>
      </w:tr>
      <w:tr w:rsidR="00991645" w:rsidRPr="00B234EC" w14:paraId="2FE66BB4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AAE11" w14:textId="77777777" w:rsidR="00991645" w:rsidRPr="00B234EC" w:rsidRDefault="00991645" w:rsidP="00991645">
            <w:pPr>
              <w:snapToGrid w:val="0"/>
              <w:jc w:val="center"/>
            </w:pPr>
            <w:r w:rsidRPr="00B234EC">
              <w:t xml:space="preserve">21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4A6E1" w14:textId="77777777" w:rsidR="00991645" w:rsidRPr="00B234EC" w:rsidRDefault="00991645" w:rsidP="00991645">
            <w:pPr>
              <w:snapToGrid w:val="0"/>
            </w:pPr>
            <w:r w:rsidRPr="00B234EC"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2E460" w14:textId="77777777" w:rsidR="00991645" w:rsidRPr="00B234EC" w:rsidRDefault="00991645" w:rsidP="00991645">
            <w:pPr>
              <w:snapToGrid w:val="0"/>
            </w:pPr>
            <w:r w:rsidRPr="00B234EC">
              <w:t>*(где вид расходов = 141)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FFA2A" w14:textId="77777777" w:rsidR="00991645" w:rsidRPr="00B234EC" w:rsidRDefault="00991645" w:rsidP="00991645">
            <w:pPr>
              <w:snapToGrid w:val="0"/>
            </w:pPr>
            <w:r w:rsidRPr="00B234EC"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CD514" w14:textId="77777777" w:rsidR="00991645" w:rsidRPr="00B234EC" w:rsidRDefault="00991645" w:rsidP="00991645">
            <w:pPr>
              <w:snapToGrid w:val="0"/>
            </w:pPr>
            <w:r w:rsidRPr="00B234EC">
              <w:t>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74678" w14:textId="77777777" w:rsidR="00991645" w:rsidRPr="00B234EC" w:rsidRDefault="00991645" w:rsidP="00991645">
            <w:pPr>
              <w:snapToGrid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3A24" w14:textId="77777777" w:rsidR="00991645" w:rsidRPr="00B234EC" w:rsidRDefault="00991645" w:rsidP="00991645">
            <w:pPr>
              <w:snapToGrid w:val="0"/>
            </w:pPr>
            <w:r w:rsidRPr="00B234EC">
              <w:t>7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5B08" w14:textId="77777777" w:rsidR="00991645" w:rsidRPr="00B234EC" w:rsidRDefault="00991645" w:rsidP="00991645">
            <w:pPr>
              <w:snapToGrid w:val="0"/>
            </w:pPr>
            <w:r w:rsidRPr="00B234EC">
              <w:t>Объем принятых БО по заработной плате не соответствует объему ЛБО – требует пояснения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2796" w14:textId="77777777" w:rsidR="00991645" w:rsidRPr="00B234EC" w:rsidRDefault="00991645" w:rsidP="00991645">
            <w:pPr>
              <w:snapToGrid w:val="0"/>
              <w:jc w:val="center"/>
            </w:pPr>
            <w:r>
              <w:t>П</w:t>
            </w:r>
          </w:p>
        </w:tc>
      </w:tr>
      <w:tr w:rsidR="007C6B26" w:rsidRPr="00B234EC" w14:paraId="021F9C67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E936F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22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AE842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D0B22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10B91" w14:textId="77777777" w:rsidR="007C6B26" w:rsidRPr="00B234EC" w:rsidRDefault="003C5AFC" w:rsidP="003C5AFC">
            <w:pPr>
              <w:snapToGrid w:val="0"/>
            </w:pPr>
            <w:r>
              <w:rPr>
                <w:sz w:val="18"/>
                <w:szCs w:val="18"/>
              </w:rPr>
              <w:t>4,5,6,7,8,</w:t>
            </w: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588F4" w14:textId="77777777" w:rsidR="007C6B26" w:rsidRPr="00B234EC" w:rsidRDefault="007C6B26" w:rsidP="00BA24CC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3B2DC" w14:textId="77777777" w:rsidR="007C6B26" w:rsidRPr="00B234EC" w:rsidRDefault="007C6B26" w:rsidP="00BA24CC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180EE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1097" w14:textId="77777777" w:rsidR="007C6B26" w:rsidRPr="00B234EC" w:rsidRDefault="007C6B26" w:rsidP="003C5AFC">
            <w:pPr>
              <w:snapToGrid w:val="0"/>
            </w:pPr>
            <w:r w:rsidRPr="00B234EC">
              <w:t xml:space="preserve">Отражение в Отчете ф. 0503128 </w:t>
            </w:r>
            <w:r w:rsidR="003C5AFC" w:rsidRPr="003C5AFC">
              <w:t xml:space="preserve">показателей по графам 4,5,6,7,8,9 </w:t>
            </w:r>
            <w:r w:rsidRPr="00B234EC">
              <w:t>со знаком минус недопустимо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3A70" w14:textId="77777777" w:rsidR="007C6B26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7C6B26" w:rsidRPr="00B234EC" w14:paraId="3A5EE6A0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FDA5C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23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8C515" w14:textId="77777777" w:rsidR="007C6B26" w:rsidRPr="00B234EC" w:rsidRDefault="007C6B26" w:rsidP="00BA24CC">
            <w:pPr>
              <w:snapToGrid w:val="0"/>
            </w:pPr>
            <w:r w:rsidRPr="00B234EC"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D6FF4" w14:textId="77777777" w:rsidR="007C6B26" w:rsidRPr="00B234EC" w:rsidRDefault="007C6B26" w:rsidP="00BA24CC">
            <w:pPr>
              <w:snapToGrid w:val="0"/>
            </w:pPr>
            <w:r w:rsidRPr="00B234EC">
              <w:t>КИФ %010603%171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C9565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C0E8B" w14:textId="77777777" w:rsidR="007C6B26" w:rsidRPr="00B234EC" w:rsidRDefault="007C6B26" w:rsidP="00BA24CC">
            <w:pPr>
              <w:snapToGrid w:val="0"/>
            </w:pPr>
            <w:r w:rsidRPr="00B234EC">
              <w:t>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6D5F2" w14:textId="77777777" w:rsidR="007C6B26" w:rsidRPr="00B234EC" w:rsidRDefault="007C6B26" w:rsidP="00BA24CC">
            <w:pPr>
              <w:snapToGrid w:val="0"/>
              <w:rPr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A6A86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66B4" w14:textId="77777777" w:rsidR="007C6B26" w:rsidRPr="00B234EC" w:rsidRDefault="007C6B26" w:rsidP="00BA24CC">
            <w:pPr>
              <w:snapToGrid w:val="0"/>
            </w:pPr>
            <w:r w:rsidRPr="00B234EC">
              <w:t>Отражение в Отчете ф. 0503128 показателей курсовой разницы недопустимо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E0EE" w14:textId="77777777" w:rsidR="007C6B26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120C62" w:rsidRPr="00B234EC" w14:paraId="12CA2619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24BA2" w14:textId="77777777" w:rsidR="00120C62" w:rsidRPr="00B234EC" w:rsidRDefault="00120C62" w:rsidP="00BA24CC">
            <w:pPr>
              <w:snapToGrid w:val="0"/>
              <w:jc w:val="center"/>
            </w:pPr>
            <w:r w:rsidRPr="00B234EC">
              <w:t>24</w:t>
            </w:r>
          </w:p>
          <w:p w14:paraId="69DC78F0" w14:textId="77777777" w:rsidR="00120C62" w:rsidRPr="00B234EC" w:rsidRDefault="00120C62" w:rsidP="00BA24CC">
            <w:pPr>
              <w:snapToGrid w:val="0"/>
              <w:jc w:val="center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88F64" w14:textId="77777777" w:rsidR="00120C62" w:rsidRPr="00B234EC" w:rsidRDefault="00120C62" w:rsidP="00BA24CC">
            <w:pPr>
              <w:snapToGrid w:val="0"/>
            </w:pPr>
            <w:r w:rsidRPr="00B234EC">
              <w:t>*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1C100" w14:textId="77777777" w:rsidR="00120C62" w:rsidRPr="00CF3CAE" w:rsidRDefault="00120C62" w:rsidP="00120C62">
            <w:pPr>
              <w:snapToGrid w:val="0"/>
              <w:rPr>
                <w:lang w:val="en-US"/>
              </w:rPr>
            </w:pPr>
            <w:r w:rsidRPr="00B234EC"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5F664" w14:textId="77777777" w:rsidR="00120C62" w:rsidRPr="00B234EC" w:rsidRDefault="00120C62" w:rsidP="00BA24CC">
            <w:pPr>
              <w:snapToGrid w:val="0"/>
            </w:pPr>
            <w:r>
              <w:t>(5+</w:t>
            </w:r>
            <w:r w:rsidRPr="00B234EC">
              <w:t>4</w:t>
            </w:r>
            <w:r>
              <w:t>)</w:t>
            </w:r>
            <w:r w:rsidRPr="00B234EC">
              <w:t>-10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A288D" w14:textId="77777777" w:rsidR="00120C62" w:rsidRPr="00CF3CAE" w:rsidRDefault="00120C62" w:rsidP="00BA24CC">
            <w:pPr>
              <w:snapToGrid w:val="0"/>
            </w:pPr>
            <w:r w:rsidRPr="00CF3CAE">
              <w:t>&gt;=0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29B56" w14:textId="77777777" w:rsidR="00120C62" w:rsidRPr="00B234EC" w:rsidRDefault="00120C62" w:rsidP="00BA24CC">
            <w:pPr>
              <w:snapToGrid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E2495" w14:textId="77777777" w:rsidR="00120C62" w:rsidRPr="00B234EC" w:rsidRDefault="00120C62" w:rsidP="00BA24CC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492A" w14:textId="77777777" w:rsidR="00120C62" w:rsidRPr="00B234EC" w:rsidRDefault="00120C62" w:rsidP="00120C62">
            <w:pPr>
              <w:snapToGrid w:val="0"/>
            </w:pPr>
            <w:r>
              <w:rPr>
                <w:sz w:val="18"/>
                <w:szCs w:val="18"/>
              </w:rPr>
              <w:t>Превышение показателя кассового исполнения над ЛБО (БА по ПНО)</w:t>
            </w:r>
            <w:r w:rsidRPr="00BB12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BB1282">
              <w:rPr>
                <w:sz w:val="18"/>
                <w:szCs w:val="18"/>
              </w:rPr>
              <w:t xml:space="preserve">Отчете ф. 0503128 </w:t>
            </w:r>
            <w:r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8C5A" w14:textId="77777777" w:rsidR="00120C62" w:rsidRPr="00B234EC" w:rsidRDefault="00120C62" w:rsidP="00991645">
            <w:pPr>
              <w:snapToGrid w:val="0"/>
              <w:jc w:val="center"/>
            </w:pPr>
            <w:r>
              <w:t>Б</w:t>
            </w:r>
          </w:p>
        </w:tc>
      </w:tr>
      <w:tr w:rsidR="007C6B26" w:rsidRPr="00B234EC" w14:paraId="5646DD73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458E8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25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3B597" w14:textId="77777777" w:rsidR="007C6B26" w:rsidRPr="00B234EC" w:rsidRDefault="007C6B26" w:rsidP="00BA24CC">
            <w:pPr>
              <w:snapToGrid w:val="0"/>
            </w:pPr>
            <w:r w:rsidRPr="00B234EC"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A3EB2" w14:textId="77777777" w:rsidR="007C6B26" w:rsidRPr="00B234EC" w:rsidRDefault="007C6B26" w:rsidP="00BA24CC">
            <w:pPr>
              <w:snapToGrid w:val="0"/>
            </w:pPr>
            <w:r w:rsidRPr="00B234EC">
              <w:t xml:space="preserve">КРБ по группировочным кодам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3E829" w14:textId="4EBC8E9A" w:rsidR="007C6B26" w:rsidRPr="00B234EC" w:rsidRDefault="00D40FA4" w:rsidP="00BA24CC">
            <w:pPr>
              <w:snapToGrid w:val="0"/>
            </w:pPr>
            <w:r>
              <w:t>6</w:t>
            </w:r>
            <w:r w:rsidR="007C6B26" w:rsidRPr="00B234EC">
              <w:t>-12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E6142" w14:textId="77777777" w:rsidR="007C6B26" w:rsidRPr="00B234EC" w:rsidRDefault="007C6B26" w:rsidP="00BA24CC">
            <w:pPr>
              <w:snapToGrid w:val="0"/>
            </w:pPr>
            <w:r w:rsidRPr="00B234EC">
              <w:t>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5FE43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82FA6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CEF1" w14:textId="32B77E8A" w:rsidR="007C6B26" w:rsidRPr="00B234EC" w:rsidRDefault="007C6B26" w:rsidP="00D40FA4">
            <w:pPr>
              <w:snapToGrid w:val="0"/>
            </w:pPr>
            <w:r w:rsidRPr="00B234EC">
              <w:t xml:space="preserve">Отражение в Отчете ф. 0503128 показателей в графах </w:t>
            </w:r>
            <w:r w:rsidR="00D40FA4">
              <w:t>6</w:t>
            </w:r>
            <w:r w:rsidRPr="00B234EC">
              <w:t>-12 по группировочным КБК недопустимо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D303" w14:textId="77777777" w:rsidR="007C6B26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923C3F" w:rsidRPr="00142E4B" w14:paraId="6B7BA088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A69ED" w14:textId="77777777" w:rsidR="00923C3F" w:rsidRPr="00967CD6" w:rsidRDefault="00923C3F" w:rsidP="00C22AE8">
            <w:pPr>
              <w:snapToGrid w:val="0"/>
              <w:jc w:val="center"/>
            </w:pPr>
            <w:r w:rsidRPr="00967CD6">
              <w:t>25</w:t>
            </w:r>
            <w:r>
              <w:t>.1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EB18A" w14:textId="77777777" w:rsidR="00923C3F" w:rsidRPr="00967CD6" w:rsidRDefault="00923C3F" w:rsidP="00C22AE8">
            <w:pPr>
              <w:snapToGrid w:val="0"/>
            </w:pPr>
            <w:r w:rsidRPr="00967CD6"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DF27E" w14:textId="77777777" w:rsidR="00923C3F" w:rsidRPr="00967CD6" w:rsidRDefault="00923C3F" w:rsidP="00C22AE8">
            <w:pPr>
              <w:snapToGrid w:val="0"/>
            </w:pPr>
            <w:r w:rsidRPr="00967CD6">
              <w:t>Сумма строк по РПР ЦСР КВР AAAA BBBBB% C%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CB32D" w14:textId="77777777" w:rsidR="00923C3F" w:rsidRPr="00967CD6" w:rsidRDefault="00923C3F" w:rsidP="00C22AE8">
            <w:pPr>
              <w:snapToGrid w:val="0"/>
            </w:pPr>
            <w:r w:rsidRPr="00967CD6"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2924D" w14:textId="77777777" w:rsidR="00923C3F" w:rsidRPr="00967CD6" w:rsidRDefault="00923C3F" w:rsidP="00C22AE8">
            <w:pPr>
              <w:snapToGrid w:val="0"/>
            </w:pPr>
            <w:r w:rsidRPr="00967CD6">
              <w:t>&gt;=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35C5A" w14:textId="77777777" w:rsidR="00923C3F" w:rsidRPr="00967CD6" w:rsidRDefault="00923C3F" w:rsidP="00C22AE8">
            <w:pPr>
              <w:snapToGrid w:val="0"/>
            </w:pPr>
            <w:r w:rsidRPr="00967CD6">
              <w:t>Сумма строк по РПР ЦСР КВР AAAA BBBBB% C%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AD45D" w14:textId="77777777" w:rsidR="00923C3F" w:rsidRPr="00967CD6" w:rsidRDefault="00923C3F" w:rsidP="00C22AE8">
            <w:pPr>
              <w:snapToGrid w:val="0"/>
            </w:pPr>
            <w:r w:rsidRPr="00967CD6">
              <w:t>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F4A9" w14:textId="77777777" w:rsidR="00923C3F" w:rsidRPr="00967CD6" w:rsidRDefault="00923C3F" w:rsidP="00C22AE8">
            <w:pPr>
              <w:snapToGrid w:val="0"/>
            </w:pPr>
            <w:r w:rsidRPr="00967CD6">
              <w:t>ЛБО превышает ассигнования - недопустимо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E16B" w14:textId="77777777" w:rsidR="00923C3F" w:rsidRPr="00967CD6" w:rsidRDefault="00923C3F" w:rsidP="00C22AE8">
            <w:pPr>
              <w:snapToGrid w:val="0"/>
              <w:jc w:val="center"/>
            </w:pPr>
            <w:r w:rsidRPr="00967CD6">
              <w:t>Б</w:t>
            </w:r>
          </w:p>
        </w:tc>
      </w:tr>
      <w:tr w:rsidR="00923C3F" w:rsidRPr="00142E4B" w14:paraId="0B0EDF24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A795F" w14:textId="77777777" w:rsidR="00923C3F" w:rsidRPr="00967CD6" w:rsidRDefault="00923C3F" w:rsidP="00C22AE8">
            <w:pPr>
              <w:snapToGrid w:val="0"/>
              <w:jc w:val="center"/>
            </w:pPr>
            <w:r w:rsidRPr="00967CD6">
              <w:t>25</w:t>
            </w:r>
            <w:r>
              <w:t>.2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EDDA4" w14:textId="77777777" w:rsidR="00923C3F" w:rsidRPr="00967CD6" w:rsidRDefault="00923C3F" w:rsidP="00C22AE8">
            <w:pPr>
              <w:snapToGrid w:val="0"/>
            </w:pPr>
            <w: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9DC42" w14:textId="77777777" w:rsidR="00923C3F" w:rsidRPr="00967CD6" w:rsidRDefault="00923C3F" w:rsidP="00C22AE8">
            <w:pPr>
              <w:snapToGrid w:val="0"/>
            </w:pPr>
            <w:r w:rsidRPr="00967CD6">
              <w:t>Сумма строк по РПР ЦСР КВР AAAA BBBBB% C%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3A2C6" w14:textId="77777777" w:rsidR="00923C3F" w:rsidRPr="00967CD6" w:rsidRDefault="00923C3F" w:rsidP="00C22AE8">
            <w:pPr>
              <w:snapToGrid w:val="0"/>
            </w:pPr>
            <w:r w:rsidRPr="00967CD6"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854C2" w14:textId="77777777" w:rsidR="00923C3F" w:rsidRPr="00967CD6" w:rsidRDefault="00923C3F" w:rsidP="00C22AE8">
            <w:pPr>
              <w:snapToGrid w:val="0"/>
            </w:pPr>
            <w:r w:rsidRPr="00967CD6">
              <w:t>&gt;=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84D40" w14:textId="77777777" w:rsidR="00923C3F" w:rsidRPr="00967CD6" w:rsidRDefault="00923C3F" w:rsidP="00C22AE8">
            <w:pPr>
              <w:snapToGrid w:val="0"/>
            </w:pPr>
            <w:r w:rsidRPr="00967CD6">
              <w:t>Сумма строк по РПР ЦСР КВР AAAA BBBBB% C%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619F" w14:textId="77777777" w:rsidR="00923C3F" w:rsidRPr="00967CD6" w:rsidRDefault="00923C3F" w:rsidP="00C22AE8">
            <w:pPr>
              <w:snapToGrid w:val="0"/>
            </w:pPr>
            <w:r w:rsidRPr="00967CD6">
              <w:t>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F4A4" w14:textId="77777777" w:rsidR="00923C3F" w:rsidRPr="00967CD6" w:rsidRDefault="00923C3F" w:rsidP="00C22AE8">
            <w:pPr>
              <w:snapToGrid w:val="0"/>
            </w:pPr>
            <w:r w:rsidRPr="00967CD6">
              <w:t xml:space="preserve">ЛБО превышает ассигнования </w:t>
            </w:r>
            <w:r>
              <w:t>–</w:t>
            </w:r>
            <w:r w:rsidRPr="00967CD6">
              <w:t xml:space="preserve"> </w:t>
            </w:r>
            <w:r>
              <w:t>требуются пояснения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164A" w14:textId="77777777" w:rsidR="00923C3F" w:rsidRPr="00967CD6" w:rsidRDefault="00923C3F" w:rsidP="00C22AE8">
            <w:pPr>
              <w:snapToGrid w:val="0"/>
              <w:jc w:val="center"/>
            </w:pPr>
            <w:r>
              <w:t>П</w:t>
            </w:r>
          </w:p>
        </w:tc>
      </w:tr>
      <w:tr w:rsidR="007C6B26" w:rsidRPr="00B234EC" w14:paraId="047B61C1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31BC7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26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D87DF" w14:textId="77777777" w:rsidR="007C6B26" w:rsidRPr="00B234EC" w:rsidRDefault="007C6B26" w:rsidP="00BA24CC">
            <w:pPr>
              <w:snapToGrid w:val="0"/>
            </w:pPr>
            <w:r w:rsidRPr="00B234EC"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24309" w14:textId="77777777" w:rsidR="007C6B26" w:rsidRPr="00B234EC" w:rsidRDefault="007C6B26" w:rsidP="00120C62">
            <w:pPr>
              <w:snapToGrid w:val="0"/>
            </w:pPr>
            <w:r w:rsidRPr="00B234EC">
              <w:t>*(за исключением видов расходов 2%, 41%,323)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2A5FB" w14:textId="77777777" w:rsidR="007C6B26" w:rsidRPr="00B234EC" w:rsidRDefault="007C6B26" w:rsidP="00BA24CC">
            <w:pPr>
              <w:snapToGrid w:val="0"/>
            </w:pPr>
            <w:r w:rsidRPr="00B234EC">
              <w:t>6,8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675CE" w14:textId="77777777" w:rsidR="007C6B26" w:rsidRPr="00B234EC" w:rsidRDefault="007C6B26" w:rsidP="00BA24CC">
            <w:pPr>
              <w:snapToGrid w:val="0"/>
            </w:pPr>
            <w:r w:rsidRPr="00B234EC">
              <w:t>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2680E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EC39E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58C5" w14:textId="77777777" w:rsidR="007C6B26" w:rsidRPr="00B234EC" w:rsidRDefault="007C6B26" w:rsidP="00AC4B85">
            <w:pPr>
              <w:snapToGrid w:val="0"/>
            </w:pPr>
            <w:r w:rsidRPr="00B234EC">
              <w:t>Отражение в Отчете ф. 0503128 показателей в графах 6,8 видов расходов, отличных от КВР 2%, 41%,323</w:t>
            </w:r>
            <w:r w:rsidR="003C5AFC" w:rsidRPr="00B234EC">
              <w:t xml:space="preserve">, </w:t>
            </w:r>
            <w:r w:rsidRPr="00B234EC">
              <w:t>недопустимо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4546" w14:textId="77777777" w:rsidR="007C6B26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7C6B26" w:rsidRPr="00B234EC" w14:paraId="475DAEC0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1DBFE" w14:textId="77777777" w:rsidR="007C6B26" w:rsidRPr="00B234EC" w:rsidRDefault="007C6B26" w:rsidP="00BA24CC">
            <w:pPr>
              <w:snapToGrid w:val="0"/>
              <w:jc w:val="center"/>
            </w:pPr>
            <w:r w:rsidRPr="00B234EC">
              <w:t>27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15F90" w14:textId="77777777" w:rsidR="007C6B26" w:rsidRPr="00B234EC" w:rsidRDefault="007C6B26" w:rsidP="00BA24CC">
            <w:pPr>
              <w:snapToGrid w:val="0"/>
            </w:pPr>
            <w:r w:rsidRPr="00B234EC"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BEB4E" w14:textId="77777777" w:rsidR="007C6B26" w:rsidRPr="00B234EC" w:rsidRDefault="003C5AFC" w:rsidP="00BA24CC">
            <w:pPr>
              <w:snapToGrid w:val="0"/>
            </w:pPr>
            <w:r>
              <w:t>800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F00ED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36C05" w14:textId="77777777" w:rsidR="007C6B26" w:rsidRPr="00B234EC" w:rsidRDefault="007C6B26" w:rsidP="00BA24CC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&gt;=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3F98C" w14:textId="77777777" w:rsidR="007C6B26" w:rsidRPr="00E54B87" w:rsidRDefault="003C5AFC" w:rsidP="00BA24CC">
            <w:pPr>
              <w:snapToGrid w:val="0"/>
            </w:pPr>
            <w:r>
              <w:t>840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1E7" w14:textId="77777777" w:rsidR="007C6B26" w:rsidRPr="00B234EC" w:rsidRDefault="007C6B26" w:rsidP="00BA24CC">
            <w:pPr>
              <w:snapToGrid w:val="0"/>
              <w:rPr>
                <w:lang w:val="en-US"/>
              </w:rPr>
            </w:pPr>
            <w:r w:rsidRPr="00B234EC">
              <w:rPr>
                <w:lang w:val="en-US"/>
              </w:rPr>
              <w:t>*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3726" w14:textId="77777777" w:rsidR="007C6B26" w:rsidRPr="00B234EC" w:rsidRDefault="007C6B26" w:rsidP="003C5AFC">
            <w:pPr>
              <w:snapToGrid w:val="0"/>
            </w:pPr>
            <w:r w:rsidRPr="00B234EC">
              <w:t xml:space="preserve">Показатель строки </w:t>
            </w:r>
            <w:r w:rsidR="003C5AFC">
              <w:t>800</w:t>
            </w:r>
            <w:r w:rsidR="003C5AFC" w:rsidRPr="00B234EC">
              <w:t xml:space="preserve"> </w:t>
            </w:r>
            <w:r w:rsidRPr="00B234EC">
              <w:t xml:space="preserve">превышает показатель строки </w:t>
            </w:r>
            <w:r w:rsidR="003C5AFC">
              <w:t>84</w:t>
            </w:r>
            <w:r w:rsidR="003C5AFC" w:rsidRPr="00B234EC">
              <w:t xml:space="preserve">0 </w:t>
            </w:r>
            <w:r w:rsidRPr="00B234EC">
              <w:t>- недопустимо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8CF0" w14:textId="77777777" w:rsidR="007C6B26" w:rsidRPr="00B234EC" w:rsidRDefault="00991645" w:rsidP="00991645">
            <w:pPr>
              <w:snapToGrid w:val="0"/>
              <w:jc w:val="center"/>
            </w:pPr>
            <w:r>
              <w:t>Б</w:t>
            </w:r>
          </w:p>
        </w:tc>
      </w:tr>
      <w:tr w:rsidR="007C6B26" w:rsidRPr="00B234EC" w14:paraId="26CF4967" w14:textId="77777777" w:rsidTr="000779B2">
        <w:tc>
          <w:tcPr>
            <w:tcW w:w="8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5D43D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15DB" w14:textId="77777777" w:rsidR="007C6B26" w:rsidRPr="00B234EC" w:rsidRDefault="007C6B26" w:rsidP="00991645">
            <w:pPr>
              <w:snapToGrid w:val="0"/>
              <w:jc w:val="center"/>
            </w:pPr>
          </w:p>
        </w:tc>
      </w:tr>
      <w:tr w:rsidR="007C6B26" w:rsidRPr="00B234EC" w14:paraId="31075B7A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FBBE5" w14:textId="77777777" w:rsidR="007C6B26" w:rsidRPr="00B234EC" w:rsidRDefault="00D07957" w:rsidP="00BA24CC">
            <w:pPr>
              <w:snapToGrid w:val="0"/>
              <w:jc w:val="center"/>
            </w:pPr>
            <w:r>
              <w:t>28 (для годо</w:t>
            </w:r>
            <w:r>
              <w:lastRenderedPageBreak/>
              <w:t>вой отчетности)</w:t>
            </w:r>
          </w:p>
          <w:p w14:paraId="1D184B56" w14:textId="77777777" w:rsidR="007C6B26" w:rsidRPr="00B234EC" w:rsidRDefault="007C6B26" w:rsidP="00BA24CC">
            <w:pPr>
              <w:snapToGrid w:val="0"/>
              <w:jc w:val="center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EE18E" w14:textId="77777777" w:rsidR="007C6B26" w:rsidRPr="00B234EC" w:rsidRDefault="007C6B26" w:rsidP="00BA24CC">
            <w:pPr>
              <w:snapToGrid w:val="0"/>
            </w:pPr>
            <w:r w:rsidRPr="00B234EC">
              <w:lastRenderedPageBreak/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FF114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08D10" w14:textId="77777777" w:rsidR="007C6B26" w:rsidRPr="00B234EC" w:rsidRDefault="007C6B26" w:rsidP="00BA24CC">
            <w:pPr>
              <w:snapToGrid w:val="0"/>
            </w:pPr>
            <w:r w:rsidRPr="00B234EC"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A84F" w14:textId="77777777" w:rsidR="007C6B26" w:rsidRPr="00B234EC" w:rsidRDefault="007C6B26" w:rsidP="00BA24CC">
            <w:pPr>
              <w:snapToGrid w:val="0"/>
            </w:pPr>
            <w:r w:rsidRPr="00B234EC">
              <w:t>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59E2A" w14:textId="77777777" w:rsidR="007C6B26" w:rsidRPr="00B234EC" w:rsidRDefault="007C6B26" w:rsidP="00BA24CC">
            <w:pPr>
              <w:snapToGrid w:val="0"/>
            </w:pPr>
            <w:r w:rsidRPr="00B234EC"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18555" w14:textId="77777777" w:rsidR="007C6B26" w:rsidRPr="00B234EC" w:rsidRDefault="007C6B26" w:rsidP="00BA24CC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B9B6" w14:textId="77777777" w:rsidR="007C6B26" w:rsidRPr="00B234EC" w:rsidRDefault="007C6B26" w:rsidP="00BA24CC">
            <w:pPr>
              <w:snapToGrid w:val="0"/>
            </w:pPr>
            <w:r w:rsidRPr="00B234EC">
              <w:t xml:space="preserve">В Отчете ф. 0503128 за год наличие «принимаемых </w:t>
            </w:r>
            <w:r w:rsidRPr="00B234EC">
              <w:lastRenderedPageBreak/>
              <w:t xml:space="preserve">обязательств» в счет лимитов текущего периода недопустимо 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5EED" w14:textId="77777777" w:rsidR="007C6B26" w:rsidRPr="00B234EC" w:rsidRDefault="00991645" w:rsidP="00991645">
            <w:pPr>
              <w:snapToGrid w:val="0"/>
              <w:jc w:val="center"/>
            </w:pPr>
            <w:r>
              <w:lastRenderedPageBreak/>
              <w:t>Б</w:t>
            </w:r>
          </w:p>
        </w:tc>
      </w:tr>
      <w:tr w:rsidR="00D07957" w:rsidRPr="00B234EC" w14:paraId="594E5244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D25B3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lastRenderedPageBreak/>
              <w:t>29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BF75A" w14:textId="77777777" w:rsidR="00D07957" w:rsidRPr="00B234EC" w:rsidRDefault="00D07957" w:rsidP="00D07957">
            <w:pPr>
              <w:snapToGrid w:val="0"/>
            </w:pPr>
            <w:r w:rsidRPr="00A85B22"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D21CC" w14:textId="77777777" w:rsidR="00D07957" w:rsidRPr="00B234EC" w:rsidRDefault="00D07957" w:rsidP="00D07957">
            <w:pPr>
              <w:snapToGrid w:val="0"/>
            </w:pPr>
            <w:r w:rsidRPr="00A85B22">
              <w:t>810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66162" w14:textId="77777777" w:rsidR="00D07957" w:rsidRPr="00B234EC" w:rsidRDefault="00D07957" w:rsidP="00D07957">
            <w:pPr>
              <w:snapToGrid w:val="0"/>
            </w:pPr>
            <w:r w:rsidRPr="00A85B22"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2B103" w14:textId="77777777" w:rsidR="00D07957" w:rsidRPr="00B234EC" w:rsidRDefault="00D07957" w:rsidP="00D07957">
            <w:pPr>
              <w:snapToGrid w:val="0"/>
            </w:pPr>
            <w:r w:rsidRPr="00A85B22">
              <w:t>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93B5" w14:textId="77777777" w:rsidR="00D07957" w:rsidRPr="00B234EC" w:rsidRDefault="00D07957" w:rsidP="00D07957">
            <w:pPr>
              <w:snapToGrid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87BDE" w14:textId="77777777" w:rsidR="00D07957" w:rsidRPr="00B234EC" w:rsidRDefault="00D07957" w:rsidP="00D07957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C9E5" w14:textId="77777777" w:rsidR="00D07957" w:rsidRPr="00B234EC" w:rsidRDefault="00D07957" w:rsidP="00DF0E95">
            <w:pPr>
              <w:snapToGrid w:val="0"/>
            </w:pPr>
            <w:r w:rsidRPr="00A85B22">
              <w:t>Показатели строки 810 &lt;&gt; 0 – недопустимо, детализирующие строки недопустимы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0C4A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t>Б</w:t>
            </w:r>
          </w:p>
        </w:tc>
      </w:tr>
      <w:tr w:rsidR="00D07957" w:rsidRPr="00B234EC" w14:paraId="686D987A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6DD4F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t>30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4FB09" w14:textId="77777777" w:rsidR="00D07957" w:rsidRPr="00B234EC" w:rsidRDefault="00D07957" w:rsidP="00D07957">
            <w:pPr>
              <w:snapToGrid w:val="0"/>
            </w:pPr>
            <w:r w:rsidRPr="00A85B22"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F7238" w14:textId="77777777" w:rsidR="00D07957" w:rsidRPr="00B234EC" w:rsidRDefault="00D07957" w:rsidP="00D07957">
            <w:pPr>
              <w:snapToGrid w:val="0"/>
            </w:pPr>
            <w:r w:rsidRPr="00A85B22">
              <w:t>820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DA230" w14:textId="77777777" w:rsidR="00D07957" w:rsidRPr="00B234EC" w:rsidRDefault="00D07957" w:rsidP="00D07957">
            <w:pPr>
              <w:snapToGrid w:val="0"/>
            </w:pPr>
            <w:r w:rsidRPr="00A85B22"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3EF18" w14:textId="77777777" w:rsidR="00D07957" w:rsidRPr="00B234EC" w:rsidRDefault="00D07957" w:rsidP="00D07957">
            <w:pPr>
              <w:snapToGrid w:val="0"/>
            </w:pPr>
            <w:r w:rsidRPr="00A85B22">
              <w:t>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83586" w14:textId="77777777" w:rsidR="00D07957" w:rsidRPr="00B234EC" w:rsidRDefault="00D07957" w:rsidP="00D07957">
            <w:pPr>
              <w:snapToGrid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2C4D" w14:textId="77777777" w:rsidR="00D07957" w:rsidRPr="00B234EC" w:rsidRDefault="00D07957" w:rsidP="00D07957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388C" w14:textId="77777777" w:rsidR="00D07957" w:rsidRPr="00B234EC" w:rsidRDefault="00D07957" w:rsidP="00DF0E95">
            <w:pPr>
              <w:snapToGrid w:val="0"/>
            </w:pPr>
            <w:r w:rsidRPr="00A85B22">
              <w:t>Показатели строки 820 &lt;&gt; 0 – недопустимо, детализирующие строки недопустимы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4400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t>Б</w:t>
            </w:r>
          </w:p>
        </w:tc>
      </w:tr>
      <w:tr w:rsidR="00D07957" w:rsidRPr="00B234EC" w14:paraId="5658EBE4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F706A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t>31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86228" w14:textId="77777777" w:rsidR="00D07957" w:rsidRPr="00B234EC" w:rsidRDefault="00D07957" w:rsidP="00D07957">
            <w:pPr>
              <w:snapToGrid w:val="0"/>
            </w:pPr>
            <w:r w:rsidRPr="00A85B22"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A7598" w14:textId="77777777" w:rsidR="00D07957" w:rsidRPr="00B234EC" w:rsidRDefault="00D07957" w:rsidP="00D07957">
            <w:pPr>
              <w:snapToGrid w:val="0"/>
            </w:pPr>
            <w:r w:rsidRPr="00A85B22">
              <w:t>830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E129F" w14:textId="77777777" w:rsidR="00D07957" w:rsidRPr="00B234EC" w:rsidRDefault="00D07957" w:rsidP="00D07957">
            <w:pPr>
              <w:snapToGrid w:val="0"/>
            </w:pPr>
            <w:r w:rsidRPr="00A85B22"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D45C4" w14:textId="77777777" w:rsidR="00D07957" w:rsidRPr="00B234EC" w:rsidRDefault="00D07957" w:rsidP="00D07957">
            <w:pPr>
              <w:snapToGrid w:val="0"/>
            </w:pPr>
            <w:r w:rsidRPr="00A85B22">
              <w:t>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A282D" w14:textId="77777777" w:rsidR="00D07957" w:rsidRPr="00B234EC" w:rsidRDefault="00D07957" w:rsidP="00D07957">
            <w:pPr>
              <w:snapToGrid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41420" w14:textId="77777777" w:rsidR="00D07957" w:rsidRPr="00B234EC" w:rsidRDefault="00D07957" w:rsidP="00D07957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D7EE" w14:textId="77777777" w:rsidR="00D07957" w:rsidRPr="00B234EC" w:rsidRDefault="00D07957" w:rsidP="00DF0E95">
            <w:pPr>
              <w:snapToGrid w:val="0"/>
            </w:pPr>
            <w:r w:rsidRPr="00A85B22">
              <w:t>Показатели строки 830 &lt;&gt; 0 – недопустимо, детализирующие строки недопустимы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AA29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t>Б</w:t>
            </w:r>
          </w:p>
        </w:tc>
      </w:tr>
      <w:tr w:rsidR="00D07957" w:rsidRPr="00B234EC" w14:paraId="3100DC09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738E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t>32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CD60" w14:textId="77777777" w:rsidR="00D07957" w:rsidRPr="00B234EC" w:rsidRDefault="00D07957" w:rsidP="00D07957">
            <w:pPr>
              <w:snapToGrid w:val="0"/>
            </w:pPr>
            <w:r w:rsidRPr="00A85B22"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ABDF4" w14:textId="77777777" w:rsidR="00D07957" w:rsidRPr="00B234EC" w:rsidRDefault="00D07957" w:rsidP="00D07957">
            <w:pPr>
              <w:snapToGrid w:val="0"/>
            </w:pPr>
            <w:r w:rsidRPr="00A85B22">
              <w:t>850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630ED" w14:textId="77777777" w:rsidR="00D07957" w:rsidRPr="00B234EC" w:rsidRDefault="00D07957" w:rsidP="00D07957">
            <w:pPr>
              <w:snapToGrid w:val="0"/>
            </w:pPr>
            <w:r w:rsidRPr="00A85B22"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FD488" w14:textId="77777777" w:rsidR="00D07957" w:rsidRPr="00B234EC" w:rsidRDefault="00D07957" w:rsidP="00D07957">
            <w:pPr>
              <w:snapToGrid w:val="0"/>
            </w:pPr>
            <w:r w:rsidRPr="00A85B22">
              <w:t>=0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9367A" w14:textId="77777777" w:rsidR="00D07957" w:rsidRPr="00B234EC" w:rsidRDefault="00D07957" w:rsidP="00D07957">
            <w:pPr>
              <w:snapToGrid w:val="0"/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BD4B1" w14:textId="77777777" w:rsidR="00D07957" w:rsidRPr="00B234EC" w:rsidRDefault="00D07957" w:rsidP="00D07957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5321" w14:textId="77777777" w:rsidR="00D07957" w:rsidRPr="00B234EC" w:rsidRDefault="00D07957" w:rsidP="00DF0E95">
            <w:pPr>
              <w:snapToGrid w:val="0"/>
            </w:pPr>
            <w:r w:rsidRPr="00A85B22">
              <w:t>Показатели строки 850 &lt;&gt; 0 – недопустимо, детализирующие строки недопустимы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081C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t>Б</w:t>
            </w:r>
          </w:p>
        </w:tc>
      </w:tr>
      <w:tr w:rsidR="00D07957" w:rsidRPr="00B234EC" w14:paraId="3EBC5FEF" w14:textId="77777777" w:rsidTr="000779B2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61227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t>33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1438" w14:textId="77777777" w:rsidR="00D07957" w:rsidRPr="00B234EC" w:rsidRDefault="00D07957" w:rsidP="00D07957">
            <w:pPr>
              <w:snapToGrid w:val="0"/>
            </w:pPr>
            <w:r w:rsidRPr="00A85B22">
              <w:t>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B8F12" w14:textId="77777777" w:rsidR="00D07957" w:rsidRPr="00B234EC" w:rsidRDefault="00D07957" w:rsidP="00D07957">
            <w:pPr>
              <w:snapToGrid w:val="0"/>
            </w:pPr>
            <w:r w:rsidRPr="00A85B22">
              <w:t>840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C8081" w14:textId="77777777" w:rsidR="00D07957" w:rsidRPr="00B234EC" w:rsidRDefault="00D07957" w:rsidP="00D07957">
            <w:pPr>
              <w:snapToGrid w:val="0"/>
            </w:pPr>
            <w:r w:rsidRPr="00A85B22"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A9BF9" w14:textId="77777777" w:rsidR="00D07957" w:rsidRPr="00B234EC" w:rsidRDefault="00D07957" w:rsidP="00D07957">
            <w:pPr>
              <w:snapToGrid w:val="0"/>
            </w:pPr>
            <w:r w:rsidRPr="00A85B22">
              <w:t>=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E6164" w14:textId="77777777" w:rsidR="00D07957" w:rsidRPr="00B234EC" w:rsidRDefault="00D07957" w:rsidP="00D07957">
            <w:pPr>
              <w:snapToGrid w:val="0"/>
            </w:pPr>
            <w:r w:rsidRPr="00A85B22">
              <w:t>860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B338A" w14:textId="77777777" w:rsidR="00D07957" w:rsidRPr="00B234EC" w:rsidRDefault="00D07957" w:rsidP="00D07957">
            <w:pPr>
              <w:snapToGrid w:val="0"/>
            </w:pPr>
            <w:r w:rsidRPr="00A85B22">
              <w:t>*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00E2" w14:textId="77777777" w:rsidR="00D07957" w:rsidRPr="00B234EC" w:rsidRDefault="00D07957" w:rsidP="00D07957">
            <w:pPr>
              <w:snapToGrid w:val="0"/>
            </w:pPr>
            <w:r w:rsidRPr="00A85B22">
              <w:t>Показатели строки 840 не соответствуют показателям строки 860 по соответствующим графам - недопустимо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D072" w14:textId="77777777" w:rsidR="00D07957" w:rsidRPr="00B234EC" w:rsidRDefault="00D07957" w:rsidP="00D07957">
            <w:pPr>
              <w:snapToGrid w:val="0"/>
              <w:jc w:val="center"/>
            </w:pPr>
            <w:r w:rsidRPr="00A85B22">
              <w:t>Б</w:t>
            </w:r>
          </w:p>
        </w:tc>
      </w:tr>
    </w:tbl>
    <w:p w14:paraId="5BB92858" w14:textId="77777777" w:rsidR="00D07957" w:rsidRDefault="00D07957" w:rsidP="000779B2">
      <w:bookmarkStart w:id="295" w:name="_Toc501124305"/>
      <w:bookmarkStart w:id="296" w:name="_Toc522182524"/>
      <w:bookmarkEnd w:id="17"/>
    </w:p>
    <w:p w14:paraId="694D8D9C" w14:textId="73ED5F81" w:rsidR="00D07957" w:rsidRPr="00D07957" w:rsidRDefault="000779B2" w:rsidP="000779B2">
      <w:pPr>
        <w:pStyle w:val="1"/>
        <w:rPr>
          <w:rFonts w:eastAsia="Arial"/>
          <w:b/>
          <w:bCs/>
          <w:sz w:val="18"/>
          <w:szCs w:val="18"/>
          <w:lang w:eastAsia="ar-SA"/>
        </w:rPr>
      </w:pPr>
      <w:bookmarkStart w:id="297" w:name="_Toc216968503"/>
      <w:r>
        <w:rPr>
          <w:rFonts w:eastAsia="Arial"/>
          <w:b/>
          <w:bCs/>
          <w:sz w:val="18"/>
          <w:szCs w:val="18"/>
          <w:lang w:eastAsia="ar-SA"/>
        </w:rPr>
        <w:t xml:space="preserve">9. </w:t>
      </w:r>
      <w:r w:rsidR="00D07957" w:rsidRPr="007E12BC">
        <w:rPr>
          <w:rFonts w:eastAsia="Arial"/>
          <w:b/>
          <w:bCs/>
          <w:sz w:val="18"/>
          <w:szCs w:val="18"/>
          <w:lang w:eastAsia="ar-SA"/>
        </w:rPr>
        <w:t>Отчет о бюджетных обязательствах (ф. 0503128-НП)</w:t>
      </w:r>
      <w:bookmarkEnd w:id="297"/>
    </w:p>
    <w:p w14:paraId="5F3E8B1D" w14:textId="77777777" w:rsidR="00D07957" w:rsidRPr="00D07957" w:rsidRDefault="00D07957" w:rsidP="000779B2">
      <w:pPr>
        <w:suppressAutoHyphens/>
        <w:rPr>
          <w:sz w:val="18"/>
          <w:szCs w:val="18"/>
          <w:lang w:eastAsia="ar-SA"/>
        </w:rPr>
      </w:pPr>
    </w:p>
    <w:p w14:paraId="7D6BB185" w14:textId="77777777" w:rsidR="00D07957" w:rsidRPr="000779B2" w:rsidRDefault="00D07957" w:rsidP="000779B2">
      <w:pPr>
        <w:suppressAutoHyphens/>
        <w:autoSpaceDE w:val="0"/>
        <w:spacing w:line="102" w:lineRule="atLeast"/>
        <w:jc w:val="both"/>
        <w:rPr>
          <w:rFonts w:eastAsia="Arial"/>
          <w:b/>
          <w:sz w:val="18"/>
          <w:szCs w:val="18"/>
          <w:u w:val="single"/>
          <w:lang w:eastAsia="ar-SA"/>
        </w:rPr>
      </w:pPr>
      <w:r w:rsidRPr="000779B2">
        <w:rPr>
          <w:rFonts w:eastAsia="Arial"/>
          <w:b/>
          <w:sz w:val="18"/>
          <w:szCs w:val="18"/>
          <w:u w:val="single"/>
          <w:lang w:eastAsia="ar-SA"/>
        </w:rPr>
        <w:t>Контрольные соотношения для внутридокументного контроля</w:t>
      </w:r>
    </w:p>
    <w:p w14:paraId="2786414A" w14:textId="77777777" w:rsidR="00D07957" w:rsidRPr="00D07957" w:rsidRDefault="00D07957" w:rsidP="000779B2">
      <w:pPr>
        <w:suppressAutoHyphens/>
        <w:autoSpaceDE w:val="0"/>
        <w:spacing w:line="102" w:lineRule="atLeast"/>
        <w:jc w:val="both"/>
        <w:rPr>
          <w:rFonts w:eastAsia="Arial"/>
          <w:b/>
          <w:sz w:val="18"/>
          <w:szCs w:val="18"/>
          <w:lang w:eastAsia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67"/>
        <w:gridCol w:w="691"/>
        <w:gridCol w:w="1436"/>
        <w:gridCol w:w="1214"/>
        <w:gridCol w:w="1193"/>
        <w:gridCol w:w="1496"/>
        <w:gridCol w:w="651"/>
        <w:gridCol w:w="1436"/>
        <w:gridCol w:w="869"/>
      </w:tblGrid>
      <w:tr w:rsidR="00D07957" w:rsidRPr="00D07957" w14:paraId="319AB8DD" w14:textId="77777777" w:rsidTr="000779B2">
        <w:trPr>
          <w:trHeight w:val="658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38507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352E2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Раздел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F6CD0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E30B2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EDAEF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Соотношение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1B422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1D66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898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Контроль показателей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DD3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Тип контроля</w:t>
            </w:r>
          </w:p>
        </w:tc>
      </w:tr>
      <w:tr w:rsidR="00D07957" w:rsidRPr="00D07957" w14:paraId="4639DD30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2B201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3A14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F4DF4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E5AB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AE67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9123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D9D4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7-10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94F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CDD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1952DFDC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7437E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5167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A7C1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82B9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C3B0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093B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EDEF7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9-10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989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055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1310D493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2C64D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E477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8BC1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44447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C18A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BB09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Сумма всех строк, формирующих строку 200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2617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874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546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68F9D9AE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7BBE2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F949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3FCE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A35E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204A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&gt;=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8730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2760A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3FF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CCB8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7ED283FD" w14:textId="77777777" w:rsidTr="000779B2">
        <w:tc>
          <w:tcPr>
            <w:tcW w:w="3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0D2E8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8014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6937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4AB7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3405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=0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7F4F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E6E44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172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BF1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168C64FC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E739F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69E9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DC14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860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C4E6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4,5,6,8,9,10,12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9AE0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=0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6E54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6328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24AF" w14:textId="77777777" w:rsidR="00D07957" w:rsidRPr="00D07957" w:rsidRDefault="00D07957" w:rsidP="0017341E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По строке 860 графы 4,5,6,8,9,10,12 не заполняются</w:t>
            </w: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492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4B393781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AE3E7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5CBEA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CB64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860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9E61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DA70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E604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860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A93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18F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Показатель графы 7 строки 860 должен быть идентичен показателю графы 11 строки 860</w:t>
            </w: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8A25A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1448ED73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31D69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C454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A594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700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00A9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3A1EA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7846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EF03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2E39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2817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214D9471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A0841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B774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C04E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800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52CF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A12A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9BF1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810+820+830+840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3F6C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C11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104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02EC5E42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47750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lastRenderedPageBreak/>
              <w:t>11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1FDB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05F6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810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7E1A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8C69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68F0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Сумма всех строк, формирующих строку 810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DE07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8E4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486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576BCAED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8C997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87D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B0A3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820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4C80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9EC9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70E7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Сумма всех строк, формирующих строку 820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3A7F4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0D9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0EE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65215C04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4D9B6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0FF6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1BAB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830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4410A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FF89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FCE0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Сумма всех строк, формирующих строку 830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EFBD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59A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C4D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55933BEB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3FA57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7C33C" w14:textId="77777777" w:rsidR="00D07957" w:rsidRPr="00D07957" w:rsidRDefault="006F3D5C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9904A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840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14944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47C2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=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1AA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850+860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ABE5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7CC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879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2443E7A7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E94E5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2C59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33F1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850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8649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8E6A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=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4712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Сумма всех строк, формирующих строку 850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69827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CAB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967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06AA2345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AA511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41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B6E3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11E0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860</w:t>
            </w: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A0D1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</w:p>
        </w:tc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62D8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=</w:t>
            </w:r>
          </w:p>
        </w:tc>
        <w:tc>
          <w:tcPr>
            <w:tcW w:w="71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DC15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Сумма всех строк, формирующих строку 860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F78B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</w:p>
        </w:tc>
        <w:tc>
          <w:tcPr>
            <w:tcW w:w="9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7784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5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3F2E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53266955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7CD02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08F6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96B4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  <w:r w:rsidR="0080684D">
              <w:rPr>
                <w:sz w:val="18"/>
                <w:szCs w:val="18"/>
                <w:lang w:eastAsia="ar-SA"/>
              </w:rPr>
              <w:t>, кроме 999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58A5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8F5A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=</w:t>
            </w:r>
            <w:r w:rsidRPr="00D07957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441C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9DB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96E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ACB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0DA0390E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3D533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6A78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66B2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A2B2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5A16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=</w:t>
            </w:r>
            <w:r w:rsidRPr="00D07957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CBA8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D11B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056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2647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57A1BCA1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97798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DF43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D937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87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8213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&gt;=0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DE4C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DDAC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677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Отражение в Отчете ф. 0503128-НП денежных обязательств со знаком минус – требуются пояснения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5CF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D07957" w:rsidRPr="00D07957" w14:paraId="66C6800F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E4AF8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F0E2B" w14:textId="77777777" w:rsidR="00D07957" w:rsidRPr="00D07957" w:rsidRDefault="00D835CE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F6E0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DA7E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E8E0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&gt;</w:t>
            </w:r>
            <w:r w:rsidRPr="00D07957">
              <w:rPr>
                <w:sz w:val="18"/>
                <w:szCs w:val="18"/>
                <w:lang w:eastAsia="ar-SA"/>
              </w:rPr>
              <w:t>=</w:t>
            </w:r>
            <w:r w:rsidRPr="00D07957">
              <w:rPr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B5F0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8BFF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6AA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Показатель кассового исполнения превышает показатель принятых денежных обязательств – требуется пояснение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E6A0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D07957" w:rsidRPr="00D07957" w14:paraId="7727530F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BA068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5A845" w14:textId="77777777" w:rsidR="00D07957" w:rsidRPr="00D07957" w:rsidRDefault="00D835CE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54DE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  <w:r w:rsidRPr="00D07957">
              <w:rPr>
                <w:sz w:val="18"/>
                <w:szCs w:val="18"/>
                <w:lang w:eastAsia="ar-SA"/>
              </w:rPr>
              <w:t xml:space="preserve">(где вид расходов </w:t>
            </w:r>
            <w:r w:rsidRPr="00D07957">
              <w:rPr>
                <w:sz w:val="18"/>
                <w:szCs w:val="18"/>
                <w:lang w:val="en-US" w:eastAsia="ar-SA"/>
              </w:rPr>
              <w:t>&lt;&gt;</w:t>
            </w:r>
            <w:r w:rsidRPr="00D07957">
              <w:rPr>
                <w:sz w:val="18"/>
                <w:szCs w:val="18"/>
                <w:lang w:eastAsia="ar-SA"/>
              </w:rPr>
              <w:t xml:space="preserve"> </w:t>
            </w:r>
            <w:r w:rsidRPr="00D07957">
              <w:rPr>
                <w:sz w:val="18"/>
                <w:szCs w:val="18"/>
                <w:lang w:val="en-US" w:eastAsia="ar-SA"/>
              </w:rPr>
              <w:t>312</w:t>
            </w:r>
            <w:r w:rsidRPr="00D07957">
              <w:rPr>
                <w:sz w:val="18"/>
                <w:szCs w:val="18"/>
                <w:lang w:eastAsia="ar-SA"/>
              </w:rPr>
              <w:t>, 313, 330)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9C9D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5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0344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&gt;=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2BAC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4FBA0" w14:textId="77777777" w:rsidR="00D07957" w:rsidRPr="00D07957" w:rsidRDefault="00D919BE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6+</w:t>
            </w:r>
            <w:r w:rsidR="00D07957" w:rsidRPr="00D07957">
              <w:rPr>
                <w:sz w:val="18"/>
                <w:szCs w:val="18"/>
                <w:lang w:val="en-US" w:eastAsia="ar-SA"/>
              </w:rPr>
              <w:t>7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08F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Показатель принятых бюджетных обязательств превышает ЛБО – требуется пояснение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850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D07957" w:rsidRPr="00D07957" w14:paraId="21071361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A52A5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168DF" w14:textId="77777777" w:rsidR="00D07957" w:rsidRPr="00D07957" w:rsidRDefault="00D835CE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1003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  <w:r w:rsidRPr="00D07957">
              <w:rPr>
                <w:sz w:val="18"/>
                <w:szCs w:val="18"/>
                <w:lang w:eastAsia="ar-SA"/>
              </w:rPr>
              <w:t xml:space="preserve">(где ВР = </w:t>
            </w:r>
            <w:r w:rsidRPr="00D07957">
              <w:rPr>
                <w:sz w:val="18"/>
                <w:szCs w:val="18"/>
                <w:lang w:val="en-US" w:eastAsia="ar-SA"/>
              </w:rPr>
              <w:t>312</w:t>
            </w:r>
            <w:r w:rsidRPr="00D07957">
              <w:rPr>
                <w:sz w:val="18"/>
                <w:szCs w:val="18"/>
                <w:lang w:eastAsia="ar-SA"/>
              </w:rPr>
              <w:t>, 313, 330)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10EBA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EAE8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&gt;=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9D99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D556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7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A79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Показатель принятых бюджетных обязательств по ПНО превышает БА – требуется пояснение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D93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D07957" w:rsidRPr="00D07957" w14:paraId="25D89F14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F3D44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E290D" w14:textId="77777777" w:rsidR="00D07957" w:rsidRPr="00235CE5" w:rsidRDefault="00D835CE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9BF4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BBB5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DF8E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&gt;=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38884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29CA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4EB5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Показатель принятых денежных обязательств превышает принятые бюджетные обязательства – требуется пояснение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7B5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D07957" w:rsidRPr="00D07957" w14:paraId="18FBBD11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B9524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lastRenderedPageBreak/>
              <w:t>24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5358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2953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45446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4,5,6,7,8,9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D8B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&gt;=0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3FC23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C96C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C50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Отражение в Отчете ф. 0503128-НП показателей со знаком минус по графам 4,5,6,7,8,9 недопустимо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7A7C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108A25A2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FCBC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 xml:space="preserve">25 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C7DA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E5DB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D3534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(5+4)-10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EE6E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 w:rsidRPr="00D07957">
              <w:rPr>
                <w:sz w:val="18"/>
                <w:szCs w:val="18"/>
                <w:lang w:val="en-US" w:eastAsia="ar-SA"/>
              </w:rPr>
              <w:t>&gt;=0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E068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D99F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D37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Отражение в Отчете ф. 0503128-НП показателей в отрицательном значении недопустимо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8F4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7EAB63B4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269FB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8898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063C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 xml:space="preserve">КРБ по группировочным кодам 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15096" w14:textId="447E50BF" w:rsidR="00D07957" w:rsidRPr="00D07957" w:rsidRDefault="00D40FA4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  <w:r w:rsidR="00D07957" w:rsidRPr="00D07957">
              <w:rPr>
                <w:sz w:val="18"/>
                <w:szCs w:val="18"/>
                <w:lang w:eastAsia="ar-SA"/>
              </w:rPr>
              <w:t>-12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D95A2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24D88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209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0872" w14:textId="3CEC7658" w:rsidR="00D07957" w:rsidRPr="00D07957" w:rsidRDefault="00D07957" w:rsidP="00D40FA4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 xml:space="preserve">Отражение в Отчете ф. 0503128-НП показателей в графах </w:t>
            </w:r>
            <w:r w:rsidR="00D40FA4">
              <w:rPr>
                <w:sz w:val="18"/>
                <w:szCs w:val="18"/>
                <w:lang w:eastAsia="ar-SA"/>
              </w:rPr>
              <w:t>6</w:t>
            </w:r>
            <w:r w:rsidRPr="00D07957">
              <w:rPr>
                <w:sz w:val="18"/>
                <w:szCs w:val="18"/>
                <w:lang w:eastAsia="ar-SA"/>
              </w:rPr>
              <w:t>-12 по группировочным КБК недопустимо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B5F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42E78FAD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CE475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51DEB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989CE" w14:textId="77777777" w:rsidR="00D07957" w:rsidRPr="00D07957" w:rsidRDefault="00D07957" w:rsidP="00AC4B85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*(за исключением видов расходов 2%, 41%,323,</w:t>
            </w:r>
            <w:r w:rsidR="00AC4B85" w:rsidRPr="00D07957" w:rsidDel="00AC4B85">
              <w:rPr>
                <w:sz w:val="18"/>
                <w:szCs w:val="18"/>
                <w:lang w:eastAsia="ar-SA"/>
              </w:rPr>
              <w:t xml:space="preserve"> </w:t>
            </w:r>
            <w:r w:rsidRPr="00D07957">
              <w:rPr>
                <w:sz w:val="18"/>
                <w:szCs w:val="18"/>
                <w:lang w:eastAsia="ar-SA"/>
              </w:rPr>
              <w:t>8%)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8579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6,8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E937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0D23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EB0F9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247D" w14:textId="77777777" w:rsidR="00D07957" w:rsidRPr="00D07957" w:rsidRDefault="00D07957" w:rsidP="00AC4B85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Отражение в Отчете ф. 0503128-НП показателей в графах 6,8 видов расходов, отличных от КВР 2%, 41%,323, 8% недопустимо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95B1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D07957" w:rsidRPr="00D07957" w14:paraId="2E94C3F9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FBAA9" w14:textId="77777777" w:rsidR="00D07957" w:rsidRPr="00D07957" w:rsidRDefault="00D07957" w:rsidP="00D0795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28 (для годовой отчетности)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8C4ED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7A8A4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D6EAE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BA72F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=0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982BA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8F7F0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BCF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 xml:space="preserve">В Отчете ф. 0503128-НП за год наличие «принимаемых обязательств» в счет лимитов текущего периода недопустимо 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C5C5" w14:textId="77777777" w:rsidR="00D07957" w:rsidRPr="00D07957" w:rsidRDefault="00D07957" w:rsidP="00D07957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07957"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274FCD" w:rsidRPr="00D07957" w14:paraId="372656D0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F0425" w14:textId="77777777" w:rsidR="00274FCD" w:rsidRPr="00274FCD" w:rsidRDefault="00274FCD" w:rsidP="00D07957">
            <w:pPr>
              <w:suppressAutoHyphens/>
              <w:snapToGrid w:val="0"/>
              <w:jc w:val="center"/>
              <w:rPr>
                <w:sz w:val="16"/>
                <w:szCs w:val="18"/>
                <w:lang w:eastAsia="ar-SA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ECD5E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96563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*по КРБ %КВР &lt;&gt; 100, 200, 300,312,313, 330, 400, 500, 600, 700, 800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389CA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9E9EA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=0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FA68C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54277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3C7DE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В гр. 4 раздела 1 Отчета 0503128-НП подлежат отражению показатели по группе вида расхода, ассигнования на ПНО – по детализированным КВР при их распределении.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5434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  <w:r w:rsidRPr="00274FCD">
              <w:rPr>
                <w:sz w:val="16"/>
                <w:szCs w:val="16"/>
              </w:rPr>
              <w:t>Б</w:t>
            </w:r>
          </w:p>
        </w:tc>
      </w:tr>
      <w:tr w:rsidR="00274FCD" w:rsidRPr="00D07957" w14:paraId="673B9769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D3038" w14:textId="77777777" w:rsidR="00274FCD" w:rsidRPr="00274FCD" w:rsidRDefault="00274FCD" w:rsidP="00D07957">
            <w:pPr>
              <w:suppressAutoHyphens/>
              <w:snapToGrid w:val="0"/>
              <w:jc w:val="center"/>
              <w:rPr>
                <w:sz w:val="16"/>
                <w:szCs w:val="18"/>
                <w:lang w:eastAsia="ar-SA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FB933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09FBC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* по КВР 312,313,330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CD0B3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F6854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&lt;&gt;0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21762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805A2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FB95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Графа 4 раздела 1 Отчета 0503128-НП по детализированным ассигнованиям (ПНО) равна 0 - недопустимо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3E8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  <w:r w:rsidRPr="00274FCD">
              <w:rPr>
                <w:sz w:val="16"/>
                <w:szCs w:val="16"/>
              </w:rPr>
              <w:t>Б</w:t>
            </w:r>
          </w:p>
        </w:tc>
      </w:tr>
      <w:tr w:rsidR="00274FCD" w:rsidRPr="00D07957" w14:paraId="0178C8C2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C96D2" w14:textId="77777777" w:rsidR="00274FCD" w:rsidRPr="00274FCD" w:rsidRDefault="00274FCD" w:rsidP="00D07957">
            <w:pPr>
              <w:suppressAutoHyphens/>
              <w:snapToGrid w:val="0"/>
              <w:jc w:val="center"/>
              <w:rPr>
                <w:sz w:val="16"/>
                <w:szCs w:val="18"/>
                <w:lang w:eastAsia="ar-SA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E3E8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E3198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* по КВР 312,313,330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166DD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5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4138A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=0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E5426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F066D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6E85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Графа 5 раздела 1 Отчета 0503128-НП по детализированным ассигнованиям (ПНО) не равна 0 - недопустимо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C5F3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  <w:r w:rsidRPr="00274FCD">
              <w:rPr>
                <w:sz w:val="16"/>
                <w:szCs w:val="16"/>
              </w:rPr>
              <w:t>Б</w:t>
            </w:r>
          </w:p>
        </w:tc>
      </w:tr>
      <w:tr w:rsidR="00274FCD" w:rsidRPr="00D07957" w14:paraId="60AC1FA4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A66EA" w14:textId="77777777" w:rsidR="00274FCD" w:rsidRPr="00274FCD" w:rsidRDefault="00274FCD" w:rsidP="00D07957">
            <w:pPr>
              <w:suppressAutoHyphens/>
              <w:snapToGrid w:val="0"/>
              <w:jc w:val="center"/>
              <w:rPr>
                <w:sz w:val="16"/>
                <w:szCs w:val="18"/>
                <w:lang w:eastAsia="ar-SA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AC779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2F3B" w14:textId="0B4578ED" w:rsidR="00274FCD" w:rsidRPr="00651803" w:rsidRDefault="00651803" w:rsidP="00651803">
            <w:pPr>
              <w:snapToGrid w:val="0"/>
              <w:rPr>
                <w:sz w:val="16"/>
                <w:szCs w:val="18"/>
                <w:lang w:eastAsia="ar-SA"/>
              </w:rPr>
            </w:pPr>
            <w:r w:rsidRPr="00651803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="00274FCD" w:rsidRPr="00651803">
              <w:rPr>
                <w:sz w:val="16"/>
              </w:rPr>
              <w:t>по КРБ %КВР = 100, 200, 300, 400, 500, 600, 700, 800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7CA7E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0185E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3AAC3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AC1CB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8979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C332" w14:textId="77777777" w:rsidR="00274FCD" w:rsidRPr="00274FCD" w:rsidRDefault="00274FCD" w:rsidP="00D07957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</w:tr>
      <w:tr w:rsidR="003B559C" w:rsidRPr="009C0004" w14:paraId="35FDF63A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6C58C" w14:textId="77777777" w:rsidR="003B559C" w:rsidRPr="00274FCD" w:rsidRDefault="003B559C" w:rsidP="003B559C">
            <w:pPr>
              <w:suppressAutoHyphens/>
              <w:snapToGrid w:val="0"/>
              <w:jc w:val="center"/>
              <w:rPr>
                <w:sz w:val="16"/>
                <w:szCs w:val="18"/>
                <w:lang w:eastAsia="ar-SA"/>
              </w:rPr>
            </w:pPr>
            <w:r w:rsidRPr="00027AFF">
              <w:rPr>
                <w:sz w:val="16"/>
                <w:szCs w:val="18"/>
                <w:lang w:eastAsia="ar-SA"/>
              </w:rPr>
              <w:t>29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56613" w14:textId="77777777" w:rsidR="003B559C" w:rsidRPr="00274FCD" w:rsidRDefault="003B559C" w:rsidP="00404DA1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9B50D" w14:textId="77777777" w:rsidR="003B559C" w:rsidRPr="00274FCD" w:rsidRDefault="003B559C" w:rsidP="00404DA1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  <w:szCs w:val="18"/>
                <w:lang w:eastAsia="ar-SA"/>
              </w:rPr>
              <w:t>999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39EDE" w14:textId="77777777" w:rsidR="003B559C" w:rsidRPr="00274FCD" w:rsidRDefault="003B559C" w:rsidP="00404DA1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  <w:szCs w:val="18"/>
                <w:lang w:eastAsia="ar-SA"/>
              </w:rPr>
              <w:t>*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2A11D" w14:textId="77777777" w:rsidR="003B559C" w:rsidRPr="00274FCD" w:rsidRDefault="003B559C" w:rsidP="00404DA1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  <w:szCs w:val="18"/>
                <w:lang w:eastAsia="ar-SA"/>
              </w:rPr>
              <w:t>=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B8FC2" w14:textId="77777777" w:rsidR="003B559C" w:rsidRPr="00274FCD" w:rsidRDefault="003B559C" w:rsidP="00404DA1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  <w:szCs w:val="18"/>
                <w:lang w:eastAsia="ar-SA"/>
              </w:rPr>
              <w:t>200+700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BE1F" w14:textId="77777777" w:rsidR="003B559C" w:rsidRPr="00274FCD" w:rsidRDefault="003B559C" w:rsidP="00404DA1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  <w:szCs w:val="18"/>
                <w:lang w:eastAsia="ar-SA"/>
              </w:rPr>
              <w:t>*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9163" w14:textId="77777777" w:rsidR="003B559C" w:rsidRPr="00274FCD" w:rsidRDefault="003B559C" w:rsidP="00404DA1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274FCD">
              <w:rPr>
                <w:sz w:val="16"/>
                <w:szCs w:val="18"/>
                <w:lang w:eastAsia="ar-SA"/>
              </w:rPr>
              <w:t>Показатель строки 999 &lt;&gt; сумме показателей строки 200 и 700 - недопустимо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72FB" w14:textId="77777777" w:rsidR="003B559C" w:rsidRPr="00274FCD" w:rsidRDefault="003B559C" w:rsidP="00404DA1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  <w:r w:rsidRPr="00274FCD">
              <w:rPr>
                <w:sz w:val="16"/>
                <w:szCs w:val="16"/>
                <w:lang w:eastAsia="ar-SA"/>
              </w:rPr>
              <w:t>Б</w:t>
            </w:r>
          </w:p>
        </w:tc>
      </w:tr>
      <w:tr w:rsidR="00D52655" w:rsidRPr="00D52655" w14:paraId="27F71714" w14:textId="77777777" w:rsidTr="000779B2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BF040" w14:textId="77777777" w:rsidR="00D52655" w:rsidRPr="00D52655" w:rsidRDefault="00D52655" w:rsidP="00D52655">
            <w:pPr>
              <w:suppressAutoHyphens/>
              <w:snapToGrid w:val="0"/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t>30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CB7A5" w14:textId="77777777" w:rsidR="00D52655" w:rsidRPr="00D52655" w:rsidRDefault="00D52655" w:rsidP="004A0F30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D52655">
              <w:rPr>
                <w:sz w:val="16"/>
                <w:szCs w:val="18"/>
                <w:lang w:eastAsia="ar-SA"/>
              </w:rPr>
              <w:t>1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DFA1A" w14:textId="77777777" w:rsidR="00D52655" w:rsidRPr="00D52655" w:rsidRDefault="00D52655" w:rsidP="00D52655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D52655">
              <w:rPr>
                <w:sz w:val="16"/>
                <w:szCs w:val="18"/>
                <w:lang w:eastAsia="ar-SA"/>
              </w:rPr>
              <w:t>Сумма строк по РПР ЦСР КВР AAAA BBBBB% C%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08405" w14:textId="77777777" w:rsidR="00D52655" w:rsidRPr="00D52655" w:rsidRDefault="00D52655" w:rsidP="004A0F30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D52655">
              <w:rPr>
                <w:sz w:val="16"/>
                <w:szCs w:val="18"/>
                <w:lang w:eastAsia="ar-SA"/>
              </w:rPr>
              <w:t>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5A615" w14:textId="77777777" w:rsidR="00D52655" w:rsidRPr="00D52655" w:rsidRDefault="00D52655" w:rsidP="004A0F30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D52655">
              <w:rPr>
                <w:sz w:val="16"/>
                <w:szCs w:val="18"/>
                <w:lang w:eastAsia="ar-SA"/>
              </w:rPr>
              <w:t>&gt;=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14D8A" w14:textId="77777777" w:rsidR="00D52655" w:rsidRPr="00D52655" w:rsidRDefault="00D52655" w:rsidP="004A0F30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D52655">
              <w:rPr>
                <w:sz w:val="16"/>
                <w:szCs w:val="18"/>
                <w:lang w:eastAsia="ar-SA"/>
              </w:rPr>
              <w:t>Сумма строк по РПР ЦСР КВР AAAA BBBBB% C%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8A624" w14:textId="77777777" w:rsidR="00D52655" w:rsidRPr="00D52655" w:rsidRDefault="00D52655" w:rsidP="004A0F30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D52655">
              <w:rPr>
                <w:sz w:val="16"/>
                <w:szCs w:val="18"/>
                <w:lang w:eastAsia="ar-SA"/>
              </w:rPr>
              <w:t>5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620E" w14:textId="77777777" w:rsidR="00D52655" w:rsidRPr="00D52655" w:rsidRDefault="00D52655" w:rsidP="004A0F30">
            <w:pPr>
              <w:suppressAutoHyphens/>
              <w:snapToGrid w:val="0"/>
              <w:rPr>
                <w:sz w:val="16"/>
                <w:szCs w:val="18"/>
                <w:lang w:eastAsia="ar-SA"/>
              </w:rPr>
            </w:pPr>
            <w:r w:rsidRPr="00D52655">
              <w:rPr>
                <w:sz w:val="16"/>
                <w:szCs w:val="18"/>
                <w:lang w:eastAsia="ar-SA"/>
              </w:rPr>
              <w:t>ЛБО превышает ассигнования - недопустимо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AF05" w14:textId="77777777" w:rsidR="00D52655" w:rsidRPr="00D52655" w:rsidRDefault="00D52655" w:rsidP="004A0F30">
            <w:pPr>
              <w:suppressAutoHyphens/>
              <w:snapToGrid w:val="0"/>
              <w:rPr>
                <w:sz w:val="16"/>
                <w:szCs w:val="16"/>
                <w:lang w:eastAsia="ar-SA"/>
              </w:rPr>
            </w:pPr>
            <w:r w:rsidRPr="00D52655">
              <w:rPr>
                <w:sz w:val="16"/>
                <w:szCs w:val="16"/>
                <w:lang w:eastAsia="ar-SA"/>
              </w:rPr>
              <w:t>Б</w:t>
            </w:r>
          </w:p>
        </w:tc>
      </w:tr>
      <w:bookmarkEnd w:id="295"/>
      <w:bookmarkEnd w:id="296"/>
    </w:tbl>
    <w:p w14:paraId="3CFF8445" w14:textId="77777777" w:rsidR="00BF6156" w:rsidRPr="00B234EC" w:rsidRDefault="00BF6156" w:rsidP="00516CD3"/>
    <w:p w14:paraId="3182207C" w14:textId="243FBC1E" w:rsidR="00901AC5" w:rsidRPr="000779B2" w:rsidRDefault="000779B2" w:rsidP="00A74A12">
      <w:pPr>
        <w:pStyle w:val="1"/>
        <w:rPr>
          <w:b/>
          <w:sz w:val="20"/>
          <w:szCs w:val="20"/>
        </w:rPr>
      </w:pPr>
      <w:bookmarkStart w:id="298" w:name="_Toc501124306"/>
      <w:bookmarkStart w:id="299" w:name="_Toc216968504"/>
      <w:r w:rsidRPr="000779B2">
        <w:rPr>
          <w:b/>
          <w:sz w:val="20"/>
          <w:szCs w:val="20"/>
        </w:rPr>
        <w:t>10</w:t>
      </w:r>
      <w:r w:rsidR="00354D34" w:rsidRPr="000779B2">
        <w:rPr>
          <w:b/>
          <w:sz w:val="20"/>
          <w:szCs w:val="20"/>
        </w:rPr>
        <w:t xml:space="preserve">. </w:t>
      </w:r>
      <w:r w:rsidR="00901AC5" w:rsidRPr="000779B2">
        <w:rPr>
          <w:b/>
          <w:sz w:val="20"/>
          <w:szCs w:val="20"/>
        </w:rPr>
        <w:t xml:space="preserve">Сведения об исполнении бюджета </w:t>
      </w:r>
      <w:r>
        <w:rPr>
          <w:b/>
          <w:sz w:val="20"/>
          <w:szCs w:val="20"/>
        </w:rPr>
        <w:t>(</w:t>
      </w:r>
      <w:r w:rsidR="00901AC5" w:rsidRPr="000779B2">
        <w:rPr>
          <w:b/>
          <w:sz w:val="20"/>
          <w:szCs w:val="20"/>
        </w:rPr>
        <w:t>ф.</w:t>
      </w:r>
      <w:r>
        <w:rPr>
          <w:b/>
          <w:sz w:val="20"/>
          <w:szCs w:val="20"/>
        </w:rPr>
        <w:t xml:space="preserve"> </w:t>
      </w:r>
      <w:r w:rsidR="00901AC5" w:rsidRPr="000779B2">
        <w:rPr>
          <w:b/>
          <w:sz w:val="20"/>
          <w:szCs w:val="20"/>
        </w:rPr>
        <w:t>0503164</w:t>
      </w:r>
      <w:bookmarkEnd w:id="298"/>
      <w:r>
        <w:rPr>
          <w:b/>
          <w:sz w:val="20"/>
          <w:szCs w:val="20"/>
        </w:rPr>
        <w:t>)</w:t>
      </w:r>
      <w:bookmarkEnd w:id="299"/>
      <w:r w:rsidR="00901AC5" w:rsidRPr="000779B2">
        <w:rPr>
          <w:b/>
          <w:sz w:val="20"/>
          <w:szCs w:val="20"/>
        </w:rPr>
        <w:t xml:space="preserve"> </w:t>
      </w:r>
    </w:p>
    <w:p w14:paraId="68251195" w14:textId="77777777" w:rsidR="00901AC5" w:rsidRPr="00B234EC" w:rsidRDefault="00901AC5" w:rsidP="00516CD3"/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417"/>
        <w:gridCol w:w="1418"/>
        <w:gridCol w:w="1276"/>
        <w:gridCol w:w="1134"/>
        <w:gridCol w:w="3260"/>
      </w:tblGrid>
      <w:tr w:rsidR="00901AC5" w:rsidRPr="00B234EC" w14:paraId="7DAD2C3B" w14:textId="77777777" w:rsidTr="000779B2">
        <w:trPr>
          <w:tblHeader/>
        </w:trPr>
        <w:tc>
          <w:tcPr>
            <w:tcW w:w="425" w:type="dxa"/>
          </w:tcPr>
          <w:p w14:paraId="7120677A" w14:textId="77777777" w:rsidR="00901AC5" w:rsidRPr="00B234EC" w:rsidRDefault="00901AC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№</w:t>
            </w:r>
          </w:p>
          <w:p w14:paraId="032EB82C" w14:textId="77777777" w:rsidR="00901AC5" w:rsidRPr="00B234EC" w:rsidRDefault="00901AC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п/п</w:t>
            </w:r>
          </w:p>
        </w:tc>
        <w:tc>
          <w:tcPr>
            <w:tcW w:w="1702" w:type="dxa"/>
          </w:tcPr>
          <w:p w14:paraId="325C2569" w14:textId="77777777" w:rsidR="00901AC5" w:rsidRPr="00B234EC" w:rsidRDefault="00901AC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Строка</w:t>
            </w:r>
          </w:p>
        </w:tc>
        <w:tc>
          <w:tcPr>
            <w:tcW w:w="1417" w:type="dxa"/>
          </w:tcPr>
          <w:p w14:paraId="1413F42F" w14:textId="77777777" w:rsidR="00901AC5" w:rsidRPr="00B234EC" w:rsidRDefault="00901AC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Графа</w:t>
            </w:r>
          </w:p>
        </w:tc>
        <w:tc>
          <w:tcPr>
            <w:tcW w:w="1418" w:type="dxa"/>
          </w:tcPr>
          <w:p w14:paraId="5C8B5AAE" w14:textId="77777777" w:rsidR="00901AC5" w:rsidRPr="00B234EC" w:rsidRDefault="00901AC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Соотношение</w:t>
            </w:r>
          </w:p>
        </w:tc>
        <w:tc>
          <w:tcPr>
            <w:tcW w:w="1276" w:type="dxa"/>
          </w:tcPr>
          <w:p w14:paraId="6922BA79" w14:textId="77777777" w:rsidR="00901AC5" w:rsidRPr="00B234EC" w:rsidRDefault="00901AC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Строка</w:t>
            </w:r>
          </w:p>
        </w:tc>
        <w:tc>
          <w:tcPr>
            <w:tcW w:w="1134" w:type="dxa"/>
          </w:tcPr>
          <w:p w14:paraId="7458980F" w14:textId="77777777" w:rsidR="00901AC5" w:rsidRPr="00B234EC" w:rsidRDefault="00901AC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Графа</w:t>
            </w:r>
          </w:p>
        </w:tc>
        <w:tc>
          <w:tcPr>
            <w:tcW w:w="3260" w:type="dxa"/>
          </w:tcPr>
          <w:p w14:paraId="05CE6B11" w14:textId="77777777" w:rsidR="00901AC5" w:rsidRPr="00B234EC" w:rsidRDefault="00901AC5" w:rsidP="00A74A12">
            <w:pPr>
              <w:jc w:val="center"/>
              <w:rPr>
                <w:b/>
              </w:rPr>
            </w:pPr>
            <w:r w:rsidRPr="00B234EC">
              <w:rPr>
                <w:b/>
              </w:rPr>
              <w:t>Контроль показателя</w:t>
            </w:r>
          </w:p>
          <w:p w14:paraId="5AEE2924" w14:textId="77777777" w:rsidR="00901AC5" w:rsidRPr="00B234EC" w:rsidRDefault="00901AC5" w:rsidP="00A74A12">
            <w:pPr>
              <w:jc w:val="center"/>
              <w:rPr>
                <w:b/>
              </w:rPr>
            </w:pPr>
          </w:p>
        </w:tc>
      </w:tr>
      <w:tr w:rsidR="00901AC5" w:rsidRPr="00B234EC" w14:paraId="79CA5C23" w14:textId="77777777" w:rsidTr="000779B2">
        <w:tc>
          <w:tcPr>
            <w:tcW w:w="425" w:type="dxa"/>
          </w:tcPr>
          <w:p w14:paraId="7786D1AF" w14:textId="77777777" w:rsidR="00901AC5" w:rsidRPr="00B234EC" w:rsidRDefault="00901AC5" w:rsidP="00516CD3">
            <w:r w:rsidRPr="00B234EC">
              <w:t>2</w:t>
            </w:r>
          </w:p>
        </w:tc>
        <w:tc>
          <w:tcPr>
            <w:tcW w:w="1702" w:type="dxa"/>
          </w:tcPr>
          <w:p w14:paraId="0A272954" w14:textId="77777777" w:rsidR="00901AC5" w:rsidRPr="00B234EC" w:rsidRDefault="00901AC5" w:rsidP="00516CD3">
            <w:r w:rsidRPr="00B234EC">
              <w:t>Строки раздела 2</w:t>
            </w:r>
          </w:p>
        </w:tc>
        <w:tc>
          <w:tcPr>
            <w:tcW w:w="1417" w:type="dxa"/>
          </w:tcPr>
          <w:p w14:paraId="1B692DA5" w14:textId="77777777" w:rsidR="00901AC5" w:rsidRPr="00B234EC" w:rsidRDefault="00901AC5" w:rsidP="00516CD3">
            <w:r w:rsidRPr="00B234EC">
              <w:t>(Гр.5/ Гр.3)*100</w:t>
            </w:r>
          </w:p>
        </w:tc>
        <w:tc>
          <w:tcPr>
            <w:tcW w:w="1418" w:type="dxa"/>
          </w:tcPr>
          <w:p w14:paraId="2D08DA46" w14:textId="77777777" w:rsidR="00901AC5" w:rsidRPr="00B234EC" w:rsidRDefault="00901AC5" w:rsidP="00516CD3">
            <w:r w:rsidRPr="00B234EC">
              <w:t>&lt; 20% (1 квартал), 45% (2 квартал), 70% (3 квартал)</w:t>
            </w:r>
          </w:p>
        </w:tc>
        <w:tc>
          <w:tcPr>
            <w:tcW w:w="1276" w:type="dxa"/>
          </w:tcPr>
          <w:p w14:paraId="47AA8645" w14:textId="77777777" w:rsidR="00901AC5" w:rsidRPr="00B234EC" w:rsidRDefault="00901AC5" w:rsidP="00516CD3">
            <w:r w:rsidRPr="00B234EC">
              <w:t>Строки раздела 2</w:t>
            </w:r>
          </w:p>
          <w:p w14:paraId="73EDF2E9" w14:textId="77777777" w:rsidR="00901AC5" w:rsidRPr="00B234EC" w:rsidRDefault="00901AC5" w:rsidP="00516CD3"/>
        </w:tc>
        <w:tc>
          <w:tcPr>
            <w:tcW w:w="1134" w:type="dxa"/>
          </w:tcPr>
          <w:p w14:paraId="0A8CB96D" w14:textId="77777777" w:rsidR="00901AC5" w:rsidRPr="00B234EC" w:rsidRDefault="00901AC5" w:rsidP="00516CD3">
            <w:r w:rsidRPr="00B234EC">
              <w:t>6</w:t>
            </w:r>
          </w:p>
        </w:tc>
        <w:tc>
          <w:tcPr>
            <w:tcW w:w="3260" w:type="dxa"/>
          </w:tcPr>
          <w:p w14:paraId="53B249E9" w14:textId="77777777" w:rsidR="00901AC5" w:rsidRPr="00B234EC" w:rsidRDefault="00901AC5" w:rsidP="003C4B2B">
            <w:r w:rsidRPr="00B234EC">
              <w:t>Отклонение фактического исполнения к утвержденному менее установленного - показатель не подлежит отражению, кроме показателей по строке Итого расходы (код 200) и Дефицит/Профицит (код 450) - недопустимо</w:t>
            </w:r>
          </w:p>
        </w:tc>
      </w:tr>
      <w:tr w:rsidR="00901AC5" w:rsidRPr="00B234EC" w14:paraId="71CFDF38" w14:textId="77777777" w:rsidTr="000779B2">
        <w:trPr>
          <w:trHeight w:val="1440"/>
        </w:trPr>
        <w:tc>
          <w:tcPr>
            <w:tcW w:w="425" w:type="dxa"/>
          </w:tcPr>
          <w:p w14:paraId="633DAB84" w14:textId="77777777" w:rsidR="00901AC5" w:rsidRPr="00B234EC" w:rsidRDefault="00901AC5" w:rsidP="00516CD3">
            <w:r w:rsidRPr="00B234EC">
              <w:t>2.1</w:t>
            </w:r>
          </w:p>
        </w:tc>
        <w:tc>
          <w:tcPr>
            <w:tcW w:w="1702" w:type="dxa"/>
          </w:tcPr>
          <w:p w14:paraId="4FE9CA15" w14:textId="77777777" w:rsidR="00901AC5" w:rsidRPr="00B234EC" w:rsidRDefault="00901AC5" w:rsidP="00516CD3">
            <w:r w:rsidRPr="00B234EC">
              <w:t xml:space="preserve">Строки Разделов 1, 2, 3 (строки показателей по КОСГУ 620, 630, 640, 710, 720) </w:t>
            </w:r>
          </w:p>
        </w:tc>
        <w:tc>
          <w:tcPr>
            <w:tcW w:w="1417" w:type="dxa"/>
          </w:tcPr>
          <w:p w14:paraId="56FA6D61" w14:textId="77777777" w:rsidR="00901AC5" w:rsidRPr="00B234EC" w:rsidRDefault="00901AC5" w:rsidP="00516CD3">
            <w:r w:rsidRPr="00B234EC">
              <w:t>Гр.5 -  Гр.3</w:t>
            </w:r>
          </w:p>
        </w:tc>
        <w:tc>
          <w:tcPr>
            <w:tcW w:w="1418" w:type="dxa"/>
          </w:tcPr>
          <w:p w14:paraId="604315B3" w14:textId="77777777" w:rsidR="00901AC5" w:rsidRPr="00B234EC" w:rsidRDefault="00901AC5" w:rsidP="00516CD3">
            <w:r w:rsidRPr="00B234EC">
              <w:t xml:space="preserve">&lt; = </w:t>
            </w:r>
            <w:r w:rsidRPr="00B234EC">
              <w:rPr>
                <w:lang w:val="en-US"/>
              </w:rPr>
              <w:t xml:space="preserve">- </w:t>
            </w:r>
            <w:r w:rsidRPr="00B234EC">
              <w:t>300</w:t>
            </w:r>
            <w:r w:rsidRPr="00B234EC">
              <w:rPr>
                <w:lang w:val="en-US"/>
              </w:rPr>
              <w:t> </w:t>
            </w:r>
            <w:r w:rsidRPr="00B234EC">
              <w:t>000 000 (год)</w:t>
            </w:r>
          </w:p>
        </w:tc>
        <w:tc>
          <w:tcPr>
            <w:tcW w:w="1276" w:type="dxa"/>
          </w:tcPr>
          <w:p w14:paraId="08A470B6" w14:textId="77777777" w:rsidR="00901AC5" w:rsidRPr="00B234EC" w:rsidRDefault="00901AC5" w:rsidP="00516CD3">
            <w:r w:rsidRPr="00B234EC">
              <w:t>Строки Разделов 1, 2, 3</w:t>
            </w:r>
          </w:p>
        </w:tc>
        <w:tc>
          <w:tcPr>
            <w:tcW w:w="1134" w:type="dxa"/>
          </w:tcPr>
          <w:p w14:paraId="2784B330" w14:textId="77777777" w:rsidR="00901AC5" w:rsidRPr="00B234EC" w:rsidRDefault="00901AC5" w:rsidP="00516CD3">
            <w:r w:rsidRPr="00B234EC">
              <w:t>6</w:t>
            </w:r>
          </w:p>
        </w:tc>
        <w:tc>
          <w:tcPr>
            <w:tcW w:w="3260" w:type="dxa"/>
          </w:tcPr>
          <w:p w14:paraId="28DAED57" w14:textId="77777777" w:rsidR="00901AC5" w:rsidRPr="00B234EC" w:rsidRDefault="00901AC5" w:rsidP="003C4B2B">
            <w:r w:rsidRPr="00B234EC">
              <w:t>Отклонение фактического исполнения от утвержденного менее установленного - показатель не подлежит отражению, кроме показателей по строкам: Итого доходов (код 010), Итого расходов (код 200) , Дефицит/Профицит (код 450), Итого источников финансирования (код 500), Итого источников финансирования (код 520), Итого источников финансирования (код 620).</w:t>
            </w:r>
          </w:p>
        </w:tc>
      </w:tr>
      <w:tr w:rsidR="00901AC5" w:rsidRPr="00B234EC" w14:paraId="7640F32B" w14:textId="77777777" w:rsidTr="000779B2">
        <w:trPr>
          <w:trHeight w:val="1411"/>
        </w:trPr>
        <w:tc>
          <w:tcPr>
            <w:tcW w:w="425" w:type="dxa"/>
          </w:tcPr>
          <w:p w14:paraId="4EB36586" w14:textId="77777777" w:rsidR="00901AC5" w:rsidRPr="00B234EC" w:rsidRDefault="00901AC5" w:rsidP="00516CD3">
            <w:r w:rsidRPr="00B234EC">
              <w:t>2.2</w:t>
            </w:r>
          </w:p>
        </w:tc>
        <w:tc>
          <w:tcPr>
            <w:tcW w:w="1702" w:type="dxa"/>
          </w:tcPr>
          <w:p w14:paraId="534A9B06" w14:textId="77777777" w:rsidR="00901AC5" w:rsidRPr="00B234EC" w:rsidRDefault="00901AC5" w:rsidP="00516CD3">
            <w:r w:rsidRPr="00B234EC">
              <w:t xml:space="preserve">Строки Раздела 3 (строки показателей по КОСГУ   520,540, 550, 810, 820) </w:t>
            </w:r>
          </w:p>
        </w:tc>
        <w:tc>
          <w:tcPr>
            <w:tcW w:w="1417" w:type="dxa"/>
          </w:tcPr>
          <w:p w14:paraId="702A0ABF" w14:textId="77777777" w:rsidR="00901AC5" w:rsidRPr="00B234EC" w:rsidRDefault="00901AC5" w:rsidP="00516CD3">
            <w:r w:rsidRPr="00B234EC">
              <w:t>Гр.5 -  Гр.3</w:t>
            </w:r>
          </w:p>
        </w:tc>
        <w:tc>
          <w:tcPr>
            <w:tcW w:w="1418" w:type="dxa"/>
          </w:tcPr>
          <w:p w14:paraId="17EB2BDD" w14:textId="77777777" w:rsidR="00901AC5" w:rsidRPr="00B234EC" w:rsidRDefault="00901AC5" w:rsidP="00516CD3">
            <w:r w:rsidRPr="00B234EC">
              <w:rPr>
                <w:lang w:val="en-US"/>
              </w:rPr>
              <w:t>&gt;</w:t>
            </w:r>
            <w:r w:rsidRPr="00B234EC">
              <w:t xml:space="preserve"> = 300</w:t>
            </w:r>
            <w:r w:rsidRPr="00B234EC">
              <w:rPr>
                <w:lang w:val="en-US"/>
              </w:rPr>
              <w:t> </w:t>
            </w:r>
            <w:r w:rsidRPr="00B234EC">
              <w:t>000 000 (год)</w:t>
            </w:r>
          </w:p>
        </w:tc>
        <w:tc>
          <w:tcPr>
            <w:tcW w:w="1276" w:type="dxa"/>
          </w:tcPr>
          <w:p w14:paraId="33FE751C" w14:textId="77777777" w:rsidR="00901AC5" w:rsidRPr="00B234EC" w:rsidRDefault="00901AC5" w:rsidP="00516CD3">
            <w:r w:rsidRPr="00B234EC">
              <w:t>Строки Раздела 3</w:t>
            </w:r>
          </w:p>
        </w:tc>
        <w:tc>
          <w:tcPr>
            <w:tcW w:w="1134" w:type="dxa"/>
          </w:tcPr>
          <w:p w14:paraId="43DF7303" w14:textId="77777777" w:rsidR="00901AC5" w:rsidRPr="00B234EC" w:rsidRDefault="00901AC5" w:rsidP="00516CD3">
            <w:r w:rsidRPr="00B234EC">
              <w:t>6</w:t>
            </w:r>
          </w:p>
        </w:tc>
        <w:tc>
          <w:tcPr>
            <w:tcW w:w="3260" w:type="dxa"/>
          </w:tcPr>
          <w:p w14:paraId="6E4C0AA3" w14:textId="77777777" w:rsidR="00901AC5" w:rsidRPr="00B234EC" w:rsidRDefault="00901AC5" w:rsidP="003C4B2B">
            <w:r w:rsidRPr="00B234EC">
              <w:t>Отклонение фактического исполнения от утвержденного более установленного - показатель не подлежит отражению, кроме показателей по строкам: Итого источников финансирования (код 500), Итого источников финансирования (код 520), Итого источников финансирования (код 620).</w:t>
            </w:r>
          </w:p>
        </w:tc>
      </w:tr>
      <w:tr w:rsidR="00901AC5" w:rsidRPr="00B234EC" w14:paraId="33906EF0" w14:textId="77777777" w:rsidTr="000779B2">
        <w:trPr>
          <w:trHeight w:val="226"/>
        </w:trPr>
        <w:tc>
          <w:tcPr>
            <w:tcW w:w="425" w:type="dxa"/>
          </w:tcPr>
          <w:p w14:paraId="34BD9E73" w14:textId="77777777" w:rsidR="00901AC5" w:rsidRPr="00B234EC" w:rsidRDefault="00901AC5" w:rsidP="00516CD3">
            <w:r w:rsidRPr="00B234EC">
              <w:t>3</w:t>
            </w:r>
          </w:p>
        </w:tc>
        <w:tc>
          <w:tcPr>
            <w:tcW w:w="1702" w:type="dxa"/>
          </w:tcPr>
          <w:p w14:paraId="697475EB" w14:textId="77777777" w:rsidR="00901AC5" w:rsidRPr="00B234EC" w:rsidRDefault="00901AC5" w:rsidP="00516CD3">
            <w:r w:rsidRPr="00B234EC">
              <w:t>450</w:t>
            </w:r>
          </w:p>
        </w:tc>
        <w:tc>
          <w:tcPr>
            <w:tcW w:w="1417" w:type="dxa"/>
          </w:tcPr>
          <w:p w14:paraId="33DCB7E6" w14:textId="77777777" w:rsidR="00901AC5" w:rsidRPr="00B234EC" w:rsidRDefault="00901AC5" w:rsidP="00516CD3">
            <w:r w:rsidRPr="00B234EC">
              <w:t>3</w:t>
            </w:r>
          </w:p>
        </w:tc>
        <w:tc>
          <w:tcPr>
            <w:tcW w:w="1418" w:type="dxa"/>
          </w:tcPr>
          <w:p w14:paraId="3587D23D" w14:textId="77777777" w:rsidR="00901AC5" w:rsidRPr="00B234EC" w:rsidRDefault="00901AC5" w:rsidP="00516CD3">
            <w:r w:rsidRPr="00B234EC">
              <w:t>= 0</w:t>
            </w:r>
          </w:p>
        </w:tc>
        <w:tc>
          <w:tcPr>
            <w:tcW w:w="1276" w:type="dxa"/>
          </w:tcPr>
          <w:p w14:paraId="36994647" w14:textId="77777777" w:rsidR="00901AC5" w:rsidRPr="00B234EC" w:rsidRDefault="00901AC5" w:rsidP="00516CD3"/>
        </w:tc>
        <w:tc>
          <w:tcPr>
            <w:tcW w:w="1134" w:type="dxa"/>
          </w:tcPr>
          <w:p w14:paraId="3129DCA6" w14:textId="77777777" w:rsidR="00901AC5" w:rsidRPr="00B234EC" w:rsidRDefault="00901AC5" w:rsidP="00516CD3"/>
        </w:tc>
        <w:tc>
          <w:tcPr>
            <w:tcW w:w="3260" w:type="dxa"/>
          </w:tcPr>
          <w:p w14:paraId="2E029164" w14:textId="77777777" w:rsidR="00901AC5" w:rsidRPr="00B234EC" w:rsidRDefault="00901AC5" w:rsidP="003C4B2B">
            <w:r w:rsidRPr="00B234EC">
              <w:t>Значение по гр.3 стр. 450 – недопустимо</w:t>
            </w:r>
          </w:p>
        </w:tc>
      </w:tr>
      <w:tr w:rsidR="00901AC5" w:rsidRPr="00B234EC" w14:paraId="67950CEC" w14:textId="77777777" w:rsidTr="000779B2">
        <w:tc>
          <w:tcPr>
            <w:tcW w:w="425" w:type="dxa"/>
          </w:tcPr>
          <w:p w14:paraId="46FCBD36" w14:textId="77777777" w:rsidR="00901AC5" w:rsidRPr="00B234EC" w:rsidRDefault="00901AC5" w:rsidP="00516CD3">
            <w:r w:rsidRPr="00B234EC">
              <w:t>4</w:t>
            </w:r>
          </w:p>
        </w:tc>
        <w:tc>
          <w:tcPr>
            <w:tcW w:w="1702" w:type="dxa"/>
          </w:tcPr>
          <w:p w14:paraId="68F39A28" w14:textId="77777777" w:rsidR="00901AC5" w:rsidRPr="00B234EC" w:rsidRDefault="00901AC5" w:rsidP="00516CD3">
            <w:r w:rsidRPr="00B234EC">
              <w:t>450</w:t>
            </w:r>
          </w:p>
        </w:tc>
        <w:tc>
          <w:tcPr>
            <w:tcW w:w="1417" w:type="dxa"/>
          </w:tcPr>
          <w:p w14:paraId="646DCCB1" w14:textId="77777777" w:rsidR="00901AC5" w:rsidRPr="00B234EC" w:rsidRDefault="00901AC5" w:rsidP="00516CD3">
            <w:r w:rsidRPr="00B234EC">
              <w:t>5</w:t>
            </w:r>
          </w:p>
        </w:tc>
        <w:tc>
          <w:tcPr>
            <w:tcW w:w="1418" w:type="dxa"/>
          </w:tcPr>
          <w:p w14:paraId="63528C2C" w14:textId="77777777" w:rsidR="00901AC5" w:rsidRPr="00B234EC" w:rsidRDefault="00901AC5" w:rsidP="00516CD3">
            <w:r w:rsidRPr="00B234EC">
              <w:t>=</w:t>
            </w:r>
          </w:p>
        </w:tc>
        <w:tc>
          <w:tcPr>
            <w:tcW w:w="1276" w:type="dxa"/>
          </w:tcPr>
          <w:p w14:paraId="70D86712" w14:textId="77777777" w:rsidR="00901AC5" w:rsidRPr="00B234EC" w:rsidRDefault="00901AC5" w:rsidP="00516CD3">
            <w:r w:rsidRPr="00B234EC">
              <w:t>010 - 200</w:t>
            </w:r>
          </w:p>
        </w:tc>
        <w:tc>
          <w:tcPr>
            <w:tcW w:w="1134" w:type="dxa"/>
          </w:tcPr>
          <w:p w14:paraId="38F71DBE" w14:textId="77777777" w:rsidR="00901AC5" w:rsidRPr="00B234EC" w:rsidRDefault="00901AC5" w:rsidP="00516CD3">
            <w:r w:rsidRPr="00B234EC">
              <w:t>5</w:t>
            </w:r>
          </w:p>
        </w:tc>
        <w:tc>
          <w:tcPr>
            <w:tcW w:w="3260" w:type="dxa"/>
          </w:tcPr>
          <w:p w14:paraId="7B3CD3C4" w14:textId="77777777" w:rsidR="00901AC5" w:rsidRPr="00B234EC" w:rsidRDefault="00901AC5" w:rsidP="00516CD3">
            <w:r w:rsidRPr="00B234EC">
              <w:t>Стр. 450 &lt;&gt; Стр.010 - Стр.200 – недопустимо</w:t>
            </w:r>
          </w:p>
        </w:tc>
      </w:tr>
      <w:tr w:rsidR="00901AC5" w:rsidRPr="00B234EC" w14:paraId="09F225AA" w14:textId="77777777" w:rsidTr="000779B2">
        <w:tc>
          <w:tcPr>
            <w:tcW w:w="425" w:type="dxa"/>
          </w:tcPr>
          <w:p w14:paraId="5C1DAA5A" w14:textId="77777777" w:rsidR="00901AC5" w:rsidRPr="00B234EC" w:rsidDel="0000403A" w:rsidRDefault="00901AC5" w:rsidP="00516CD3">
            <w:r w:rsidRPr="00B234EC">
              <w:t>6</w:t>
            </w:r>
          </w:p>
        </w:tc>
        <w:tc>
          <w:tcPr>
            <w:tcW w:w="1702" w:type="dxa"/>
          </w:tcPr>
          <w:p w14:paraId="791D18C2" w14:textId="77777777" w:rsidR="00901AC5" w:rsidRPr="00B234EC" w:rsidDel="0000403A" w:rsidRDefault="00901AC5" w:rsidP="00516CD3">
            <w:r w:rsidRPr="00B234EC">
              <w:t>-450</w:t>
            </w:r>
          </w:p>
        </w:tc>
        <w:tc>
          <w:tcPr>
            <w:tcW w:w="1417" w:type="dxa"/>
          </w:tcPr>
          <w:p w14:paraId="6C4BB10D" w14:textId="77777777" w:rsidR="00901AC5" w:rsidRPr="00B234EC" w:rsidDel="0000403A" w:rsidRDefault="00901AC5" w:rsidP="00516CD3">
            <w:r w:rsidRPr="00B234EC">
              <w:t>5</w:t>
            </w:r>
          </w:p>
        </w:tc>
        <w:tc>
          <w:tcPr>
            <w:tcW w:w="1418" w:type="dxa"/>
          </w:tcPr>
          <w:p w14:paraId="2ED43330" w14:textId="77777777" w:rsidR="00901AC5" w:rsidRPr="00B234EC" w:rsidRDefault="00901AC5" w:rsidP="00516CD3">
            <w:r w:rsidRPr="00B234EC">
              <w:t>=</w:t>
            </w:r>
          </w:p>
        </w:tc>
        <w:tc>
          <w:tcPr>
            <w:tcW w:w="1276" w:type="dxa"/>
          </w:tcPr>
          <w:p w14:paraId="1DBC8ED5" w14:textId="77777777" w:rsidR="00901AC5" w:rsidRPr="00B234EC" w:rsidDel="0000403A" w:rsidRDefault="00901AC5" w:rsidP="00516CD3">
            <w:r w:rsidRPr="00B234EC">
              <w:t>500</w:t>
            </w:r>
          </w:p>
        </w:tc>
        <w:tc>
          <w:tcPr>
            <w:tcW w:w="1134" w:type="dxa"/>
          </w:tcPr>
          <w:p w14:paraId="65C04569" w14:textId="77777777" w:rsidR="00901AC5" w:rsidRPr="00B234EC" w:rsidDel="0000403A" w:rsidRDefault="00901AC5" w:rsidP="00516CD3">
            <w:r w:rsidRPr="00B234EC">
              <w:t>5</w:t>
            </w:r>
          </w:p>
        </w:tc>
        <w:tc>
          <w:tcPr>
            <w:tcW w:w="3260" w:type="dxa"/>
          </w:tcPr>
          <w:p w14:paraId="1C33CAA7" w14:textId="77777777" w:rsidR="00901AC5" w:rsidRPr="00B234EC" w:rsidRDefault="00901AC5" w:rsidP="00516CD3">
            <w:r w:rsidRPr="00B234EC">
              <w:t>Величина дефицита (профицита) не соответствует сумме источников финансирования с обратным знаком – недопустимо</w:t>
            </w:r>
          </w:p>
        </w:tc>
      </w:tr>
      <w:tr w:rsidR="00901AC5" w:rsidRPr="00B234EC" w14:paraId="52B87C3B" w14:textId="77777777" w:rsidTr="000779B2">
        <w:tc>
          <w:tcPr>
            <w:tcW w:w="425" w:type="dxa"/>
          </w:tcPr>
          <w:p w14:paraId="299B98B1" w14:textId="77777777" w:rsidR="00901AC5" w:rsidRPr="00B234EC" w:rsidRDefault="00901AC5" w:rsidP="00516CD3">
            <w:r w:rsidRPr="00B234EC">
              <w:t>7</w:t>
            </w:r>
          </w:p>
        </w:tc>
        <w:tc>
          <w:tcPr>
            <w:tcW w:w="1702" w:type="dxa"/>
          </w:tcPr>
          <w:p w14:paraId="513D7F0A" w14:textId="77777777" w:rsidR="00901AC5" w:rsidRPr="00B234EC" w:rsidRDefault="00901AC5" w:rsidP="00516CD3">
            <w:r w:rsidRPr="00B234EC">
              <w:t>*</w:t>
            </w:r>
          </w:p>
        </w:tc>
        <w:tc>
          <w:tcPr>
            <w:tcW w:w="1417" w:type="dxa"/>
          </w:tcPr>
          <w:p w14:paraId="3F3F7A13" w14:textId="77777777" w:rsidR="00901AC5" w:rsidRPr="00B234EC" w:rsidRDefault="00901AC5" w:rsidP="00516CD3">
            <w:r w:rsidRPr="00B234EC">
              <w:t>6</w:t>
            </w:r>
          </w:p>
        </w:tc>
        <w:tc>
          <w:tcPr>
            <w:tcW w:w="1418" w:type="dxa"/>
          </w:tcPr>
          <w:p w14:paraId="013B03C5" w14:textId="77777777" w:rsidR="00901AC5" w:rsidRPr="00B234EC" w:rsidRDefault="00901AC5" w:rsidP="00516CD3">
            <w:r w:rsidRPr="00B234EC">
              <w:t>=</w:t>
            </w:r>
          </w:p>
        </w:tc>
        <w:tc>
          <w:tcPr>
            <w:tcW w:w="1276" w:type="dxa"/>
          </w:tcPr>
          <w:p w14:paraId="500C6060" w14:textId="77777777" w:rsidR="00901AC5" w:rsidRPr="00B234EC" w:rsidRDefault="002B7D0F" w:rsidP="00516CD3">
            <w:r w:rsidRPr="00B234EC">
              <w:t>*</w:t>
            </w:r>
          </w:p>
        </w:tc>
        <w:tc>
          <w:tcPr>
            <w:tcW w:w="1134" w:type="dxa"/>
          </w:tcPr>
          <w:p w14:paraId="05DA2B7B" w14:textId="77777777" w:rsidR="00901AC5" w:rsidRPr="00B234EC" w:rsidRDefault="00901AC5" w:rsidP="00516CD3">
            <w:r w:rsidRPr="00B234EC">
              <w:t>5/3*100</w:t>
            </w:r>
          </w:p>
        </w:tc>
        <w:tc>
          <w:tcPr>
            <w:tcW w:w="3260" w:type="dxa"/>
          </w:tcPr>
          <w:p w14:paraId="1DC2BC24" w14:textId="77777777" w:rsidR="00901AC5" w:rsidRPr="00B234EC" w:rsidRDefault="00901AC5" w:rsidP="00516CD3">
            <w:r w:rsidRPr="00B234EC">
              <w:t>Отношение фактического исполнения к утвержденному показателю не соответствует графе 6  – недопустимо, кроме показателей по строке 450</w:t>
            </w:r>
          </w:p>
        </w:tc>
      </w:tr>
      <w:tr w:rsidR="00901AC5" w:rsidRPr="00B234EC" w14:paraId="42E379D8" w14:textId="77777777" w:rsidTr="000779B2">
        <w:tc>
          <w:tcPr>
            <w:tcW w:w="425" w:type="dxa"/>
          </w:tcPr>
          <w:p w14:paraId="0A82C465" w14:textId="77777777" w:rsidR="00901AC5" w:rsidRPr="00B234EC" w:rsidRDefault="00901AC5" w:rsidP="00516CD3">
            <w:r w:rsidRPr="00B234EC">
              <w:lastRenderedPageBreak/>
              <w:t>9</w:t>
            </w:r>
          </w:p>
        </w:tc>
        <w:tc>
          <w:tcPr>
            <w:tcW w:w="1702" w:type="dxa"/>
          </w:tcPr>
          <w:p w14:paraId="55B50BD1" w14:textId="77777777" w:rsidR="00901AC5" w:rsidRPr="00B234EC" w:rsidRDefault="00901AC5" w:rsidP="00516CD3">
            <w:r w:rsidRPr="00B234EC">
              <w:t>*</w:t>
            </w:r>
          </w:p>
        </w:tc>
        <w:tc>
          <w:tcPr>
            <w:tcW w:w="1417" w:type="dxa"/>
          </w:tcPr>
          <w:p w14:paraId="1D932273" w14:textId="77777777" w:rsidR="00901AC5" w:rsidRPr="00B234EC" w:rsidRDefault="00901AC5" w:rsidP="00516CD3">
            <w:r w:rsidRPr="00B234EC">
              <w:t>7</w:t>
            </w:r>
          </w:p>
        </w:tc>
        <w:tc>
          <w:tcPr>
            <w:tcW w:w="1418" w:type="dxa"/>
          </w:tcPr>
          <w:p w14:paraId="309D613B" w14:textId="77777777" w:rsidR="00901AC5" w:rsidRPr="00B234EC" w:rsidRDefault="00901AC5" w:rsidP="00516CD3">
            <w:r w:rsidRPr="00B234EC">
              <w:t>=</w:t>
            </w:r>
          </w:p>
        </w:tc>
        <w:tc>
          <w:tcPr>
            <w:tcW w:w="1276" w:type="dxa"/>
          </w:tcPr>
          <w:p w14:paraId="20A7EAE7" w14:textId="77777777" w:rsidR="00901AC5" w:rsidRPr="00B234EC" w:rsidRDefault="00901AC5" w:rsidP="00516CD3">
            <w:r w:rsidRPr="00B234EC">
              <w:t>*</w:t>
            </w:r>
          </w:p>
        </w:tc>
        <w:tc>
          <w:tcPr>
            <w:tcW w:w="1134" w:type="dxa"/>
          </w:tcPr>
          <w:p w14:paraId="64EB6AEB" w14:textId="77777777" w:rsidR="00901AC5" w:rsidRPr="00B234EC" w:rsidRDefault="00901AC5" w:rsidP="00516CD3">
            <w:r w:rsidRPr="00B234EC">
              <w:t>5 – 3, для строк содержащих показатели в графе 3</w:t>
            </w:r>
          </w:p>
        </w:tc>
        <w:tc>
          <w:tcPr>
            <w:tcW w:w="3260" w:type="dxa"/>
          </w:tcPr>
          <w:p w14:paraId="3671B2C1" w14:textId="77777777" w:rsidR="00901AC5" w:rsidRPr="00B234EC" w:rsidRDefault="00901AC5" w:rsidP="00516CD3">
            <w:r w:rsidRPr="00B234EC">
              <w:t>Гр. 7 &lt;&gt; Гр. 5 – Гр. 3 – недопустимо, за исключением строки 450</w:t>
            </w:r>
          </w:p>
        </w:tc>
      </w:tr>
      <w:tr w:rsidR="00901AC5" w:rsidRPr="00B234EC" w14:paraId="6EFDC656" w14:textId="77777777" w:rsidTr="000779B2">
        <w:tc>
          <w:tcPr>
            <w:tcW w:w="425" w:type="dxa"/>
          </w:tcPr>
          <w:p w14:paraId="2BC6243E" w14:textId="77777777" w:rsidR="00901AC5" w:rsidRPr="00B234EC" w:rsidRDefault="00901AC5" w:rsidP="00516CD3">
            <w:r w:rsidRPr="00B234EC">
              <w:t>10</w:t>
            </w:r>
          </w:p>
        </w:tc>
        <w:tc>
          <w:tcPr>
            <w:tcW w:w="1702" w:type="dxa"/>
          </w:tcPr>
          <w:p w14:paraId="6B693104" w14:textId="77777777" w:rsidR="00901AC5" w:rsidRPr="00B234EC" w:rsidRDefault="00901AC5" w:rsidP="00516CD3">
            <w:r w:rsidRPr="00B234EC">
              <w:t>*</w:t>
            </w:r>
          </w:p>
        </w:tc>
        <w:tc>
          <w:tcPr>
            <w:tcW w:w="1417" w:type="dxa"/>
          </w:tcPr>
          <w:p w14:paraId="3D8A6622" w14:textId="77777777" w:rsidR="00901AC5" w:rsidRPr="00B234EC" w:rsidRDefault="00901AC5" w:rsidP="00516CD3">
            <w:r w:rsidRPr="00B234EC">
              <w:t>4 (раздел 1, 3)</w:t>
            </w:r>
          </w:p>
        </w:tc>
        <w:tc>
          <w:tcPr>
            <w:tcW w:w="1418" w:type="dxa"/>
          </w:tcPr>
          <w:p w14:paraId="017CED9D" w14:textId="77777777" w:rsidR="00901AC5" w:rsidRPr="00B234EC" w:rsidRDefault="00901AC5" w:rsidP="00516CD3">
            <w:r w:rsidRPr="00B234EC">
              <w:t>=0</w:t>
            </w:r>
          </w:p>
        </w:tc>
        <w:tc>
          <w:tcPr>
            <w:tcW w:w="1276" w:type="dxa"/>
          </w:tcPr>
          <w:p w14:paraId="30B4498C" w14:textId="77777777" w:rsidR="00901AC5" w:rsidRPr="00B234EC" w:rsidRDefault="00901AC5" w:rsidP="00516CD3"/>
        </w:tc>
        <w:tc>
          <w:tcPr>
            <w:tcW w:w="1134" w:type="dxa"/>
          </w:tcPr>
          <w:p w14:paraId="0F764B77" w14:textId="77777777" w:rsidR="00901AC5" w:rsidRPr="00B234EC" w:rsidRDefault="00901AC5" w:rsidP="00516CD3"/>
        </w:tc>
        <w:tc>
          <w:tcPr>
            <w:tcW w:w="3260" w:type="dxa"/>
          </w:tcPr>
          <w:p w14:paraId="4839DDC6" w14:textId="77777777" w:rsidR="00901AC5" w:rsidRPr="00B234EC" w:rsidRDefault="00901AC5" w:rsidP="00516CD3">
            <w:r w:rsidRPr="00B234EC">
              <w:t>Показатели в графе 4 раздела 1,3недопустимы</w:t>
            </w:r>
          </w:p>
        </w:tc>
      </w:tr>
    </w:tbl>
    <w:p w14:paraId="18AECBD4" w14:textId="77777777" w:rsidR="0058301F" w:rsidRPr="00B234EC" w:rsidRDefault="0058301F" w:rsidP="00516CD3"/>
    <w:p w14:paraId="04CE3DCA" w14:textId="59BE6889" w:rsidR="00901AC5" w:rsidRPr="000779B2" w:rsidRDefault="005F7385" w:rsidP="00A74A12">
      <w:pPr>
        <w:pStyle w:val="1"/>
        <w:rPr>
          <w:b/>
          <w:sz w:val="20"/>
          <w:szCs w:val="20"/>
        </w:rPr>
      </w:pPr>
      <w:bookmarkStart w:id="300" w:name="_Toc501124307"/>
      <w:bookmarkStart w:id="301" w:name="_Toc216968505"/>
      <w:r w:rsidRPr="000779B2">
        <w:rPr>
          <w:b/>
          <w:sz w:val="20"/>
          <w:szCs w:val="20"/>
        </w:rPr>
        <w:t>1</w:t>
      </w:r>
      <w:r w:rsidR="000779B2" w:rsidRPr="000779B2">
        <w:rPr>
          <w:b/>
          <w:sz w:val="20"/>
          <w:szCs w:val="20"/>
        </w:rPr>
        <w:t>1</w:t>
      </w:r>
      <w:r w:rsidR="007C09B8" w:rsidRPr="000779B2">
        <w:rPr>
          <w:b/>
          <w:sz w:val="20"/>
          <w:szCs w:val="20"/>
        </w:rPr>
        <w:t>.</w:t>
      </w:r>
      <w:r w:rsidR="003A0BC1" w:rsidRPr="000779B2">
        <w:rPr>
          <w:b/>
          <w:sz w:val="20"/>
          <w:szCs w:val="20"/>
        </w:rPr>
        <w:t xml:space="preserve"> </w:t>
      </w:r>
      <w:r w:rsidR="00901AC5" w:rsidRPr="000779B2">
        <w:rPr>
          <w:b/>
          <w:sz w:val="20"/>
          <w:szCs w:val="20"/>
        </w:rPr>
        <w:t xml:space="preserve">Сведения о движении нефинансовых активов </w:t>
      </w:r>
      <w:r w:rsidR="000779B2">
        <w:rPr>
          <w:b/>
          <w:sz w:val="20"/>
          <w:szCs w:val="20"/>
        </w:rPr>
        <w:t>(</w:t>
      </w:r>
      <w:r w:rsidR="00901AC5" w:rsidRPr="000779B2">
        <w:rPr>
          <w:b/>
          <w:sz w:val="20"/>
          <w:szCs w:val="20"/>
        </w:rPr>
        <w:t>ф.</w:t>
      </w:r>
      <w:r w:rsidR="000779B2">
        <w:rPr>
          <w:b/>
          <w:sz w:val="20"/>
          <w:szCs w:val="20"/>
        </w:rPr>
        <w:t xml:space="preserve"> </w:t>
      </w:r>
      <w:r w:rsidR="00901AC5" w:rsidRPr="000779B2">
        <w:rPr>
          <w:b/>
          <w:sz w:val="20"/>
          <w:szCs w:val="20"/>
        </w:rPr>
        <w:t>0503168</w:t>
      </w:r>
      <w:bookmarkEnd w:id="300"/>
      <w:r w:rsidR="000779B2">
        <w:rPr>
          <w:b/>
          <w:sz w:val="20"/>
          <w:szCs w:val="20"/>
        </w:rPr>
        <w:t>)</w:t>
      </w:r>
      <w:bookmarkEnd w:id="301"/>
    </w:p>
    <w:p w14:paraId="77252394" w14:textId="77777777" w:rsidR="00901AC5" w:rsidRPr="00B234EC" w:rsidRDefault="00901AC5" w:rsidP="00516CD3"/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431"/>
        <w:gridCol w:w="567"/>
        <w:gridCol w:w="567"/>
        <w:gridCol w:w="2410"/>
        <w:gridCol w:w="708"/>
        <w:gridCol w:w="3598"/>
        <w:gridCol w:w="709"/>
      </w:tblGrid>
      <w:tr w:rsidR="005A3700" w:rsidRPr="00B234EC" w14:paraId="409D88F5" w14:textId="77777777" w:rsidTr="000779B2">
        <w:trPr>
          <w:trHeight w:val="64"/>
          <w:tblHeader/>
          <w:jc w:val="center"/>
        </w:trPr>
        <w:tc>
          <w:tcPr>
            <w:tcW w:w="637" w:type="dxa"/>
          </w:tcPr>
          <w:p w14:paraId="66D2E39E" w14:textId="77777777" w:rsidR="005A3700" w:rsidRPr="00B234EC" w:rsidRDefault="005A3700" w:rsidP="00516CD3">
            <w:pPr>
              <w:rPr>
                <w:b/>
              </w:rPr>
            </w:pPr>
            <w:r w:rsidRPr="00B234EC">
              <w:rPr>
                <w:b/>
              </w:rPr>
              <w:t>№ п/п</w:t>
            </w:r>
          </w:p>
        </w:tc>
        <w:tc>
          <w:tcPr>
            <w:tcW w:w="1431" w:type="dxa"/>
          </w:tcPr>
          <w:p w14:paraId="4373122B" w14:textId="77777777" w:rsidR="005A3700" w:rsidRPr="00B234EC" w:rsidRDefault="005A3700" w:rsidP="00516CD3">
            <w:pPr>
              <w:rPr>
                <w:b/>
              </w:rPr>
            </w:pPr>
            <w:r w:rsidRPr="00B234EC">
              <w:rPr>
                <w:b/>
              </w:rPr>
              <w:t>Строка</w:t>
            </w:r>
          </w:p>
        </w:tc>
        <w:tc>
          <w:tcPr>
            <w:tcW w:w="567" w:type="dxa"/>
          </w:tcPr>
          <w:p w14:paraId="308CD96F" w14:textId="77777777" w:rsidR="005A3700" w:rsidRPr="00B234EC" w:rsidRDefault="005A3700" w:rsidP="00516CD3">
            <w:pPr>
              <w:rPr>
                <w:b/>
              </w:rPr>
            </w:pPr>
            <w:r w:rsidRPr="00B234EC">
              <w:rPr>
                <w:b/>
              </w:rPr>
              <w:t>Графа</w:t>
            </w:r>
          </w:p>
        </w:tc>
        <w:tc>
          <w:tcPr>
            <w:tcW w:w="567" w:type="dxa"/>
          </w:tcPr>
          <w:p w14:paraId="267E3AB0" w14:textId="77777777" w:rsidR="005A3700" w:rsidRPr="00B234EC" w:rsidRDefault="005A3700" w:rsidP="00516CD3">
            <w:pPr>
              <w:rPr>
                <w:b/>
              </w:rPr>
            </w:pPr>
            <w:r w:rsidRPr="00B234EC">
              <w:rPr>
                <w:b/>
              </w:rPr>
              <w:t>Соотношение</w:t>
            </w:r>
          </w:p>
        </w:tc>
        <w:tc>
          <w:tcPr>
            <w:tcW w:w="2410" w:type="dxa"/>
          </w:tcPr>
          <w:p w14:paraId="539E30BA" w14:textId="77777777" w:rsidR="005A3700" w:rsidRPr="00B234EC" w:rsidRDefault="005A3700" w:rsidP="00516CD3">
            <w:pPr>
              <w:rPr>
                <w:b/>
              </w:rPr>
            </w:pPr>
            <w:r w:rsidRPr="00B234EC">
              <w:rPr>
                <w:b/>
              </w:rPr>
              <w:t>Строка</w:t>
            </w:r>
          </w:p>
        </w:tc>
        <w:tc>
          <w:tcPr>
            <w:tcW w:w="708" w:type="dxa"/>
          </w:tcPr>
          <w:p w14:paraId="76C031A6" w14:textId="77777777" w:rsidR="005A3700" w:rsidRPr="00B234EC" w:rsidRDefault="005A3700" w:rsidP="00516CD3">
            <w:pPr>
              <w:rPr>
                <w:b/>
              </w:rPr>
            </w:pPr>
            <w:r w:rsidRPr="00B234EC">
              <w:rPr>
                <w:b/>
              </w:rPr>
              <w:t>Графа</w:t>
            </w:r>
          </w:p>
        </w:tc>
        <w:tc>
          <w:tcPr>
            <w:tcW w:w="3598" w:type="dxa"/>
          </w:tcPr>
          <w:p w14:paraId="463DA497" w14:textId="77777777" w:rsidR="005A3700" w:rsidRPr="00B234EC" w:rsidRDefault="005A3700" w:rsidP="00A74A12">
            <w:pPr>
              <w:rPr>
                <w:b/>
              </w:rPr>
            </w:pPr>
            <w:r w:rsidRPr="00B234EC">
              <w:rPr>
                <w:b/>
              </w:rPr>
              <w:t>Контроль показателя</w:t>
            </w:r>
          </w:p>
        </w:tc>
        <w:tc>
          <w:tcPr>
            <w:tcW w:w="709" w:type="dxa"/>
          </w:tcPr>
          <w:p w14:paraId="45E0154A" w14:textId="77777777" w:rsidR="005A3700" w:rsidRPr="00B234EC" w:rsidRDefault="005A3700" w:rsidP="00A74A12">
            <w:pPr>
              <w:rPr>
                <w:b/>
              </w:rPr>
            </w:pPr>
            <w:r w:rsidRPr="005A3700">
              <w:rPr>
                <w:b/>
              </w:rPr>
              <w:t>Уровень ошибки</w:t>
            </w:r>
          </w:p>
        </w:tc>
      </w:tr>
      <w:tr w:rsidR="008673CC" w:rsidRPr="00B234EC" w14:paraId="3C810426" w14:textId="77777777" w:rsidTr="000779B2">
        <w:trPr>
          <w:trHeight w:val="243"/>
          <w:jc w:val="center"/>
        </w:trPr>
        <w:tc>
          <w:tcPr>
            <w:tcW w:w="637" w:type="dxa"/>
          </w:tcPr>
          <w:p w14:paraId="769BE702" w14:textId="77777777" w:rsidR="008673CC" w:rsidRPr="00826E5A" w:rsidRDefault="008673CC" w:rsidP="00516CD3">
            <w:r w:rsidRPr="00826E5A">
              <w:t>1</w:t>
            </w:r>
          </w:p>
        </w:tc>
        <w:tc>
          <w:tcPr>
            <w:tcW w:w="1431" w:type="dxa"/>
          </w:tcPr>
          <w:p w14:paraId="55FA26EB" w14:textId="369E8E69" w:rsidR="008673CC" w:rsidRPr="00826E5A" w:rsidRDefault="008673CC" w:rsidP="00FF0DD4">
            <w:pPr>
              <w:jc w:val="center"/>
              <w:rPr>
                <w:sz w:val="18"/>
                <w:szCs w:val="18"/>
              </w:rPr>
            </w:pPr>
            <w:r w:rsidRPr="00826E5A">
              <w:rPr>
                <w:sz w:val="18"/>
                <w:szCs w:val="18"/>
              </w:rPr>
              <w:t>010-018, 070-</w:t>
            </w:r>
            <w:r>
              <w:rPr>
                <w:sz w:val="18"/>
                <w:szCs w:val="18"/>
                <w:lang w:val="en-US"/>
              </w:rPr>
              <w:t>114</w:t>
            </w:r>
            <w:r w:rsidRPr="00826E5A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140</w:t>
            </w:r>
            <w:r>
              <w:rPr>
                <w:sz w:val="18"/>
                <w:szCs w:val="18"/>
              </w:rPr>
              <w:t xml:space="preserve">, 145, </w:t>
            </w:r>
            <w:r w:rsidRPr="00826E5A">
              <w:rPr>
                <w:sz w:val="18"/>
                <w:szCs w:val="18"/>
              </w:rPr>
              <w:t>150-153, 170-172,</w:t>
            </w:r>
            <w:r w:rsidR="00806870">
              <w:rPr>
                <w:sz w:val="18"/>
                <w:szCs w:val="18"/>
              </w:rPr>
              <w:t xml:space="preserve"> </w:t>
            </w:r>
            <w:r w:rsidRPr="00826E5A">
              <w:rPr>
                <w:sz w:val="18"/>
                <w:szCs w:val="18"/>
              </w:rPr>
              <w:t>190,</w:t>
            </w:r>
            <w:r w:rsidR="00806870">
              <w:rPr>
                <w:sz w:val="18"/>
                <w:szCs w:val="18"/>
              </w:rPr>
              <w:t xml:space="preserve"> </w:t>
            </w:r>
            <w:r w:rsidRPr="00826E5A">
              <w:rPr>
                <w:sz w:val="18"/>
                <w:szCs w:val="18"/>
              </w:rPr>
              <w:t>230,</w:t>
            </w:r>
            <w:r w:rsidR="00806870">
              <w:rPr>
                <w:sz w:val="18"/>
                <w:szCs w:val="18"/>
              </w:rPr>
              <w:t xml:space="preserve"> </w:t>
            </w:r>
            <w:r w:rsidRPr="00826E5A">
              <w:rPr>
                <w:sz w:val="18"/>
                <w:szCs w:val="18"/>
              </w:rPr>
              <w:t>250, 260-268,</w:t>
            </w:r>
            <w:r>
              <w:rPr>
                <w:sz w:val="18"/>
                <w:szCs w:val="18"/>
              </w:rPr>
              <w:t xml:space="preserve"> 290-294,</w:t>
            </w:r>
            <w:r w:rsidRPr="00826E5A">
              <w:rPr>
                <w:sz w:val="18"/>
                <w:szCs w:val="18"/>
              </w:rPr>
              <w:t xml:space="preserve"> 320,</w:t>
            </w:r>
            <w:r w:rsidR="00806870" w:rsidRPr="002D5965">
              <w:rPr>
                <w:sz w:val="18"/>
                <w:szCs w:val="18"/>
              </w:rPr>
              <w:t xml:space="preserve"> 330 - 339, 350, 360</w:t>
            </w:r>
          </w:p>
          <w:p w14:paraId="78B3F47D" w14:textId="77777777" w:rsidR="008673CC" w:rsidRPr="00826E5A" w:rsidRDefault="008673CC" w:rsidP="00FF0DD4">
            <w:pPr>
              <w:jc w:val="center"/>
            </w:pPr>
          </w:p>
        </w:tc>
        <w:tc>
          <w:tcPr>
            <w:tcW w:w="567" w:type="dxa"/>
          </w:tcPr>
          <w:p w14:paraId="2AB74790" w14:textId="77777777" w:rsidR="008673CC" w:rsidRPr="00826E5A" w:rsidRDefault="008673CC" w:rsidP="00516CD3">
            <w:r w:rsidRPr="00826E5A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14:paraId="5441255F" w14:textId="77777777" w:rsidR="008673CC" w:rsidRPr="00826E5A" w:rsidRDefault="008673CC" w:rsidP="00516CD3">
            <w:r w:rsidRPr="00826E5A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624380FB" w14:textId="2AEA1CF3" w:rsidR="008673CC" w:rsidRPr="00826E5A" w:rsidRDefault="008673CC" w:rsidP="008673CC">
            <w:pPr>
              <w:jc w:val="center"/>
              <w:rPr>
                <w:sz w:val="18"/>
                <w:szCs w:val="18"/>
              </w:rPr>
            </w:pPr>
            <w:r w:rsidRPr="00826E5A">
              <w:rPr>
                <w:sz w:val="18"/>
                <w:szCs w:val="18"/>
              </w:rPr>
              <w:t>010-018, 070-</w:t>
            </w:r>
            <w:r>
              <w:rPr>
                <w:sz w:val="18"/>
                <w:szCs w:val="18"/>
                <w:lang w:val="en-US"/>
              </w:rPr>
              <w:t>114</w:t>
            </w:r>
            <w:r w:rsidRPr="00826E5A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140</w:t>
            </w:r>
            <w:r>
              <w:rPr>
                <w:sz w:val="18"/>
                <w:szCs w:val="18"/>
              </w:rPr>
              <w:t xml:space="preserve">, 145, </w:t>
            </w:r>
            <w:r w:rsidRPr="00826E5A">
              <w:rPr>
                <w:sz w:val="18"/>
                <w:szCs w:val="18"/>
              </w:rPr>
              <w:t>150-153, 170-172,</w:t>
            </w:r>
            <w:r w:rsidR="00806870">
              <w:rPr>
                <w:sz w:val="18"/>
                <w:szCs w:val="18"/>
              </w:rPr>
              <w:t xml:space="preserve"> </w:t>
            </w:r>
            <w:r w:rsidRPr="00826E5A">
              <w:rPr>
                <w:sz w:val="18"/>
                <w:szCs w:val="18"/>
              </w:rPr>
              <w:t>190,</w:t>
            </w:r>
            <w:r w:rsidR="00806870">
              <w:rPr>
                <w:sz w:val="18"/>
                <w:szCs w:val="18"/>
              </w:rPr>
              <w:t xml:space="preserve"> </w:t>
            </w:r>
            <w:r w:rsidRPr="00826E5A">
              <w:rPr>
                <w:sz w:val="18"/>
                <w:szCs w:val="18"/>
              </w:rPr>
              <w:t>230,</w:t>
            </w:r>
            <w:r w:rsidR="00806870">
              <w:rPr>
                <w:sz w:val="18"/>
                <w:szCs w:val="18"/>
              </w:rPr>
              <w:t xml:space="preserve"> </w:t>
            </w:r>
            <w:r w:rsidRPr="00826E5A">
              <w:rPr>
                <w:sz w:val="18"/>
                <w:szCs w:val="18"/>
              </w:rPr>
              <w:t>250, 260-268,</w:t>
            </w:r>
            <w:r>
              <w:rPr>
                <w:sz w:val="18"/>
                <w:szCs w:val="18"/>
              </w:rPr>
              <w:t xml:space="preserve"> 290-294,</w:t>
            </w:r>
            <w:r w:rsidRPr="00826E5A">
              <w:rPr>
                <w:sz w:val="18"/>
                <w:szCs w:val="18"/>
              </w:rPr>
              <w:t xml:space="preserve"> 320,</w:t>
            </w:r>
            <w:r w:rsidR="00806870" w:rsidRPr="002D5965">
              <w:rPr>
                <w:sz w:val="18"/>
                <w:szCs w:val="18"/>
              </w:rPr>
              <w:t xml:space="preserve"> 330 - 339, 350, 360</w:t>
            </w:r>
            <w:r w:rsidR="0080687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соответственно</w:t>
            </w:r>
          </w:p>
          <w:p w14:paraId="52B8045C" w14:textId="77777777" w:rsidR="008673CC" w:rsidRPr="00826E5A" w:rsidRDefault="008673CC" w:rsidP="00516CD3"/>
        </w:tc>
        <w:tc>
          <w:tcPr>
            <w:tcW w:w="708" w:type="dxa"/>
          </w:tcPr>
          <w:p w14:paraId="788C1BD4" w14:textId="77777777" w:rsidR="008673CC" w:rsidRPr="00826E5A" w:rsidRDefault="008673CC" w:rsidP="00516CD3">
            <w:r w:rsidRPr="00826E5A">
              <w:rPr>
                <w:sz w:val="18"/>
                <w:szCs w:val="18"/>
              </w:rPr>
              <w:t>4 + 5 - 8</w:t>
            </w:r>
          </w:p>
        </w:tc>
        <w:tc>
          <w:tcPr>
            <w:tcW w:w="3598" w:type="dxa"/>
          </w:tcPr>
          <w:p w14:paraId="32148F20" w14:textId="77777777" w:rsidR="008673CC" w:rsidRPr="00826E5A" w:rsidRDefault="008673CC" w:rsidP="00E41E5A">
            <w:r w:rsidRPr="00826E5A">
              <w:rPr>
                <w:sz w:val="18"/>
                <w:szCs w:val="18"/>
              </w:rPr>
              <w:t xml:space="preserve">Гр. 11 &lt;&gt; Гр.4 + Гр.5 - Гр.8 – недопустимо </w:t>
            </w:r>
          </w:p>
        </w:tc>
        <w:tc>
          <w:tcPr>
            <w:tcW w:w="709" w:type="dxa"/>
          </w:tcPr>
          <w:p w14:paraId="59C382E2" w14:textId="77777777" w:rsidR="008673CC" w:rsidRPr="00B234EC" w:rsidRDefault="008673CC" w:rsidP="00E41E5A">
            <w:r w:rsidRPr="00F02D06">
              <w:t>Б</w:t>
            </w:r>
          </w:p>
        </w:tc>
      </w:tr>
      <w:tr w:rsidR="008673CC" w:rsidRPr="00B234EC" w14:paraId="40F5BEAE" w14:textId="77777777" w:rsidTr="000779B2">
        <w:trPr>
          <w:trHeight w:val="243"/>
          <w:jc w:val="center"/>
        </w:trPr>
        <w:tc>
          <w:tcPr>
            <w:tcW w:w="637" w:type="dxa"/>
          </w:tcPr>
          <w:p w14:paraId="3C88FCCC" w14:textId="77777777" w:rsidR="008673CC" w:rsidRPr="00826E5A" w:rsidRDefault="008673CC" w:rsidP="00516CD3">
            <w:r w:rsidRPr="00826E5A">
              <w:t>2</w:t>
            </w:r>
          </w:p>
        </w:tc>
        <w:tc>
          <w:tcPr>
            <w:tcW w:w="1431" w:type="dxa"/>
          </w:tcPr>
          <w:p w14:paraId="6E56F386" w14:textId="77777777" w:rsidR="008673CC" w:rsidRPr="00826E5A" w:rsidRDefault="008673CC" w:rsidP="00AE1A65">
            <w:r w:rsidRPr="00826E5A">
              <w:rPr>
                <w:sz w:val="18"/>
                <w:szCs w:val="18"/>
              </w:rPr>
              <w:t>050-058, 120</w:t>
            </w:r>
            <w:r>
              <w:rPr>
                <w:sz w:val="18"/>
                <w:szCs w:val="18"/>
              </w:rPr>
              <w:t>-124</w:t>
            </w:r>
            <w:r w:rsidRPr="00826E5A">
              <w:rPr>
                <w:sz w:val="18"/>
                <w:szCs w:val="18"/>
              </w:rPr>
              <w:t>, 270-278,</w:t>
            </w:r>
            <w:r>
              <w:rPr>
                <w:sz w:val="18"/>
                <w:szCs w:val="18"/>
              </w:rPr>
              <w:t xml:space="preserve"> 300-304,</w:t>
            </w:r>
            <w:r w:rsidRPr="00826E5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410,450, 500, 550</w:t>
            </w:r>
          </w:p>
        </w:tc>
        <w:tc>
          <w:tcPr>
            <w:tcW w:w="567" w:type="dxa"/>
          </w:tcPr>
          <w:p w14:paraId="18C95E95" w14:textId="77777777" w:rsidR="008673CC" w:rsidRPr="00826E5A" w:rsidRDefault="008673CC" w:rsidP="00516CD3">
            <w:r w:rsidRPr="00826E5A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14:paraId="003E3A32" w14:textId="77777777" w:rsidR="008673CC" w:rsidRPr="00826E5A" w:rsidRDefault="008673CC" w:rsidP="00516CD3">
            <w:r w:rsidRPr="00826E5A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6E4B4F40" w14:textId="77777777" w:rsidR="008673CC" w:rsidRPr="00826E5A" w:rsidRDefault="008673CC" w:rsidP="00516CD3">
            <w:r w:rsidRPr="00826E5A">
              <w:rPr>
                <w:sz w:val="18"/>
                <w:szCs w:val="18"/>
              </w:rPr>
              <w:t>050-058, 120</w:t>
            </w:r>
            <w:r>
              <w:rPr>
                <w:sz w:val="18"/>
                <w:szCs w:val="18"/>
              </w:rPr>
              <w:t>-124</w:t>
            </w:r>
            <w:r w:rsidRPr="00826E5A">
              <w:rPr>
                <w:sz w:val="18"/>
                <w:szCs w:val="18"/>
              </w:rPr>
              <w:t>, 270-278,</w:t>
            </w:r>
            <w:r>
              <w:rPr>
                <w:sz w:val="18"/>
                <w:szCs w:val="18"/>
              </w:rPr>
              <w:t xml:space="preserve"> 300-304,</w:t>
            </w:r>
            <w:r w:rsidRPr="00826E5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410,450, 500, 550 соответственно</w:t>
            </w:r>
          </w:p>
        </w:tc>
        <w:tc>
          <w:tcPr>
            <w:tcW w:w="708" w:type="dxa"/>
          </w:tcPr>
          <w:p w14:paraId="5A2C4834" w14:textId="77777777" w:rsidR="008673CC" w:rsidRPr="00826E5A" w:rsidRDefault="008673CC" w:rsidP="00516CD3">
            <w:r w:rsidRPr="00826E5A">
              <w:rPr>
                <w:sz w:val="18"/>
                <w:szCs w:val="18"/>
              </w:rPr>
              <w:t>4 + 8</w:t>
            </w:r>
          </w:p>
        </w:tc>
        <w:tc>
          <w:tcPr>
            <w:tcW w:w="3598" w:type="dxa"/>
          </w:tcPr>
          <w:p w14:paraId="6FDAE827" w14:textId="77777777" w:rsidR="008673CC" w:rsidRPr="00826E5A" w:rsidRDefault="008673CC" w:rsidP="00E41E5A">
            <w:r w:rsidRPr="00826E5A">
              <w:rPr>
                <w:sz w:val="18"/>
                <w:szCs w:val="18"/>
              </w:rPr>
              <w:t xml:space="preserve">Гр. 11 &lt;&gt; Гр.4 + Гр.8 – недопустимо, </w:t>
            </w:r>
          </w:p>
        </w:tc>
        <w:tc>
          <w:tcPr>
            <w:tcW w:w="709" w:type="dxa"/>
          </w:tcPr>
          <w:p w14:paraId="3C090446" w14:textId="77777777" w:rsidR="008673CC" w:rsidRPr="00B234EC" w:rsidRDefault="008673CC" w:rsidP="00E41E5A">
            <w:r w:rsidRPr="00F02D06">
              <w:t>Б</w:t>
            </w:r>
          </w:p>
        </w:tc>
      </w:tr>
      <w:tr w:rsidR="00806870" w:rsidRPr="00B234EC" w14:paraId="5B4C5D92" w14:textId="77777777" w:rsidTr="000779B2">
        <w:trPr>
          <w:trHeight w:val="64"/>
          <w:jc w:val="center"/>
        </w:trPr>
        <w:tc>
          <w:tcPr>
            <w:tcW w:w="637" w:type="dxa"/>
          </w:tcPr>
          <w:p w14:paraId="2EA0FD77" w14:textId="77777777" w:rsidR="00806870" w:rsidRPr="00826E5A" w:rsidRDefault="00806870" w:rsidP="00806870">
            <w:r w:rsidRPr="00A1781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1431" w:type="dxa"/>
          </w:tcPr>
          <w:p w14:paraId="7128996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2D5965">
              <w:rPr>
                <w:sz w:val="18"/>
                <w:szCs w:val="18"/>
              </w:rPr>
              <w:t>060 - 068, 130, 160 - 163, 280, 310, 340</w:t>
            </w:r>
          </w:p>
        </w:tc>
        <w:tc>
          <w:tcPr>
            <w:tcW w:w="567" w:type="dxa"/>
          </w:tcPr>
          <w:p w14:paraId="3D9279E2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6, 7</w:t>
            </w:r>
          </w:p>
        </w:tc>
        <w:tc>
          <w:tcPr>
            <w:tcW w:w="567" w:type="dxa"/>
          </w:tcPr>
          <w:p w14:paraId="375AAF0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410" w:type="dxa"/>
          </w:tcPr>
          <w:p w14:paraId="2CF9E79A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0A36D80A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3598" w:type="dxa"/>
          </w:tcPr>
          <w:p w14:paraId="750AA9F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2D5965">
              <w:rPr>
                <w:sz w:val="18"/>
                <w:szCs w:val="18"/>
              </w:rPr>
              <w:t xml:space="preserve"> графах 6, 7 строки 060 - 068, 130, 160 - 163, 280, 310, 340</w:t>
            </w:r>
            <w:r>
              <w:rPr>
                <w:sz w:val="18"/>
                <w:szCs w:val="18"/>
              </w:rPr>
              <w:t xml:space="preserve"> </w:t>
            </w:r>
            <w:r w:rsidRPr="002D5965">
              <w:rPr>
                <w:sz w:val="18"/>
                <w:szCs w:val="18"/>
              </w:rPr>
              <w:t>не заполняются</w:t>
            </w:r>
          </w:p>
        </w:tc>
        <w:tc>
          <w:tcPr>
            <w:tcW w:w="709" w:type="dxa"/>
          </w:tcPr>
          <w:p w14:paraId="352804C9" w14:textId="77777777" w:rsidR="00806870" w:rsidRPr="00F02D06" w:rsidRDefault="00806870" w:rsidP="00806870">
            <w:r>
              <w:rPr>
                <w:sz w:val="18"/>
                <w:szCs w:val="18"/>
              </w:rPr>
              <w:t>Б</w:t>
            </w:r>
          </w:p>
        </w:tc>
      </w:tr>
      <w:tr w:rsidR="00806870" w:rsidRPr="00B234EC" w14:paraId="5E5F2B1D" w14:textId="77777777" w:rsidTr="000779B2">
        <w:trPr>
          <w:trHeight w:val="64"/>
          <w:jc w:val="center"/>
        </w:trPr>
        <w:tc>
          <w:tcPr>
            <w:tcW w:w="637" w:type="dxa"/>
          </w:tcPr>
          <w:p w14:paraId="1BAE9FFB" w14:textId="77777777" w:rsidR="00806870" w:rsidRPr="00826E5A" w:rsidRDefault="00806870" w:rsidP="00806870">
            <w:r w:rsidRPr="00826E5A">
              <w:t>3</w:t>
            </w:r>
          </w:p>
        </w:tc>
        <w:tc>
          <w:tcPr>
            <w:tcW w:w="1431" w:type="dxa"/>
          </w:tcPr>
          <w:p w14:paraId="153C0FE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010</w:t>
            </w:r>
          </w:p>
        </w:tc>
        <w:tc>
          <w:tcPr>
            <w:tcW w:w="567" w:type="dxa"/>
          </w:tcPr>
          <w:p w14:paraId="3C3B5289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</w:tcPr>
          <w:p w14:paraId="4ADA130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2B18FBC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 xml:space="preserve">011 + 012 + 013 + 014 + 015 + 016 + 017 + 018 </w:t>
            </w:r>
          </w:p>
        </w:tc>
        <w:tc>
          <w:tcPr>
            <w:tcW w:w="708" w:type="dxa"/>
          </w:tcPr>
          <w:p w14:paraId="787F4A3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*</w:t>
            </w:r>
          </w:p>
        </w:tc>
        <w:tc>
          <w:tcPr>
            <w:tcW w:w="3598" w:type="dxa"/>
          </w:tcPr>
          <w:p w14:paraId="464F332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010 &lt;&gt; Стр.011 + Стр.012 + Стр.013 + Стр.014 + Стр.015 + Стр.016 + Стр.017 + Стр.018– недопустимо</w:t>
            </w:r>
          </w:p>
        </w:tc>
        <w:tc>
          <w:tcPr>
            <w:tcW w:w="709" w:type="dxa"/>
          </w:tcPr>
          <w:p w14:paraId="6769BC06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46F8BEB0" w14:textId="77777777" w:rsidTr="000779B2">
        <w:trPr>
          <w:trHeight w:val="406"/>
          <w:jc w:val="center"/>
        </w:trPr>
        <w:tc>
          <w:tcPr>
            <w:tcW w:w="637" w:type="dxa"/>
          </w:tcPr>
          <w:p w14:paraId="0405D7D2" w14:textId="77777777" w:rsidR="00806870" w:rsidRPr="00826E5A" w:rsidRDefault="00806870" w:rsidP="00806870">
            <w:r w:rsidRPr="00826E5A">
              <w:t>4</w:t>
            </w:r>
          </w:p>
        </w:tc>
        <w:tc>
          <w:tcPr>
            <w:tcW w:w="1431" w:type="dxa"/>
          </w:tcPr>
          <w:p w14:paraId="6F35566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050</w:t>
            </w:r>
          </w:p>
        </w:tc>
        <w:tc>
          <w:tcPr>
            <w:tcW w:w="567" w:type="dxa"/>
          </w:tcPr>
          <w:p w14:paraId="6C4163D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23A043FD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565D17C0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708" w:type="dxa"/>
          </w:tcPr>
          <w:p w14:paraId="4C650E9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4</w:t>
            </w:r>
          </w:p>
        </w:tc>
        <w:tc>
          <w:tcPr>
            <w:tcW w:w="3598" w:type="dxa"/>
          </w:tcPr>
          <w:p w14:paraId="5BEDC1FF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050 &lt;&gt; Стр.051 + Стр.052 + Стр.053 + Стр.054 + Стр.055 + Стр.056 + Стр.057 + Стр.058 по графе 4– недопустимо</w:t>
            </w:r>
          </w:p>
        </w:tc>
        <w:tc>
          <w:tcPr>
            <w:tcW w:w="709" w:type="dxa"/>
          </w:tcPr>
          <w:p w14:paraId="4B38393D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390CBFBB" w14:textId="77777777" w:rsidTr="000779B2">
        <w:trPr>
          <w:trHeight w:val="422"/>
          <w:jc w:val="center"/>
        </w:trPr>
        <w:tc>
          <w:tcPr>
            <w:tcW w:w="637" w:type="dxa"/>
          </w:tcPr>
          <w:p w14:paraId="4FB8447F" w14:textId="77777777" w:rsidR="00806870" w:rsidRPr="00826E5A" w:rsidRDefault="00806870" w:rsidP="00806870">
            <w:r w:rsidRPr="00826E5A">
              <w:t>5</w:t>
            </w:r>
          </w:p>
        </w:tc>
        <w:tc>
          <w:tcPr>
            <w:tcW w:w="1431" w:type="dxa"/>
          </w:tcPr>
          <w:p w14:paraId="6B289ED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050</w:t>
            </w:r>
          </w:p>
        </w:tc>
        <w:tc>
          <w:tcPr>
            <w:tcW w:w="567" w:type="dxa"/>
          </w:tcPr>
          <w:p w14:paraId="10619A3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14:paraId="0B66AF4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7D5E716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708" w:type="dxa"/>
          </w:tcPr>
          <w:p w14:paraId="2B319B5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8</w:t>
            </w:r>
          </w:p>
        </w:tc>
        <w:tc>
          <w:tcPr>
            <w:tcW w:w="3598" w:type="dxa"/>
          </w:tcPr>
          <w:p w14:paraId="29213C7D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050 &lt;&gt; Стр.051 + Стр.052 + Стр.053 + Стр.054 + Стр.055 + Стр.056 + Стр.057 + Стр.058 по графе 8 – недопустимо</w:t>
            </w:r>
          </w:p>
        </w:tc>
        <w:tc>
          <w:tcPr>
            <w:tcW w:w="709" w:type="dxa"/>
          </w:tcPr>
          <w:p w14:paraId="7B1A3FC1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08796A25" w14:textId="77777777" w:rsidTr="000779B2">
        <w:trPr>
          <w:trHeight w:val="430"/>
          <w:jc w:val="center"/>
        </w:trPr>
        <w:tc>
          <w:tcPr>
            <w:tcW w:w="637" w:type="dxa"/>
          </w:tcPr>
          <w:p w14:paraId="39244313" w14:textId="77777777" w:rsidR="00806870" w:rsidRPr="00826E5A" w:rsidRDefault="00806870" w:rsidP="00806870">
            <w:r w:rsidRPr="00826E5A">
              <w:t>6</w:t>
            </w:r>
          </w:p>
        </w:tc>
        <w:tc>
          <w:tcPr>
            <w:tcW w:w="1431" w:type="dxa"/>
          </w:tcPr>
          <w:p w14:paraId="3F2DF716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050</w:t>
            </w:r>
          </w:p>
        </w:tc>
        <w:tc>
          <w:tcPr>
            <w:tcW w:w="567" w:type="dxa"/>
          </w:tcPr>
          <w:p w14:paraId="616CCFE5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14:paraId="26707A4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440FD9D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708" w:type="dxa"/>
          </w:tcPr>
          <w:p w14:paraId="2F2439F0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9</w:t>
            </w:r>
          </w:p>
        </w:tc>
        <w:tc>
          <w:tcPr>
            <w:tcW w:w="3598" w:type="dxa"/>
          </w:tcPr>
          <w:p w14:paraId="1BCF6E3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050 &lt;&gt; Стр.051 + Стр.052 + Стр.053 + Стр.054 + Стр.055 + Стр.056 + Стр.057 + Стр.058 по графе 9– недопустимо</w:t>
            </w:r>
          </w:p>
        </w:tc>
        <w:tc>
          <w:tcPr>
            <w:tcW w:w="709" w:type="dxa"/>
          </w:tcPr>
          <w:p w14:paraId="7FC37556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2B0E8A24" w14:textId="77777777" w:rsidTr="000779B2">
        <w:trPr>
          <w:trHeight w:val="64"/>
          <w:jc w:val="center"/>
        </w:trPr>
        <w:tc>
          <w:tcPr>
            <w:tcW w:w="637" w:type="dxa"/>
          </w:tcPr>
          <w:p w14:paraId="34E9B155" w14:textId="77777777" w:rsidR="00806870" w:rsidRPr="00826E5A" w:rsidRDefault="00806870" w:rsidP="00806870">
            <w:r w:rsidRPr="00826E5A">
              <w:t>7</w:t>
            </w:r>
          </w:p>
        </w:tc>
        <w:tc>
          <w:tcPr>
            <w:tcW w:w="1431" w:type="dxa"/>
          </w:tcPr>
          <w:p w14:paraId="0444E3F2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050</w:t>
            </w:r>
          </w:p>
        </w:tc>
        <w:tc>
          <w:tcPr>
            <w:tcW w:w="567" w:type="dxa"/>
          </w:tcPr>
          <w:p w14:paraId="61E97B20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55256E0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17FA5EC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708" w:type="dxa"/>
          </w:tcPr>
          <w:p w14:paraId="7B13C605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10</w:t>
            </w:r>
          </w:p>
        </w:tc>
        <w:tc>
          <w:tcPr>
            <w:tcW w:w="3598" w:type="dxa"/>
          </w:tcPr>
          <w:p w14:paraId="40A0AF1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050 &lt;&gt; Стр.051 + Стр.052 + Стр.053 + Стр.054 + Стр.055 + Стр.056 + Стр.057 + Стр.058 по графе 10– недопустимо</w:t>
            </w:r>
          </w:p>
        </w:tc>
        <w:tc>
          <w:tcPr>
            <w:tcW w:w="709" w:type="dxa"/>
          </w:tcPr>
          <w:p w14:paraId="6F6905C0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74D5A4B9" w14:textId="77777777" w:rsidTr="000779B2">
        <w:trPr>
          <w:trHeight w:val="64"/>
          <w:jc w:val="center"/>
        </w:trPr>
        <w:tc>
          <w:tcPr>
            <w:tcW w:w="637" w:type="dxa"/>
          </w:tcPr>
          <w:p w14:paraId="67D6566D" w14:textId="77777777" w:rsidR="00806870" w:rsidRPr="00826E5A" w:rsidRDefault="00806870" w:rsidP="00806870">
            <w:r w:rsidRPr="00826E5A">
              <w:t>8</w:t>
            </w:r>
          </w:p>
        </w:tc>
        <w:tc>
          <w:tcPr>
            <w:tcW w:w="1431" w:type="dxa"/>
          </w:tcPr>
          <w:p w14:paraId="24BE7B27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050</w:t>
            </w:r>
          </w:p>
        </w:tc>
        <w:tc>
          <w:tcPr>
            <w:tcW w:w="567" w:type="dxa"/>
          </w:tcPr>
          <w:p w14:paraId="3A873BB2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14:paraId="7109DBCD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224233E5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708" w:type="dxa"/>
          </w:tcPr>
          <w:p w14:paraId="60CDABBC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11</w:t>
            </w:r>
          </w:p>
        </w:tc>
        <w:tc>
          <w:tcPr>
            <w:tcW w:w="3598" w:type="dxa"/>
          </w:tcPr>
          <w:p w14:paraId="4D42397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050 &lt;&gt; Стр.051 + Стр.052 + Стр.053 + Стр.054 + Стр.055 + Стр.056 + Стр.057 + Стр.058 по графе 11– недопустимо</w:t>
            </w:r>
          </w:p>
        </w:tc>
        <w:tc>
          <w:tcPr>
            <w:tcW w:w="709" w:type="dxa"/>
          </w:tcPr>
          <w:p w14:paraId="00A27E58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75DA2278" w14:textId="77777777" w:rsidTr="000779B2">
        <w:trPr>
          <w:trHeight w:val="64"/>
          <w:jc w:val="center"/>
        </w:trPr>
        <w:tc>
          <w:tcPr>
            <w:tcW w:w="637" w:type="dxa"/>
          </w:tcPr>
          <w:p w14:paraId="431D343C" w14:textId="77777777" w:rsidR="00806870" w:rsidRPr="00826E5A" w:rsidRDefault="00806870" w:rsidP="00806870">
            <w:r w:rsidRPr="00826E5A">
              <w:t>10</w:t>
            </w:r>
          </w:p>
        </w:tc>
        <w:tc>
          <w:tcPr>
            <w:tcW w:w="1431" w:type="dxa"/>
          </w:tcPr>
          <w:p w14:paraId="5269BDE2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170, 171, 172</w:t>
            </w:r>
          </w:p>
        </w:tc>
        <w:tc>
          <w:tcPr>
            <w:tcW w:w="567" w:type="dxa"/>
          </w:tcPr>
          <w:p w14:paraId="3DA66A02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</w:tcPr>
          <w:p w14:paraId="343D9F9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=0</w:t>
            </w:r>
          </w:p>
        </w:tc>
        <w:tc>
          <w:tcPr>
            <w:tcW w:w="2410" w:type="dxa"/>
          </w:tcPr>
          <w:p w14:paraId="3B1FA3DE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47DE50D7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3598" w:type="dxa"/>
          </w:tcPr>
          <w:p w14:paraId="36D0361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 xml:space="preserve">Значения по стр. 170, 171, 172 – не допустимо  </w:t>
            </w:r>
          </w:p>
        </w:tc>
        <w:tc>
          <w:tcPr>
            <w:tcW w:w="709" w:type="dxa"/>
          </w:tcPr>
          <w:p w14:paraId="6CB84FCB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03A14202" w14:textId="77777777" w:rsidTr="000779B2">
        <w:trPr>
          <w:trHeight w:val="64"/>
          <w:jc w:val="center"/>
        </w:trPr>
        <w:tc>
          <w:tcPr>
            <w:tcW w:w="637" w:type="dxa"/>
          </w:tcPr>
          <w:p w14:paraId="4C693C05" w14:textId="77777777" w:rsidR="00806870" w:rsidRPr="00826E5A" w:rsidRDefault="00806870" w:rsidP="00806870">
            <w:r>
              <w:t>10.1</w:t>
            </w:r>
          </w:p>
        </w:tc>
        <w:tc>
          <w:tcPr>
            <w:tcW w:w="1431" w:type="dxa"/>
          </w:tcPr>
          <w:p w14:paraId="7C307157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раздела 2</w:t>
            </w:r>
          </w:p>
        </w:tc>
        <w:tc>
          <w:tcPr>
            <w:tcW w:w="567" w:type="dxa"/>
          </w:tcPr>
          <w:p w14:paraId="69791B87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621ECDF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2410" w:type="dxa"/>
          </w:tcPr>
          <w:p w14:paraId="3E891741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C4DF633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3598" w:type="dxa"/>
          </w:tcPr>
          <w:p w14:paraId="45EAD759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 детализированным строкам раздела 2 недопустимо</w:t>
            </w:r>
          </w:p>
        </w:tc>
        <w:tc>
          <w:tcPr>
            <w:tcW w:w="709" w:type="dxa"/>
          </w:tcPr>
          <w:p w14:paraId="5D543C7C" w14:textId="77777777" w:rsidR="00806870" w:rsidRPr="00F02D06" w:rsidRDefault="00806870" w:rsidP="00806870">
            <w:r>
              <w:t>Б</w:t>
            </w:r>
          </w:p>
        </w:tc>
      </w:tr>
      <w:tr w:rsidR="00806870" w:rsidRPr="008E3240" w14:paraId="4C7B8337" w14:textId="77777777" w:rsidTr="000779B2">
        <w:trPr>
          <w:trHeight w:val="64"/>
          <w:jc w:val="center"/>
        </w:trPr>
        <w:tc>
          <w:tcPr>
            <w:tcW w:w="637" w:type="dxa"/>
          </w:tcPr>
          <w:p w14:paraId="5C6DFBD9" w14:textId="77777777" w:rsidR="00806870" w:rsidRPr="008E3240" w:rsidRDefault="00806870" w:rsidP="00806870">
            <w:r w:rsidRPr="008E3240">
              <w:t>13</w:t>
            </w:r>
          </w:p>
        </w:tc>
        <w:tc>
          <w:tcPr>
            <w:tcW w:w="1431" w:type="dxa"/>
          </w:tcPr>
          <w:p w14:paraId="0263ABB9" w14:textId="77777777" w:rsidR="00806870" w:rsidRPr="008E3240" w:rsidRDefault="00806870" w:rsidP="00806870">
            <w:pPr>
              <w:rPr>
                <w:sz w:val="18"/>
                <w:szCs w:val="18"/>
              </w:rPr>
            </w:pPr>
            <w:r w:rsidRPr="008E3240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</w:tcPr>
          <w:p w14:paraId="44BF7D4C" w14:textId="77777777" w:rsidR="00806870" w:rsidRPr="008E3240" w:rsidRDefault="00806870" w:rsidP="00806870">
            <w:pPr>
              <w:rPr>
                <w:sz w:val="18"/>
                <w:szCs w:val="18"/>
              </w:rPr>
            </w:pPr>
            <w:r w:rsidRPr="008E3240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0136A315" w14:textId="77777777" w:rsidR="00806870" w:rsidRPr="008E3240" w:rsidRDefault="00806870" w:rsidP="00806870">
            <w:pPr>
              <w:rPr>
                <w:sz w:val="18"/>
                <w:szCs w:val="18"/>
              </w:rPr>
            </w:pPr>
            <w:r w:rsidRPr="008E3240">
              <w:rPr>
                <w:sz w:val="18"/>
                <w:szCs w:val="18"/>
              </w:rPr>
              <w:t>&gt;=</w:t>
            </w:r>
          </w:p>
        </w:tc>
        <w:tc>
          <w:tcPr>
            <w:tcW w:w="2410" w:type="dxa"/>
          </w:tcPr>
          <w:p w14:paraId="281B1846" w14:textId="77777777" w:rsidR="00806870" w:rsidRPr="008E3240" w:rsidRDefault="00806870" w:rsidP="00806870">
            <w:pPr>
              <w:rPr>
                <w:sz w:val="18"/>
                <w:szCs w:val="18"/>
              </w:rPr>
            </w:pPr>
            <w:r w:rsidRPr="008E3240">
              <w:rPr>
                <w:sz w:val="18"/>
                <w:szCs w:val="18"/>
              </w:rPr>
              <w:t>6+7</w:t>
            </w:r>
          </w:p>
        </w:tc>
        <w:tc>
          <w:tcPr>
            <w:tcW w:w="708" w:type="dxa"/>
          </w:tcPr>
          <w:p w14:paraId="327EFF63" w14:textId="77777777" w:rsidR="00806870" w:rsidRPr="008E3240" w:rsidRDefault="00806870" w:rsidP="00806870">
            <w:pPr>
              <w:rPr>
                <w:sz w:val="18"/>
                <w:szCs w:val="18"/>
              </w:rPr>
            </w:pPr>
            <w:r w:rsidRPr="008E3240">
              <w:rPr>
                <w:sz w:val="18"/>
                <w:szCs w:val="18"/>
              </w:rPr>
              <w:t>*</w:t>
            </w:r>
          </w:p>
        </w:tc>
        <w:tc>
          <w:tcPr>
            <w:tcW w:w="3598" w:type="dxa"/>
          </w:tcPr>
          <w:p w14:paraId="4D1842A8" w14:textId="77777777" w:rsidR="00806870" w:rsidRPr="008E3240" w:rsidRDefault="00806870" w:rsidP="00806870">
            <w:pPr>
              <w:rPr>
                <w:sz w:val="18"/>
                <w:szCs w:val="18"/>
              </w:rPr>
            </w:pPr>
            <w:r w:rsidRPr="008E3240">
              <w:rPr>
                <w:sz w:val="18"/>
                <w:szCs w:val="18"/>
              </w:rPr>
              <w:t xml:space="preserve">Графа 5 меньше показателей граф 6 + 7 </w:t>
            </w:r>
            <w:r>
              <w:rPr>
                <w:sz w:val="18"/>
                <w:szCs w:val="18"/>
              </w:rPr>
              <w:t>–</w:t>
            </w:r>
            <w:r w:rsidRPr="008E3240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</w:tcPr>
          <w:p w14:paraId="36C20661" w14:textId="77777777" w:rsidR="00806870" w:rsidRPr="008E3240" w:rsidRDefault="00806870" w:rsidP="00806870">
            <w:r w:rsidRPr="008E3240">
              <w:t>Б</w:t>
            </w:r>
          </w:p>
        </w:tc>
      </w:tr>
      <w:tr w:rsidR="00806870" w:rsidRPr="00B234EC" w14:paraId="06DEF63B" w14:textId="77777777" w:rsidTr="000779B2">
        <w:trPr>
          <w:trHeight w:val="349"/>
          <w:jc w:val="center"/>
        </w:trPr>
        <w:tc>
          <w:tcPr>
            <w:tcW w:w="637" w:type="dxa"/>
          </w:tcPr>
          <w:p w14:paraId="3965B5DD" w14:textId="77777777" w:rsidR="00806870" w:rsidRPr="00826E5A" w:rsidRDefault="00806870" w:rsidP="00806870">
            <w:r w:rsidRPr="00826E5A">
              <w:t>14</w:t>
            </w:r>
          </w:p>
        </w:tc>
        <w:tc>
          <w:tcPr>
            <w:tcW w:w="1431" w:type="dxa"/>
          </w:tcPr>
          <w:p w14:paraId="0DFEB3CF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*</w:t>
            </w:r>
            <w:r w:rsidRPr="009A5675">
              <w:rPr>
                <w:sz w:val="18"/>
                <w:szCs w:val="18"/>
              </w:rPr>
              <w:t>, кроме строк 050 – 058,</w:t>
            </w:r>
            <w:r>
              <w:rPr>
                <w:sz w:val="18"/>
                <w:szCs w:val="18"/>
              </w:rPr>
              <w:t xml:space="preserve"> 060-068,</w:t>
            </w:r>
            <w:r w:rsidRPr="009A5675">
              <w:rPr>
                <w:sz w:val="18"/>
                <w:szCs w:val="18"/>
              </w:rPr>
              <w:t xml:space="preserve"> 120–124, </w:t>
            </w:r>
            <w:r>
              <w:rPr>
                <w:sz w:val="18"/>
                <w:szCs w:val="18"/>
              </w:rPr>
              <w:t xml:space="preserve">130, 160-163, </w:t>
            </w:r>
            <w:r w:rsidRPr="009A5675">
              <w:rPr>
                <w:sz w:val="18"/>
                <w:szCs w:val="18"/>
              </w:rPr>
              <w:t xml:space="preserve">270-278, </w:t>
            </w:r>
            <w:r>
              <w:rPr>
                <w:sz w:val="18"/>
                <w:szCs w:val="18"/>
              </w:rPr>
              <w:t>280, 300-304, 310, 320</w:t>
            </w:r>
          </w:p>
        </w:tc>
        <w:tc>
          <w:tcPr>
            <w:tcW w:w="567" w:type="dxa"/>
          </w:tcPr>
          <w:p w14:paraId="7F44BB7A" w14:textId="6A96A145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567" w:type="dxa"/>
          </w:tcPr>
          <w:p w14:paraId="0AD928C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&gt;=</w:t>
            </w:r>
          </w:p>
        </w:tc>
        <w:tc>
          <w:tcPr>
            <w:tcW w:w="2410" w:type="dxa"/>
          </w:tcPr>
          <w:p w14:paraId="47FD9AFA" w14:textId="7963D00C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Pr="006F1B97">
              <w:rPr>
                <w:sz w:val="18"/>
                <w:szCs w:val="18"/>
              </w:rPr>
              <w:t xml:space="preserve">, кроме строк </w:t>
            </w:r>
            <w:r w:rsidRPr="009A5675">
              <w:rPr>
                <w:sz w:val="18"/>
                <w:szCs w:val="18"/>
              </w:rPr>
              <w:t>050 – 058,</w:t>
            </w:r>
            <w:r>
              <w:rPr>
                <w:sz w:val="18"/>
                <w:szCs w:val="18"/>
              </w:rPr>
              <w:t xml:space="preserve"> 060-068,</w:t>
            </w:r>
            <w:r w:rsidRPr="009A5675">
              <w:rPr>
                <w:sz w:val="18"/>
                <w:szCs w:val="18"/>
              </w:rPr>
              <w:t xml:space="preserve"> 120–124, </w:t>
            </w:r>
            <w:r>
              <w:rPr>
                <w:sz w:val="18"/>
                <w:szCs w:val="18"/>
              </w:rPr>
              <w:t xml:space="preserve">130, 160-163, </w:t>
            </w:r>
            <w:r w:rsidRPr="009A5675">
              <w:rPr>
                <w:sz w:val="18"/>
                <w:szCs w:val="18"/>
              </w:rPr>
              <w:t xml:space="preserve">270-278, </w:t>
            </w:r>
            <w:r>
              <w:rPr>
                <w:sz w:val="18"/>
                <w:szCs w:val="18"/>
              </w:rPr>
              <w:t>280, 300-304, 310, 340 соответственно</w:t>
            </w:r>
          </w:p>
        </w:tc>
        <w:tc>
          <w:tcPr>
            <w:tcW w:w="708" w:type="dxa"/>
          </w:tcPr>
          <w:p w14:paraId="672F565D" w14:textId="053151B3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9+10</w:t>
            </w:r>
          </w:p>
        </w:tc>
        <w:tc>
          <w:tcPr>
            <w:tcW w:w="3598" w:type="dxa"/>
          </w:tcPr>
          <w:p w14:paraId="1E111D0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 xml:space="preserve">Графа 8 меньше показателей граф 9 + 10 </w:t>
            </w:r>
            <w:r>
              <w:rPr>
                <w:sz w:val="18"/>
                <w:szCs w:val="18"/>
              </w:rPr>
              <w:t>–</w:t>
            </w:r>
            <w:r w:rsidRPr="006F1B97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</w:tcPr>
          <w:p w14:paraId="119471D0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57D02637" w14:textId="77777777" w:rsidTr="000779B2">
        <w:trPr>
          <w:trHeight w:val="406"/>
          <w:jc w:val="center"/>
        </w:trPr>
        <w:tc>
          <w:tcPr>
            <w:tcW w:w="637" w:type="dxa"/>
          </w:tcPr>
          <w:p w14:paraId="3298FBB8" w14:textId="77777777" w:rsidR="00806870" w:rsidRPr="00826E5A" w:rsidRDefault="00806870" w:rsidP="00806870">
            <w:r w:rsidRPr="00826E5A">
              <w:lastRenderedPageBreak/>
              <w:t>15</w:t>
            </w:r>
          </w:p>
        </w:tc>
        <w:tc>
          <w:tcPr>
            <w:tcW w:w="1431" w:type="dxa"/>
          </w:tcPr>
          <w:p w14:paraId="31FD83D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060</w:t>
            </w:r>
          </w:p>
        </w:tc>
        <w:tc>
          <w:tcPr>
            <w:tcW w:w="567" w:type="dxa"/>
          </w:tcPr>
          <w:p w14:paraId="65B8435F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14:paraId="68FD730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5E335D89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061 + 062 + 063 + 064 + 065 + 066 + 067 + 068</w:t>
            </w:r>
          </w:p>
        </w:tc>
        <w:tc>
          <w:tcPr>
            <w:tcW w:w="708" w:type="dxa"/>
          </w:tcPr>
          <w:p w14:paraId="73984A3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4</w:t>
            </w:r>
          </w:p>
        </w:tc>
        <w:tc>
          <w:tcPr>
            <w:tcW w:w="3598" w:type="dxa"/>
          </w:tcPr>
          <w:p w14:paraId="34647DC5" w14:textId="44804F88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060 &lt;&gt; Стр.061 + Стр.062 + Стр.063 + Стр.064 + Стр.065 + Стр.066 + Стр.067 + Стр.068 по графе 4 –</w:t>
            </w:r>
            <w:r>
              <w:rPr>
                <w:sz w:val="18"/>
                <w:szCs w:val="18"/>
              </w:rPr>
              <w:t xml:space="preserve"> </w:t>
            </w:r>
            <w:r w:rsidRPr="006F1B97">
              <w:rPr>
                <w:sz w:val="18"/>
                <w:szCs w:val="18"/>
              </w:rPr>
              <w:t>недопустимо</w:t>
            </w:r>
          </w:p>
        </w:tc>
        <w:tc>
          <w:tcPr>
            <w:tcW w:w="709" w:type="dxa"/>
          </w:tcPr>
          <w:p w14:paraId="0E39BB39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7B45B326" w14:textId="77777777" w:rsidTr="000779B2">
        <w:trPr>
          <w:trHeight w:val="406"/>
          <w:jc w:val="center"/>
        </w:trPr>
        <w:tc>
          <w:tcPr>
            <w:tcW w:w="637" w:type="dxa"/>
          </w:tcPr>
          <w:p w14:paraId="6756E1C5" w14:textId="77777777" w:rsidR="00806870" w:rsidRPr="00826E5A" w:rsidRDefault="00806870" w:rsidP="00806870">
            <w:r w:rsidRPr="00826E5A">
              <w:t>16</w:t>
            </w:r>
          </w:p>
        </w:tc>
        <w:tc>
          <w:tcPr>
            <w:tcW w:w="1431" w:type="dxa"/>
          </w:tcPr>
          <w:p w14:paraId="0B2041F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060</w:t>
            </w:r>
          </w:p>
        </w:tc>
        <w:tc>
          <w:tcPr>
            <w:tcW w:w="567" w:type="dxa"/>
          </w:tcPr>
          <w:p w14:paraId="6F8EB2A9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5068DDC0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620FFF5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061 + 062 + 063 + 064 + 065 + 066 + 067 + 068</w:t>
            </w:r>
          </w:p>
        </w:tc>
        <w:tc>
          <w:tcPr>
            <w:tcW w:w="708" w:type="dxa"/>
          </w:tcPr>
          <w:p w14:paraId="1AC49337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5</w:t>
            </w:r>
          </w:p>
        </w:tc>
        <w:tc>
          <w:tcPr>
            <w:tcW w:w="3598" w:type="dxa"/>
          </w:tcPr>
          <w:p w14:paraId="02506533" w14:textId="0977F0CC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060 &lt;&gt; Стр.061 + Стр.062 + Стр.063 + Стр.064 + Стр.065 + Стр.066 + Стр.067 + Стр.068 по графе 5 – недопустимо</w:t>
            </w:r>
          </w:p>
        </w:tc>
        <w:tc>
          <w:tcPr>
            <w:tcW w:w="709" w:type="dxa"/>
          </w:tcPr>
          <w:p w14:paraId="6146FC30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0943528B" w14:textId="77777777" w:rsidTr="000779B2">
        <w:trPr>
          <w:trHeight w:val="422"/>
          <w:jc w:val="center"/>
        </w:trPr>
        <w:tc>
          <w:tcPr>
            <w:tcW w:w="637" w:type="dxa"/>
          </w:tcPr>
          <w:p w14:paraId="3BF6B75C" w14:textId="77777777" w:rsidR="00806870" w:rsidRPr="00826E5A" w:rsidRDefault="00806870" w:rsidP="00806870">
            <w:r w:rsidRPr="00826E5A">
              <w:t>17</w:t>
            </w:r>
          </w:p>
        </w:tc>
        <w:tc>
          <w:tcPr>
            <w:tcW w:w="1431" w:type="dxa"/>
          </w:tcPr>
          <w:p w14:paraId="02E5165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060</w:t>
            </w:r>
          </w:p>
        </w:tc>
        <w:tc>
          <w:tcPr>
            <w:tcW w:w="567" w:type="dxa"/>
          </w:tcPr>
          <w:p w14:paraId="29960FB9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14:paraId="7CE5EE1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1BEB0C6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061 + 062 + 063 + 064 + 065 + 066 + 067 + 068</w:t>
            </w:r>
          </w:p>
        </w:tc>
        <w:tc>
          <w:tcPr>
            <w:tcW w:w="708" w:type="dxa"/>
          </w:tcPr>
          <w:p w14:paraId="234843A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8</w:t>
            </w:r>
          </w:p>
        </w:tc>
        <w:tc>
          <w:tcPr>
            <w:tcW w:w="3598" w:type="dxa"/>
          </w:tcPr>
          <w:p w14:paraId="26585541" w14:textId="595D7429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060 &lt;&gt; Стр.061 + Стр.062 + Стр.063 + Стр.064 + Стр.065 + Стр.066 + Стр.067 + Стр.068 по графе 8 – недопустимо</w:t>
            </w:r>
          </w:p>
        </w:tc>
        <w:tc>
          <w:tcPr>
            <w:tcW w:w="709" w:type="dxa"/>
          </w:tcPr>
          <w:p w14:paraId="25CB748F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7ADFBA18" w14:textId="77777777" w:rsidTr="000779B2">
        <w:trPr>
          <w:trHeight w:val="430"/>
          <w:jc w:val="center"/>
        </w:trPr>
        <w:tc>
          <w:tcPr>
            <w:tcW w:w="637" w:type="dxa"/>
          </w:tcPr>
          <w:p w14:paraId="76C241A2" w14:textId="77777777" w:rsidR="00806870" w:rsidRPr="00826E5A" w:rsidRDefault="00806870" w:rsidP="00806870">
            <w:r w:rsidRPr="00826E5A">
              <w:t>18</w:t>
            </w:r>
          </w:p>
        </w:tc>
        <w:tc>
          <w:tcPr>
            <w:tcW w:w="1431" w:type="dxa"/>
          </w:tcPr>
          <w:p w14:paraId="155CEB5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060</w:t>
            </w:r>
          </w:p>
        </w:tc>
        <w:tc>
          <w:tcPr>
            <w:tcW w:w="567" w:type="dxa"/>
          </w:tcPr>
          <w:p w14:paraId="28BC9237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14:paraId="65421142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329D038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061 + 062 + 063 + 064 + 065 + 066 + 067 + 068</w:t>
            </w:r>
          </w:p>
        </w:tc>
        <w:tc>
          <w:tcPr>
            <w:tcW w:w="708" w:type="dxa"/>
          </w:tcPr>
          <w:p w14:paraId="4C9DBAE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9</w:t>
            </w:r>
          </w:p>
        </w:tc>
        <w:tc>
          <w:tcPr>
            <w:tcW w:w="3598" w:type="dxa"/>
          </w:tcPr>
          <w:p w14:paraId="5A18B7E4" w14:textId="713E2F9E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060 &lt;&gt; Стр.061 + Стр.062 + Стр.063 + Стр.064 + Стр.065 + Стр.066 + Стр.067 + Стр.068 по графе 9 – недопустимо</w:t>
            </w:r>
          </w:p>
        </w:tc>
        <w:tc>
          <w:tcPr>
            <w:tcW w:w="709" w:type="dxa"/>
          </w:tcPr>
          <w:p w14:paraId="01537C99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6C7331C2" w14:textId="77777777" w:rsidTr="000779B2">
        <w:trPr>
          <w:trHeight w:val="64"/>
          <w:jc w:val="center"/>
        </w:trPr>
        <w:tc>
          <w:tcPr>
            <w:tcW w:w="637" w:type="dxa"/>
          </w:tcPr>
          <w:p w14:paraId="73F3139E" w14:textId="77777777" w:rsidR="00806870" w:rsidRPr="00826E5A" w:rsidRDefault="00806870" w:rsidP="00806870">
            <w:r w:rsidRPr="00826E5A">
              <w:t>18</w:t>
            </w:r>
          </w:p>
        </w:tc>
        <w:tc>
          <w:tcPr>
            <w:tcW w:w="1431" w:type="dxa"/>
          </w:tcPr>
          <w:p w14:paraId="4F44852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060</w:t>
            </w:r>
          </w:p>
        </w:tc>
        <w:tc>
          <w:tcPr>
            <w:tcW w:w="567" w:type="dxa"/>
          </w:tcPr>
          <w:p w14:paraId="12B58456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58A2962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706852B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061 + 062 + 063 + 064 + 065 + 066 + 067 + 068</w:t>
            </w:r>
          </w:p>
        </w:tc>
        <w:tc>
          <w:tcPr>
            <w:tcW w:w="708" w:type="dxa"/>
          </w:tcPr>
          <w:p w14:paraId="6D3A989D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10</w:t>
            </w:r>
          </w:p>
        </w:tc>
        <w:tc>
          <w:tcPr>
            <w:tcW w:w="3598" w:type="dxa"/>
          </w:tcPr>
          <w:p w14:paraId="7BFDA05D" w14:textId="79B5C1B9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 xml:space="preserve">Стр. 060 &lt;&gt; Стр.061 + Стр.062 + Стр.063 + Стр.064 + Стр.065 + Стр.066 + Стр.067 + Стр.068 по графе 10 </w:t>
            </w:r>
            <w:r>
              <w:rPr>
                <w:sz w:val="18"/>
                <w:szCs w:val="18"/>
              </w:rPr>
              <w:t>–</w:t>
            </w:r>
            <w:r w:rsidRPr="006F1B97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</w:tcPr>
          <w:p w14:paraId="4BFE0E30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32217C2B" w14:textId="77777777" w:rsidTr="000779B2">
        <w:trPr>
          <w:trHeight w:val="64"/>
          <w:jc w:val="center"/>
        </w:trPr>
        <w:tc>
          <w:tcPr>
            <w:tcW w:w="637" w:type="dxa"/>
          </w:tcPr>
          <w:p w14:paraId="1A48D604" w14:textId="77777777" w:rsidR="00806870" w:rsidRPr="00826E5A" w:rsidRDefault="00806870" w:rsidP="00806870">
            <w:r w:rsidRPr="00826E5A">
              <w:t>20</w:t>
            </w:r>
          </w:p>
        </w:tc>
        <w:tc>
          <w:tcPr>
            <w:tcW w:w="1431" w:type="dxa"/>
          </w:tcPr>
          <w:p w14:paraId="774718B6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060</w:t>
            </w:r>
          </w:p>
        </w:tc>
        <w:tc>
          <w:tcPr>
            <w:tcW w:w="567" w:type="dxa"/>
          </w:tcPr>
          <w:p w14:paraId="7D8C0655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14:paraId="7FDBF3C5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3423C760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061 + 062 + 063 + 064 + 065 + 066 + 067 + 068</w:t>
            </w:r>
          </w:p>
        </w:tc>
        <w:tc>
          <w:tcPr>
            <w:tcW w:w="708" w:type="dxa"/>
          </w:tcPr>
          <w:p w14:paraId="5BA47CA0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11</w:t>
            </w:r>
          </w:p>
        </w:tc>
        <w:tc>
          <w:tcPr>
            <w:tcW w:w="3598" w:type="dxa"/>
          </w:tcPr>
          <w:p w14:paraId="504DDC4B" w14:textId="4CD5C3D4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060 &lt;&gt; Стр.061 + Стр.062 + Стр.063 + Стр.064 + Стр.065 + Стр.066 + Стр.067 + Стр.068 по графе 11 – недопустимо</w:t>
            </w:r>
          </w:p>
        </w:tc>
        <w:tc>
          <w:tcPr>
            <w:tcW w:w="709" w:type="dxa"/>
          </w:tcPr>
          <w:p w14:paraId="5608FEBD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61B14681" w14:textId="77777777" w:rsidTr="000779B2">
        <w:trPr>
          <w:trHeight w:val="349"/>
          <w:jc w:val="center"/>
        </w:trPr>
        <w:tc>
          <w:tcPr>
            <w:tcW w:w="637" w:type="dxa"/>
          </w:tcPr>
          <w:p w14:paraId="49A5397D" w14:textId="77777777" w:rsidR="00806870" w:rsidRPr="00826E5A" w:rsidDel="00A346F9" w:rsidRDefault="00806870" w:rsidP="00806870">
            <w:r w:rsidRPr="00826E5A">
              <w:t>21</w:t>
            </w:r>
          </w:p>
        </w:tc>
        <w:tc>
          <w:tcPr>
            <w:tcW w:w="1431" w:type="dxa"/>
          </w:tcPr>
          <w:p w14:paraId="629B4F45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070</w:t>
            </w:r>
          </w:p>
        </w:tc>
        <w:tc>
          <w:tcPr>
            <w:tcW w:w="567" w:type="dxa"/>
          </w:tcPr>
          <w:p w14:paraId="7B3CE241" w14:textId="3FC66BF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11</w:t>
            </w:r>
          </w:p>
        </w:tc>
        <w:tc>
          <w:tcPr>
            <w:tcW w:w="567" w:type="dxa"/>
          </w:tcPr>
          <w:p w14:paraId="69C0CFC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24F0AC70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071 + 072 + 073 + 074</w:t>
            </w:r>
            <w:r>
              <w:rPr>
                <w:sz w:val="18"/>
                <w:szCs w:val="18"/>
              </w:rPr>
              <w:t>+075+076</w:t>
            </w:r>
          </w:p>
        </w:tc>
        <w:tc>
          <w:tcPr>
            <w:tcW w:w="708" w:type="dxa"/>
          </w:tcPr>
          <w:p w14:paraId="40140AAC" w14:textId="3A28B54D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11 соответственно</w:t>
            </w:r>
          </w:p>
        </w:tc>
        <w:tc>
          <w:tcPr>
            <w:tcW w:w="3598" w:type="dxa"/>
          </w:tcPr>
          <w:p w14:paraId="5BEA34F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070 &lt;&gt; Стр.071 + Стр.072 + Стр.073 + Стр.074</w:t>
            </w:r>
            <w:r>
              <w:rPr>
                <w:sz w:val="18"/>
                <w:szCs w:val="18"/>
              </w:rPr>
              <w:t xml:space="preserve"> + Стр. 075+ Стр. 076</w:t>
            </w:r>
            <w:r w:rsidRPr="006F1B97">
              <w:rPr>
                <w:sz w:val="18"/>
                <w:szCs w:val="18"/>
              </w:rPr>
              <w:t xml:space="preserve"> – недопустимо</w:t>
            </w:r>
          </w:p>
        </w:tc>
        <w:tc>
          <w:tcPr>
            <w:tcW w:w="709" w:type="dxa"/>
          </w:tcPr>
          <w:p w14:paraId="42FF92D8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47DA2CC5" w14:textId="77777777" w:rsidTr="000779B2">
        <w:trPr>
          <w:trHeight w:val="349"/>
          <w:jc w:val="center"/>
        </w:trPr>
        <w:tc>
          <w:tcPr>
            <w:tcW w:w="637" w:type="dxa"/>
          </w:tcPr>
          <w:p w14:paraId="68EA9B20" w14:textId="77777777" w:rsidR="00806870" w:rsidRPr="00826E5A" w:rsidRDefault="00806870" w:rsidP="00806870"/>
        </w:tc>
        <w:tc>
          <w:tcPr>
            <w:tcW w:w="1431" w:type="dxa"/>
          </w:tcPr>
          <w:p w14:paraId="0B4E19C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080 </w:t>
            </w:r>
          </w:p>
        </w:tc>
        <w:tc>
          <w:tcPr>
            <w:tcW w:w="567" w:type="dxa"/>
          </w:tcPr>
          <w:p w14:paraId="4E3FCA7F" w14:textId="46C02B41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11</w:t>
            </w:r>
          </w:p>
        </w:tc>
        <w:tc>
          <w:tcPr>
            <w:tcW w:w="567" w:type="dxa"/>
          </w:tcPr>
          <w:p w14:paraId="004856DD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7238FEE6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 + 083</w:t>
            </w:r>
          </w:p>
        </w:tc>
        <w:tc>
          <w:tcPr>
            <w:tcW w:w="708" w:type="dxa"/>
          </w:tcPr>
          <w:p w14:paraId="0F97BA9D" w14:textId="5548461D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11 соответственно</w:t>
            </w:r>
          </w:p>
        </w:tc>
        <w:tc>
          <w:tcPr>
            <w:tcW w:w="3598" w:type="dxa"/>
          </w:tcPr>
          <w:p w14:paraId="4ADEE10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080 </w:t>
            </w:r>
            <w:r w:rsidRPr="009C1161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Стр.081 + Стр.083 </w:t>
            </w:r>
            <w:r w:rsidRPr="006F1B9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недопустимо </w:t>
            </w:r>
          </w:p>
        </w:tc>
        <w:tc>
          <w:tcPr>
            <w:tcW w:w="709" w:type="dxa"/>
          </w:tcPr>
          <w:p w14:paraId="636C2BD3" w14:textId="77777777" w:rsidR="00806870" w:rsidRPr="00F02D06" w:rsidRDefault="00806870" w:rsidP="00806870">
            <w:r>
              <w:rPr>
                <w:sz w:val="18"/>
                <w:szCs w:val="18"/>
              </w:rPr>
              <w:t>Б</w:t>
            </w:r>
          </w:p>
        </w:tc>
      </w:tr>
      <w:tr w:rsidR="00806870" w:rsidRPr="00B234EC" w14:paraId="384F7437" w14:textId="77777777" w:rsidTr="000779B2">
        <w:trPr>
          <w:trHeight w:val="349"/>
          <w:jc w:val="center"/>
        </w:trPr>
        <w:tc>
          <w:tcPr>
            <w:tcW w:w="637" w:type="dxa"/>
          </w:tcPr>
          <w:p w14:paraId="17F469B8" w14:textId="77777777" w:rsidR="00806870" w:rsidRPr="00826E5A" w:rsidRDefault="00806870" w:rsidP="00806870"/>
        </w:tc>
        <w:tc>
          <w:tcPr>
            <w:tcW w:w="1431" w:type="dxa"/>
          </w:tcPr>
          <w:p w14:paraId="16887DC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D4D1AA6" w14:textId="50B696C8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11</w:t>
            </w:r>
          </w:p>
        </w:tc>
        <w:tc>
          <w:tcPr>
            <w:tcW w:w="567" w:type="dxa"/>
          </w:tcPr>
          <w:p w14:paraId="62041B5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529A7615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1+1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2+1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3+1</w:t>
            </w: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</w:tcPr>
          <w:p w14:paraId="0AB0DF6B" w14:textId="07C3651B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11 соответственно</w:t>
            </w:r>
          </w:p>
        </w:tc>
        <w:tc>
          <w:tcPr>
            <w:tcW w:w="3598" w:type="dxa"/>
          </w:tcPr>
          <w:p w14:paraId="3E77D2E7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1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0 &lt;&gt; Стр.1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1 + Стр.1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2 + Стр.1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3+ Стр.1</w:t>
            </w:r>
            <w:r>
              <w:rPr>
                <w:sz w:val="18"/>
                <w:szCs w:val="18"/>
              </w:rPr>
              <w:t>14</w:t>
            </w:r>
            <w:r w:rsidRPr="00A1781D">
              <w:rPr>
                <w:sz w:val="18"/>
                <w:szCs w:val="18"/>
              </w:rPr>
              <w:t xml:space="preserve"> – недопустимо</w:t>
            </w:r>
          </w:p>
        </w:tc>
        <w:tc>
          <w:tcPr>
            <w:tcW w:w="709" w:type="dxa"/>
          </w:tcPr>
          <w:p w14:paraId="15E2C941" w14:textId="77777777" w:rsidR="00806870" w:rsidRPr="00F02D06" w:rsidRDefault="00806870" w:rsidP="00806870">
            <w:r>
              <w:rPr>
                <w:sz w:val="18"/>
                <w:szCs w:val="18"/>
              </w:rPr>
              <w:t>Б</w:t>
            </w:r>
          </w:p>
        </w:tc>
      </w:tr>
      <w:tr w:rsidR="00806870" w:rsidRPr="00B234EC" w14:paraId="6634F0ED" w14:textId="77777777" w:rsidTr="000779B2">
        <w:trPr>
          <w:trHeight w:val="349"/>
          <w:jc w:val="center"/>
        </w:trPr>
        <w:tc>
          <w:tcPr>
            <w:tcW w:w="637" w:type="dxa"/>
          </w:tcPr>
          <w:p w14:paraId="5B2A4542" w14:textId="77777777" w:rsidR="00806870" w:rsidRPr="00826E5A" w:rsidRDefault="00806870" w:rsidP="00806870"/>
        </w:tc>
        <w:tc>
          <w:tcPr>
            <w:tcW w:w="1431" w:type="dxa"/>
          </w:tcPr>
          <w:p w14:paraId="7FAFE8A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A7DACFC" w14:textId="6E0A663E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 с 8 по 11</w:t>
            </w:r>
          </w:p>
        </w:tc>
        <w:tc>
          <w:tcPr>
            <w:tcW w:w="567" w:type="dxa"/>
          </w:tcPr>
          <w:p w14:paraId="6261F05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624D838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1+1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2+1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3+1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708" w:type="dxa"/>
          </w:tcPr>
          <w:p w14:paraId="52BAE685" w14:textId="20014386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 с 8 по 11 соответственно</w:t>
            </w:r>
          </w:p>
        </w:tc>
        <w:tc>
          <w:tcPr>
            <w:tcW w:w="3598" w:type="dxa"/>
          </w:tcPr>
          <w:p w14:paraId="672A636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0 &lt;&gt; Стр.1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1 + Стр.1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2 + Стр.1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3+ Стр.1</w:t>
            </w:r>
            <w:r>
              <w:rPr>
                <w:sz w:val="18"/>
                <w:szCs w:val="18"/>
              </w:rPr>
              <w:t>24</w:t>
            </w:r>
            <w:r w:rsidRPr="00A1781D">
              <w:rPr>
                <w:sz w:val="18"/>
                <w:szCs w:val="18"/>
              </w:rPr>
              <w:t xml:space="preserve"> – недопустимо</w:t>
            </w:r>
          </w:p>
        </w:tc>
        <w:tc>
          <w:tcPr>
            <w:tcW w:w="709" w:type="dxa"/>
          </w:tcPr>
          <w:p w14:paraId="6034D750" w14:textId="77777777" w:rsidR="00806870" w:rsidRPr="00F02D06" w:rsidRDefault="00806870" w:rsidP="00806870">
            <w:r>
              <w:rPr>
                <w:sz w:val="18"/>
                <w:szCs w:val="18"/>
              </w:rPr>
              <w:t>Б</w:t>
            </w:r>
          </w:p>
        </w:tc>
      </w:tr>
      <w:tr w:rsidR="00806870" w:rsidRPr="00B234EC" w14:paraId="749D3849" w14:textId="77777777" w:rsidTr="000779B2">
        <w:trPr>
          <w:trHeight w:val="349"/>
          <w:jc w:val="center"/>
        </w:trPr>
        <w:tc>
          <w:tcPr>
            <w:tcW w:w="637" w:type="dxa"/>
          </w:tcPr>
          <w:p w14:paraId="180B9E46" w14:textId="77777777" w:rsidR="00806870" w:rsidRPr="00826E5A" w:rsidRDefault="00806870" w:rsidP="00806870"/>
        </w:tc>
        <w:tc>
          <w:tcPr>
            <w:tcW w:w="1431" w:type="dxa"/>
          </w:tcPr>
          <w:p w14:paraId="10C3A5A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CB75A7A" w14:textId="6B882DD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11</w:t>
            </w:r>
          </w:p>
        </w:tc>
        <w:tc>
          <w:tcPr>
            <w:tcW w:w="567" w:type="dxa"/>
          </w:tcPr>
          <w:p w14:paraId="6116CD7D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42D6261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145</w:t>
            </w:r>
          </w:p>
        </w:tc>
        <w:tc>
          <w:tcPr>
            <w:tcW w:w="708" w:type="dxa"/>
          </w:tcPr>
          <w:p w14:paraId="2C7F95CC" w14:textId="625379DA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11 соответственно</w:t>
            </w:r>
          </w:p>
        </w:tc>
        <w:tc>
          <w:tcPr>
            <w:tcW w:w="3598" w:type="dxa"/>
          </w:tcPr>
          <w:p w14:paraId="35A2865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1</w:t>
            </w:r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>0 &lt; Стр.</w:t>
            </w:r>
            <w:r>
              <w:rPr>
                <w:sz w:val="18"/>
                <w:szCs w:val="18"/>
              </w:rPr>
              <w:t>145</w:t>
            </w:r>
            <w:r w:rsidRPr="00A1781D">
              <w:rPr>
                <w:sz w:val="18"/>
                <w:szCs w:val="18"/>
              </w:rPr>
              <w:t xml:space="preserve"> – недопустимо</w:t>
            </w:r>
          </w:p>
        </w:tc>
        <w:tc>
          <w:tcPr>
            <w:tcW w:w="709" w:type="dxa"/>
          </w:tcPr>
          <w:p w14:paraId="37092355" w14:textId="77777777" w:rsidR="00806870" w:rsidRPr="00F02D06" w:rsidRDefault="00806870" w:rsidP="00806870">
            <w:r>
              <w:rPr>
                <w:sz w:val="18"/>
                <w:szCs w:val="18"/>
              </w:rPr>
              <w:t>Б</w:t>
            </w:r>
          </w:p>
        </w:tc>
      </w:tr>
      <w:tr w:rsidR="00806870" w:rsidRPr="00B234EC" w14:paraId="4A676AD3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4281" w14:textId="77777777" w:rsidR="00806870" w:rsidRPr="00826E5A" w:rsidDel="00A346F9" w:rsidRDefault="00806870" w:rsidP="00806870">
            <w:r w:rsidRPr="00826E5A">
              <w:t>21</w:t>
            </w:r>
            <w:r>
              <w:t>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1D9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E635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2E6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491D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151+152+153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7E8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61A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150 &lt;&gt; Стр.151 + Стр.152 + Стр.153–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B4AF" w14:textId="77777777" w:rsidR="00806870" w:rsidRPr="00B234EC" w:rsidRDefault="00806870" w:rsidP="00806870">
            <w:r>
              <w:rPr>
                <w:sz w:val="18"/>
                <w:szCs w:val="18"/>
              </w:rPr>
              <w:t>Б</w:t>
            </w:r>
          </w:p>
        </w:tc>
      </w:tr>
      <w:tr w:rsidR="00806870" w:rsidRPr="00B234EC" w14:paraId="77D5669F" w14:textId="77777777" w:rsidTr="000779B2">
        <w:trPr>
          <w:trHeight w:val="349"/>
          <w:jc w:val="center"/>
        </w:trPr>
        <w:tc>
          <w:tcPr>
            <w:tcW w:w="637" w:type="dxa"/>
          </w:tcPr>
          <w:p w14:paraId="7C7A04E7" w14:textId="77777777" w:rsidR="00806870" w:rsidRPr="00826E5A" w:rsidRDefault="00806870" w:rsidP="00806870">
            <w:r w:rsidRPr="00826E5A">
              <w:t>22</w:t>
            </w:r>
          </w:p>
        </w:tc>
        <w:tc>
          <w:tcPr>
            <w:tcW w:w="1431" w:type="dxa"/>
          </w:tcPr>
          <w:p w14:paraId="701B1377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160, 161, 162, 163</w:t>
            </w:r>
          </w:p>
        </w:tc>
        <w:tc>
          <w:tcPr>
            <w:tcW w:w="567" w:type="dxa"/>
          </w:tcPr>
          <w:p w14:paraId="59C6BEA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</w:tcPr>
          <w:p w14:paraId="388DFC3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=0</w:t>
            </w:r>
          </w:p>
        </w:tc>
        <w:tc>
          <w:tcPr>
            <w:tcW w:w="2410" w:type="dxa"/>
          </w:tcPr>
          <w:p w14:paraId="3A10BB9E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EFA71BE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3598" w:type="dxa"/>
          </w:tcPr>
          <w:p w14:paraId="58EA5B97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 xml:space="preserve">Значения по стр. 160, 161, 162, 163 – не допустимо </w:t>
            </w:r>
          </w:p>
        </w:tc>
        <w:tc>
          <w:tcPr>
            <w:tcW w:w="709" w:type="dxa"/>
          </w:tcPr>
          <w:p w14:paraId="31C89A54" w14:textId="77777777" w:rsidR="00806870" w:rsidRPr="00B234EC" w:rsidRDefault="00806870" w:rsidP="00806870">
            <w:r w:rsidRPr="00F02D06">
              <w:t>Б</w:t>
            </w:r>
          </w:p>
        </w:tc>
      </w:tr>
      <w:tr w:rsidR="00806870" w:rsidRPr="00B234EC" w14:paraId="727F6E7F" w14:textId="77777777" w:rsidTr="000779B2">
        <w:trPr>
          <w:trHeight w:val="349"/>
          <w:jc w:val="center"/>
        </w:trPr>
        <w:tc>
          <w:tcPr>
            <w:tcW w:w="637" w:type="dxa"/>
          </w:tcPr>
          <w:p w14:paraId="50CEE75C" w14:textId="77777777" w:rsidR="00806870" w:rsidRPr="00826E5A" w:rsidRDefault="00806870" w:rsidP="00806870">
            <w:r w:rsidRPr="00826E5A">
              <w:t>23</w:t>
            </w:r>
          </w:p>
        </w:tc>
        <w:tc>
          <w:tcPr>
            <w:tcW w:w="1431" w:type="dxa"/>
          </w:tcPr>
          <w:p w14:paraId="2C8E892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260</w:t>
            </w:r>
          </w:p>
        </w:tc>
        <w:tc>
          <w:tcPr>
            <w:tcW w:w="567" w:type="dxa"/>
          </w:tcPr>
          <w:p w14:paraId="7330FAC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</w:tcPr>
          <w:p w14:paraId="391295E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</w:tcPr>
          <w:p w14:paraId="190E0D3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261+262+263+264+265+266+267+268</w:t>
            </w:r>
          </w:p>
        </w:tc>
        <w:tc>
          <w:tcPr>
            <w:tcW w:w="708" w:type="dxa"/>
          </w:tcPr>
          <w:p w14:paraId="4B1D132D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*</w:t>
            </w:r>
          </w:p>
        </w:tc>
        <w:tc>
          <w:tcPr>
            <w:tcW w:w="3598" w:type="dxa"/>
          </w:tcPr>
          <w:p w14:paraId="35758149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260 &lt;&gt; Стр.261 + Стр.262 + Стр.263 + Стр.264 + Стр.265 + Стр.266 + Стр.267 + Стр.268</w:t>
            </w:r>
            <w:r>
              <w:rPr>
                <w:sz w:val="18"/>
                <w:szCs w:val="18"/>
              </w:rPr>
              <w:t xml:space="preserve"> </w:t>
            </w:r>
            <w:r w:rsidRPr="006F1B97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709" w:type="dxa"/>
          </w:tcPr>
          <w:p w14:paraId="77EDA27C" w14:textId="77777777" w:rsidR="00806870" w:rsidRDefault="00806870" w:rsidP="00806870">
            <w:r w:rsidRPr="00F02D06">
              <w:t>Б</w:t>
            </w:r>
          </w:p>
        </w:tc>
      </w:tr>
      <w:tr w:rsidR="00806870" w:rsidRPr="00B234EC" w14:paraId="4BB8E44C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FD4B" w14:textId="77777777" w:rsidR="00806870" w:rsidRPr="00B234EC" w:rsidRDefault="00806870" w:rsidP="00806870">
            <w:r>
              <w:t>24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E32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8F96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325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7DC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271+272+273+274+275+276+277+278</w:t>
            </w:r>
          </w:p>
          <w:p w14:paraId="31207E3A" w14:textId="77777777" w:rsidR="00806870" w:rsidRPr="006F1B97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4F7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4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2EC6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 xml:space="preserve"> Стр. 270 &lt;&gt; Стр.271 + Стр.272 + Стр.273 + Стр.274 + Стр.275 + Стр.276 + Стр.277 + Стр.278</w:t>
            </w:r>
            <w:r>
              <w:rPr>
                <w:sz w:val="18"/>
                <w:szCs w:val="18"/>
              </w:rPr>
              <w:t xml:space="preserve"> </w:t>
            </w:r>
            <w:r w:rsidRPr="006F1B97">
              <w:rPr>
                <w:sz w:val="18"/>
                <w:szCs w:val="18"/>
              </w:rPr>
              <w:t>– по графе 4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3CE5" w14:textId="77777777" w:rsidR="00806870" w:rsidRDefault="00806870" w:rsidP="00806870">
            <w:r w:rsidRPr="00F02D06">
              <w:t>Б</w:t>
            </w:r>
          </w:p>
        </w:tc>
      </w:tr>
      <w:tr w:rsidR="00806870" w:rsidRPr="00B234EC" w14:paraId="20CE04BB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1FEA" w14:textId="77777777" w:rsidR="00806870" w:rsidRPr="00B234EC" w:rsidRDefault="00806870" w:rsidP="00806870">
            <w:r>
              <w:t>25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017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FC1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E1F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30C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271+272+273+274+275+276+277+278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0169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8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0A4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270 &lt;&gt; Стр.271 + Стр.272 + Стр.273 + Стр.274 + Стр.275 + Стр.276 + Стр.277 + Стр.278</w:t>
            </w:r>
            <w:r>
              <w:rPr>
                <w:sz w:val="18"/>
                <w:szCs w:val="18"/>
              </w:rPr>
              <w:t xml:space="preserve"> </w:t>
            </w:r>
            <w:r w:rsidRPr="006F1B97">
              <w:rPr>
                <w:sz w:val="18"/>
                <w:szCs w:val="18"/>
              </w:rPr>
              <w:t>– по графе 8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7700" w14:textId="77777777" w:rsidR="00806870" w:rsidRDefault="00806870" w:rsidP="00806870">
            <w:r w:rsidRPr="00F02D06">
              <w:t>Б</w:t>
            </w:r>
          </w:p>
        </w:tc>
      </w:tr>
      <w:tr w:rsidR="00806870" w:rsidRPr="00B234EC" w14:paraId="5A4EBFB8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4996" w14:textId="77777777" w:rsidR="00806870" w:rsidRPr="00B234EC" w:rsidRDefault="00806870" w:rsidP="00806870">
            <w:r>
              <w:t>26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B630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403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F2E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F32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271+272+273+274+275+276+277+278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601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9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E17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270 &lt;&gt; Стр.271 + Стр.272 + Стр.273 + Стр.274 + Стр.275 + Стр.276 + Стр.277 + Стр.278</w:t>
            </w:r>
            <w:r>
              <w:rPr>
                <w:sz w:val="18"/>
                <w:szCs w:val="18"/>
              </w:rPr>
              <w:t xml:space="preserve"> </w:t>
            </w:r>
            <w:r w:rsidRPr="006F1B97">
              <w:rPr>
                <w:sz w:val="18"/>
                <w:szCs w:val="18"/>
              </w:rPr>
              <w:t>– по графе 9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B2FF" w14:textId="77777777" w:rsidR="00806870" w:rsidRDefault="00806870" w:rsidP="00806870">
            <w:r w:rsidRPr="00F02D06">
              <w:t>Б</w:t>
            </w:r>
          </w:p>
        </w:tc>
      </w:tr>
      <w:tr w:rsidR="00806870" w:rsidRPr="00B234EC" w14:paraId="62C092E4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E2F1" w14:textId="77777777" w:rsidR="00806870" w:rsidRPr="00B234EC" w:rsidRDefault="00806870" w:rsidP="00806870">
            <w:r>
              <w:t>27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FD03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1E2D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862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7B7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271+272+273+274+275+276+277+278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C8D8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10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D1E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270 &lt;&gt; Стр.271 + Стр.272 + Стр.273 + Стр.274 + Стр.275 + Стр.276 + Стр.277 + Стр.278</w:t>
            </w:r>
            <w:r>
              <w:rPr>
                <w:sz w:val="18"/>
                <w:szCs w:val="18"/>
              </w:rPr>
              <w:t xml:space="preserve"> </w:t>
            </w:r>
            <w:r w:rsidRPr="006F1B97">
              <w:rPr>
                <w:sz w:val="18"/>
                <w:szCs w:val="18"/>
              </w:rPr>
              <w:t>– по графе 10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2133" w14:textId="77777777" w:rsidR="00806870" w:rsidRDefault="00806870" w:rsidP="00806870">
            <w:r w:rsidRPr="00F02D06">
              <w:t>Б</w:t>
            </w:r>
          </w:p>
        </w:tc>
      </w:tr>
      <w:tr w:rsidR="00806870" w:rsidRPr="00B234EC" w14:paraId="04DCF487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E4A" w14:textId="77777777" w:rsidR="00806870" w:rsidRPr="00B234EC" w:rsidRDefault="00806870" w:rsidP="00806870">
            <w:r>
              <w:t>28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9138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DDFF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5282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1B05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271+272+273+274+275+276+277+278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67D4" w14:textId="77777777" w:rsidR="00806870" w:rsidRPr="006F1B97" w:rsidDel="00BE2A85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282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Стр. 270 &lt;&gt; Стр.271 + Стр.272 + Стр.273 + Стр.274 + Стр.275 + Стр.276 + Стр.277 + Стр.278– по графе 11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340E" w14:textId="77777777" w:rsidR="00806870" w:rsidRDefault="00806870" w:rsidP="00806870">
            <w:r w:rsidRPr="00F02D06">
              <w:t>Б</w:t>
            </w:r>
          </w:p>
        </w:tc>
      </w:tr>
      <w:tr w:rsidR="00806870" w:rsidRPr="00B234EC" w14:paraId="34A39531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80B0" w14:textId="77777777" w:rsidR="00806870" w:rsidRDefault="00806870" w:rsidP="00806870">
            <w:r>
              <w:lastRenderedPageBreak/>
              <w:t>28.1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A8C4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5652" w14:textId="37769E00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4 по </w:t>
            </w: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6FF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3677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9C116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  <w:r w:rsidRPr="009C1161">
              <w:rPr>
                <w:sz w:val="18"/>
                <w:szCs w:val="18"/>
              </w:rPr>
              <w:t>1 + 2</w:t>
            </w:r>
            <w:r>
              <w:rPr>
                <w:sz w:val="18"/>
                <w:szCs w:val="18"/>
              </w:rPr>
              <w:t>9</w:t>
            </w:r>
            <w:r w:rsidRPr="009C1161">
              <w:rPr>
                <w:sz w:val="18"/>
                <w:szCs w:val="18"/>
              </w:rPr>
              <w:t>2 + 2</w:t>
            </w:r>
            <w:r>
              <w:rPr>
                <w:sz w:val="18"/>
                <w:szCs w:val="18"/>
              </w:rPr>
              <w:t>9</w:t>
            </w:r>
            <w:r w:rsidRPr="009C1161">
              <w:rPr>
                <w:sz w:val="18"/>
                <w:szCs w:val="18"/>
              </w:rPr>
              <w:t>3 + 2</w:t>
            </w:r>
            <w:r>
              <w:rPr>
                <w:sz w:val="18"/>
                <w:szCs w:val="18"/>
              </w:rPr>
              <w:t>9</w:t>
            </w:r>
            <w:r w:rsidRPr="009C1161">
              <w:rPr>
                <w:sz w:val="18"/>
                <w:szCs w:val="18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1268" w14:textId="5C983EDD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</w:t>
            </w:r>
            <w:r w:rsidRPr="00783FF1"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 xml:space="preserve"> по 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C27A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3401E">
              <w:rPr>
                <w:sz w:val="18"/>
                <w:szCs w:val="18"/>
              </w:rPr>
              <w:t>Стр.2</w:t>
            </w:r>
            <w:r>
              <w:rPr>
                <w:sz w:val="18"/>
                <w:szCs w:val="18"/>
              </w:rPr>
              <w:t>9</w:t>
            </w:r>
            <w:r w:rsidRPr="0063401E">
              <w:rPr>
                <w:sz w:val="18"/>
                <w:szCs w:val="18"/>
              </w:rPr>
              <w:t>0 &lt;&gt; Стр. 2</w:t>
            </w:r>
            <w:r>
              <w:rPr>
                <w:sz w:val="18"/>
                <w:szCs w:val="18"/>
              </w:rPr>
              <w:t>9</w:t>
            </w:r>
            <w:r w:rsidRPr="0063401E">
              <w:rPr>
                <w:sz w:val="18"/>
                <w:szCs w:val="18"/>
              </w:rPr>
              <w:t>1 + Стр.2</w:t>
            </w:r>
            <w:r>
              <w:rPr>
                <w:sz w:val="18"/>
                <w:szCs w:val="18"/>
              </w:rPr>
              <w:t>9</w:t>
            </w:r>
            <w:r w:rsidRPr="0063401E">
              <w:rPr>
                <w:sz w:val="18"/>
                <w:szCs w:val="18"/>
              </w:rPr>
              <w:t>2 + Стр.2</w:t>
            </w:r>
            <w:r>
              <w:rPr>
                <w:sz w:val="18"/>
                <w:szCs w:val="18"/>
              </w:rPr>
              <w:t>9</w:t>
            </w:r>
            <w:r w:rsidRPr="0063401E">
              <w:rPr>
                <w:sz w:val="18"/>
                <w:szCs w:val="18"/>
              </w:rPr>
              <w:t>3 + Стр.2</w:t>
            </w:r>
            <w:r>
              <w:rPr>
                <w:sz w:val="18"/>
                <w:szCs w:val="18"/>
              </w:rPr>
              <w:t>9</w:t>
            </w:r>
            <w:r w:rsidRPr="0063401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–</w:t>
            </w:r>
            <w:r w:rsidRPr="0063401E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799E" w14:textId="77777777" w:rsidR="00806870" w:rsidRPr="00F02D06" w:rsidRDefault="00806870" w:rsidP="00806870">
            <w:r>
              <w:rPr>
                <w:sz w:val="18"/>
                <w:szCs w:val="18"/>
              </w:rPr>
              <w:t>Б</w:t>
            </w:r>
          </w:p>
        </w:tc>
      </w:tr>
      <w:tr w:rsidR="00806870" w:rsidRPr="00B234EC" w14:paraId="04A06D0E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36C5" w14:textId="77777777" w:rsidR="00806870" w:rsidRDefault="00806870" w:rsidP="00806870">
            <w:r>
              <w:t>28.2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DF5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A451" w14:textId="57B08E75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4, с 8 по </w:t>
            </w: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460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459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9C1161">
              <w:rPr>
                <w:sz w:val="18"/>
                <w:szCs w:val="18"/>
              </w:rPr>
              <w:t xml:space="preserve">1 + </w:t>
            </w:r>
            <w:r>
              <w:rPr>
                <w:sz w:val="18"/>
                <w:szCs w:val="18"/>
              </w:rPr>
              <w:t>30</w:t>
            </w:r>
            <w:r w:rsidRPr="009C1161">
              <w:rPr>
                <w:sz w:val="18"/>
                <w:szCs w:val="18"/>
              </w:rPr>
              <w:t xml:space="preserve">2 + </w:t>
            </w:r>
            <w:r>
              <w:rPr>
                <w:sz w:val="18"/>
                <w:szCs w:val="18"/>
              </w:rPr>
              <w:t>30</w:t>
            </w:r>
            <w:r w:rsidRPr="009C1161">
              <w:rPr>
                <w:sz w:val="18"/>
                <w:szCs w:val="18"/>
              </w:rPr>
              <w:t xml:space="preserve">3 + </w:t>
            </w:r>
            <w:r>
              <w:rPr>
                <w:sz w:val="18"/>
                <w:szCs w:val="18"/>
              </w:rPr>
              <w:t>30</w:t>
            </w:r>
            <w:r w:rsidRPr="009C1161">
              <w:rPr>
                <w:sz w:val="18"/>
                <w:szCs w:val="18"/>
              </w:rPr>
              <w:t xml:space="preserve">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AA13" w14:textId="2B56071B" w:rsidR="00806870" w:rsidRPr="006F1B97" w:rsidRDefault="00806870" w:rsidP="00806870">
            <w:pPr>
              <w:rPr>
                <w:sz w:val="18"/>
                <w:szCs w:val="18"/>
              </w:rPr>
            </w:pPr>
            <w:r w:rsidRPr="00783FF1"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 xml:space="preserve">, с 8 по </w:t>
            </w:r>
            <w:r w:rsidRPr="00A04390">
              <w:rPr>
                <w:sz w:val="18"/>
                <w:szCs w:val="18"/>
                <w:lang w:val="en-US"/>
              </w:rPr>
              <w:t xml:space="preserve">11 </w:t>
            </w:r>
            <w:r w:rsidRPr="00BE5263">
              <w:rPr>
                <w:sz w:val="18"/>
                <w:szCs w:val="18"/>
              </w:rPr>
              <w:t>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4F0E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3401E">
              <w:rPr>
                <w:sz w:val="18"/>
                <w:szCs w:val="18"/>
              </w:rPr>
              <w:t>Стр.</w:t>
            </w:r>
            <w:r>
              <w:rPr>
                <w:sz w:val="18"/>
                <w:szCs w:val="18"/>
              </w:rPr>
              <w:t>30</w:t>
            </w:r>
            <w:r w:rsidRPr="0063401E">
              <w:rPr>
                <w:sz w:val="18"/>
                <w:szCs w:val="18"/>
              </w:rPr>
              <w:t xml:space="preserve">0 &lt;&gt; Стр. </w:t>
            </w:r>
            <w:r>
              <w:rPr>
                <w:sz w:val="18"/>
                <w:szCs w:val="18"/>
              </w:rPr>
              <w:t>30</w:t>
            </w:r>
            <w:r w:rsidRPr="0063401E">
              <w:rPr>
                <w:sz w:val="18"/>
                <w:szCs w:val="18"/>
              </w:rPr>
              <w:t>1 + Стр.</w:t>
            </w:r>
            <w:r>
              <w:rPr>
                <w:sz w:val="18"/>
                <w:szCs w:val="18"/>
              </w:rPr>
              <w:t>30</w:t>
            </w:r>
            <w:r w:rsidRPr="0063401E">
              <w:rPr>
                <w:sz w:val="18"/>
                <w:szCs w:val="18"/>
              </w:rPr>
              <w:t>2 + Стр.</w:t>
            </w:r>
            <w:r>
              <w:rPr>
                <w:sz w:val="18"/>
                <w:szCs w:val="18"/>
              </w:rPr>
              <w:t>30</w:t>
            </w:r>
            <w:r w:rsidRPr="0063401E">
              <w:rPr>
                <w:sz w:val="18"/>
                <w:szCs w:val="18"/>
              </w:rPr>
              <w:t>3 + Стр.</w:t>
            </w:r>
            <w:r>
              <w:rPr>
                <w:sz w:val="18"/>
                <w:szCs w:val="18"/>
              </w:rPr>
              <w:t>30</w:t>
            </w:r>
            <w:r w:rsidRPr="0063401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–</w:t>
            </w:r>
            <w:r w:rsidRPr="0063401E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8FBF" w14:textId="77777777" w:rsidR="00806870" w:rsidRPr="00F02D06" w:rsidRDefault="00806870" w:rsidP="00806870">
            <w:r>
              <w:rPr>
                <w:sz w:val="18"/>
                <w:szCs w:val="18"/>
              </w:rPr>
              <w:t>Б</w:t>
            </w:r>
          </w:p>
        </w:tc>
      </w:tr>
      <w:tr w:rsidR="00806870" w:rsidRPr="00B234EC" w14:paraId="77256639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5D52" w14:textId="77777777" w:rsidR="00806870" w:rsidRDefault="00806870" w:rsidP="00806870">
            <w:r>
              <w:t>29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537" w14:textId="2935323C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 xml:space="preserve">060-068, </w:t>
            </w:r>
            <w:r>
              <w:rPr>
                <w:sz w:val="18"/>
                <w:szCs w:val="18"/>
              </w:rPr>
              <w:t>130</w:t>
            </w:r>
            <w:r w:rsidRPr="006F1B97">
              <w:rPr>
                <w:sz w:val="18"/>
                <w:szCs w:val="18"/>
              </w:rPr>
              <w:t>, 160-163</w:t>
            </w:r>
            <w:r>
              <w:rPr>
                <w:sz w:val="18"/>
                <w:szCs w:val="18"/>
              </w:rPr>
              <w:t>, 255, 280, 310, 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1AF6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411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9EAB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 xml:space="preserve">060-068, </w:t>
            </w:r>
            <w:r>
              <w:rPr>
                <w:sz w:val="18"/>
                <w:szCs w:val="18"/>
              </w:rPr>
              <w:t>130</w:t>
            </w:r>
            <w:r w:rsidRPr="006F1B97">
              <w:rPr>
                <w:sz w:val="18"/>
                <w:szCs w:val="18"/>
              </w:rPr>
              <w:t>, 160-163</w:t>
            </w:r>
            <w:r>
              <w:rPr>
                <w:sz w:val="18"/>
                <w:szCs w:val="18"/>
              </w:rPr>
              <w:t>, 255, 280, 310, 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FB9C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4+5+8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6251" w14:textId="77777777" w:rsidR="00806870" w:rsidRPr="006F1B97" w:rsidRDefault="00806870" w:rsidP="00806870">
            <w:pPr>
              <w:rPr>
                <w:sz w:val="18"/>
                <w:szCs w:val="18"/>
              </w:rPr>
            </w:pPr>
            <w:r w:rsidRPr="006F1B97">
              <w:rPr>
                <w:sz w:val="18"/>
                <w:szCs w:val="18"/>
              </w:rPr>
              <w:t>Гр. 11 &lt;&gt; Гр.4 + Гр.5 + Гр.8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A4AD" w14:textId="77777777" w:rsidR="00806870" w:rsidRDefault="00806870" w:rsidP="00806870">
            <w:r w:rsidRPr="00F02D06">
              <w:t>Б</w:t>
            </w:r>
          </w:p>
        </w:tc>
      </w:tr>
      <w:tr w:rsidR="00806870" w:rsidRPr="00B234EC" w14:paraId="3011DDFB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8FB1" w14:textId="77777777" w:rsidR="00806870" w:rsidRDefault="00806870" w:rsidP="00806870">
            <w:r>
              <w:t>30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6439" w14:textId="78D4FB0A" w:rsidR="00806870" w:rsidRPr="00A1781D" w:rsidRDefault="00806870" w:rsidP="00806870">
            <w:pPr>
              <w:rPr>
                <w:sz w:val="18"/>
                <w:szCs w:val="18"/>
              </w:rPr>
            </w:pPr>
            <w:r w:rsidRPr="00C11CD4">
              <w:t>050-058, 120</w:t>
            </w:r>
            <w:r>
              <w:t>-124</w:t>
            </w:r>
            <w:r w:rsidRPr="00C11CD4">
              <w:t xml:space="preserve">, 270-278, </w:t>
            </w:r>
            <w:r>
              <w:t>300-304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C056" w14:textId="77777777" w:rsidR="00806870" w:rsidRDefault="00806870" w:rsidP="00806870">
            <w:pPr>
              <w:rPr>
                <w:sz w:val="18"/>
                <w:szCs w:val="18"/>
              </w:rPr>
            </w:pPr>
            <w:r w:rsidRPr="00C11CD4">
              <w:t>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9716" w14:textId="77777777" w:rsidR="00806870" w:rsidRDefault="00806870" w:rsidP="00806870">
            <w:pPr>
              <w:rPr>
                <w:sz w:val="18"/>
                <w:szCs w:val="18"/>
              </w:rPr>
            </w:pPr>
            <w:r w:rsidRPr="00C11CD4">
              <w:t>=0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D36C" w14:textId="77777777" w:rsidR="00806870" w:rsidRDefault="00806870" w:rsidP="0080687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CB6D" w14:textId="77777777" w:rsidR="00806870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CB5E" w14:textId="77777777" w:rsidR="00806870" w:rsidRPr="00A1781D" w:rsidRDefault="00806870" w:rsidP="00806870">
            <w:pPr>
              <w:rPr>
                <w:sz w:val="18"/>
                <w:szCs w:val="18"/>
              </w:rPr>
            </w:pPr>
            <w:r w:rsidRPr="00C11CD4">
              <w:t>Значения по Стр. 050-058, 120</w:t>
            </w:r>
            <w:r>
              <w:t>-124</w:t>
            </w:r>
            <w:r w:rsidRPr="00C11CD4">
              <w:t xml:space="preserve">, 270-278, </w:t>
            </w:r>
            <w:r>
              <w:t>300-304</w:t>
            </w:r>
            <w:r w:rsidRPr="00C11CD4">
              <w:t xml:space="preserve"> в графах 5,6,7 - недопустим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CCE3" w14:textId="77777777" w:rsidR="00806870" w:rsidRPr="00F02D06" w:rsidRDefault="00806870" w:rsidP="00806870"/>
        </w:tc>
      </w:tr>
      <w:tr w:rsidR="00806870" w:rsidRPr="00A1781D" w14:paraId="3AD7B0CC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C4E5" w14:textId="77777777" w:rsidR="00806870" w:rsidRPr="00FC4703" w:rsidRDefault="00806870" w:rsidP="00806870">
            <w:r w:rsidRPr="00FC4703">
              <w:t>31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4F72" w14:textId="77777777" w:rsidR="00806870" w:rsidRPr="00FC4703" w:rsidRDefault="00806870" w:rsidP="00806870">
            <w:r w:rsidRPr="00FC4703">
              <w:t>050+060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A27A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08E6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2C95" w14:textId="77777777" w:rsidR="00806870" w:rsidRPr="00FC4703" w:rsidRDefault="00806870" w:rsidP="00806870">
            <w:r w:rsidRPr="00FC4703">
              <w:t>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1F7A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72DF" w14:textId="77777777" w:rsidR="00806870" w:rsidRPr="00FC4703" w:rsidRDefault="00806870" w:rsidP="00806870">
            <w:r w:rsidRPr="00FC4703">
              <w:t>Стр. 050 + Стр. 060 &gt; Стр. 010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B00C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19D16039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6649" w14:textId="77777777" w:rsidR="00806870" w:rsidRPr="00FC4703" w:rsidRDefault="00806870" w:rsidP="00806870">
            <w:r w:rsidRPr="00FC4703">
              <w:t>31.1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F91B" w14:textId="77777777" w:rsidR="00806870" w:rsidRPr="00FC4703" w:rsidRDefault="00806870" w:rsidP="00806870">
            <w:r w:rsidRPr="00FC4703">
              <w:t>051+061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3A94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1B54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3E02" w14:textId="77777777" w:rsidR="00806870" w:rsidRPr="00FC4703" w:rsidRDefault="00806870" w:rsidP="00806870">
            <w:r w:rsidRPr="00FC4703">
              <w:t>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9A0E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084B" w14:textId="77777777" w:rsidR="00806870" w:rsidRPr="00FC4703" w:rsidRDefault="00806870" w:rsidP="00806870">
            <w:r w:rsidRPr="00FC4703">
              <w:t>Стр. 051 + Стр. 061 &gt; Стр. 011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ECCE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7374F75C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25D4" w14:textId="77777777" w:rsidR="00806870" w:rsidRPr="00FC4703" w:rsidRDefault="00806870" w:rsidP="00806870">
            <w:r w:rsidRPr="00FC4703">
              <w:t>31.2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F58F" w14:textId="77777777" w:rsidR="00806870" w:rsidRPr="00FC4703" w:rsidRDefault="00806870" w:rsidP="00806870">
            <w:r w:rsidRPr="00FC4703">
              <w:t>052+062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23A0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7F34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ABB6" w14:textId="77777777" w:rsidR="00806870" w:rsidRPr="00FC4703" w:rsidRDefault="00806870" w:rsidP="00806870">
            <w:r w:rsidRPr="00FC4703">
              <w:t>012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12FA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BA98" w14:textId="77777777" w:rsidR="00806870" w:rsidRPr="00FC4703" w:rsidRDefault="00806870" w:rsidP="00806870">
            <w:r w:rsidRPr="00FC4703">
              <w:t>Стр. 052 + Стр. 062 &gt; Стр. 012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0E6A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24CAA81D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7231" w14:textId="77777777" w:rsidR="00806870" w:rsidRPr="00FC4703" w:rsidRDefault="00806870" w:rsidP="00806870">
            <w:r w:rsidRPr="00FC4703">
              <w:t>31.3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9FB0" w14:textId="77777777" w:rsidR="00806870" w:rsidRPr="00FC4703" w:rsidRDefault="00806870" w:rsidP="00806870">
            <w:r w:rsidRPr="00FC4703">
              <w:t>053+063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ED44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2ABC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50C0" w14:textId="77777777" w:rsidR="00806870" w:rsidRPr="00FC4703" w:rsidRDefault="00806870" w:rsidP="00806870">
            <w:r w:rsidRPr="00FC4703">
              <w:t>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C9AA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5885" w14:textId="77777777" w:rsidR="00806870" w:rsidRPr="00FC4703" w:rsidRDefault="00806870" w:rsidP="00806870">
            <w:r w:rsidRPr="00FC4703">
              <w:t>Стр. 053 + Стр. 063 &gt; Стр. 013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D76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6263BB04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2E64" w14:textId="77777777" w:rsidR="00806870" w:rsidRPr="00FC4703" w:rsidRDefault="00806870" w:rsidP="00806870">
            <w:r w:rsidRPr="00FC4703">
              <w:t>31.4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B3D" w14:textId="77777777" w:rsidR="00806870" w:rsidRPr="00FC4703" w:rsidRDefault="00806870" w:rsidP="00806870">
            <w:r w:rsidRPr="00FC4703">
              <w:t>054+064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13BE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3F08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FC09" w14:textId="77777777" w:rsidR="00806870" w:rsidRPr="00FC4703" w:rsidRDefault="00806870" w:rsidP="00806870">
            <w:r w:rsidRPr="00FC4703">
              <w:t>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AED9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A2E9" w14:textId="77777777" w:rsidR="00806870" w:rsidRPr="00FC4703" w:rsidRDefault="00806870" w:rsidP="00806870">
            <w:r w:rsidRPr="00FC4703">
              <w:t>Стр. 054 + Стр. 064 &gt; Стр. 014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83AA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3254675E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7361" w14:textId="77777777" w:rsidR="00806870" w:rsidRPr="00FC4703" w:rsidRDefault="00806870" w:rsidP="00806870">
            <w:r w:rsidRPr="00FC4703">
              <w:t>31.5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0B6E" w14:textId="77777777" w:rsidR="00806870" w:rsidRPr="00FC4703" w:rsidRDefault="00806870" w:rsidP="00806870">
            <w:r w:rsidRPr="00FC4703">
              <w:t>055+065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67D5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2D4C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8B10" w14:textId="77777777" w:rsidR="00806870" w:rsidRPr="00FC4703" w:rsidRDefault="00806870" w:rsidP="00806870">
            <w:r w:rsidRPr="00FC4703">
              <w:t>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9F1B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B4C9" w14:textId="77777777" w:rsidR="00806870" w:rsidRPr="00FC4703" w:rsidRDefault="00806870" w:rsidP="00806870">
            <w:r w:rsidRPr="00FC4703">
              <w:t>Стр. 055 + Стр. 065 &gt; Стр. 015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651A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79E50B0C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6194" w14:textId="77777777" w:rsidR="00806870" w:rsidRPr="00FC4703" w:rsidRDefault="00806870" w:rsidP="00806870">
            <w:r w:rsidRPr="00FC4703">
              <w:t>31.6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6234" w14:textId="77777777" w:rsidR="00806870" w:rsidRPr="00FC4703" w:rsidRDefault="00806870" w:rsidP="00806870">
            <w:r w:rsidRPr="00FC4703">
              <w:t>056+066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2D0C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FC21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3E81" w14:textId="77777777" w:rsidR="00806870" w:rsidRPr="00FC4703" w:rsidRDefault="00806870" w:rsidP="00806870">
            <w:r w:rsidRPr="00FC4703">
              <w:t>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9D67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3749" w14:textId="77777777" w:rsidR="00806870" w:rsidRPr="00FC4703" w:rsidRDefault="00806870" w:rsidP="00806870">
            <w:r w:rsidRPr="00FC4703">
              <w:t>Стр. 056 + Стр. 066 &gt; Стр. 016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E35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20FA8169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BA54" w14:textId="77777777" w:rsidR="00806870" w:rsidRPr="00FC4703" w:rsidRDefault="00806870" w:rsidP="00806870">
            <w:r w:rsidRPr="00FC4703">
              <w:t>31.7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02CE" w14:textId="77777777" w:rsidR="00806870" w:rsidRPr="00FC4703" w:rsidRDefault="00806870" w:rsidP="00806870">
            <w:r w:rsidRPr="00FC4703">
              <w:t>057+067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6DF4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10AB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4099" w14:textId="77777777" w:rsidR="00806870" w:rsidRPr="00FC4703" w:rsidRDefault="00806870" w:rsidP="00806870">
            <w:r w:rsidRPr="00FC4703">
              <w:t>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E435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88B1" w14:textId="77777777" w:rsidR="00806870" w:rsidRPr="00FC4703" w:rsidRDefault="00806870" w:rsidP="00806870">
            <w:r w:rsidRPr="00FC4703">
              <w:t>Стр. 057 + Стр. 067 &gt; Стр. 017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B40F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70CA8800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6A71" w14:textId="77777777" w:rsidR="00806870" w:rsidRPr="00FC4703" w:rsidRDefault="00806870" w:rsidP="00806870">
            <w:r w:rsidRPr="00FC4703">
              <w:t>31.8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4DF6" w14:textId="77777777" w:rsidR="00806870" w:rsidRPr="00FC4703" w:rsidRDefault="00806870" w:rsidP="00806870">
            <w:r w:rsidRPr="00FC4703">
              <w:t>058+068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B933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A369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AA5E" w14:textId="77777777" w:rsidR="00806870" w:rsidRPr="00FC4703" w:rsidRDefault="00806870" w:rsidP="00806870">
            <w:r w:rsidRPr="00FC4703">
              <w:t>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CF7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7EE1" w14:textId="77777777" w:rsidR="00806870" w:rsidRPr="00FC4703" w:rsidRDefault="00806870" w:rsidP="00806870">
            <w:r w:rsidRPr="00FC4703">
              <w:t>Стр. 058 + Стр. 068 &gt; Стр. 018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8762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274050EF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5A31" w14:textId="77777777" w:rsidR="00806870" w:rsidRPr="00FC4703" w:rsidRDefault="00806870" w:rsidP="00806870">
            <w:r w:rsidRPr="00FC4703">
              <w:t>32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DCBF" w14:textId="77777777" w:rsidR="00806870" w:rsidRPr="00FC4703" w:rsidRDefault="00806870" w:rsidP="00806870">
            <w:r w:rsidRPr="00FC4703">
              <w:t>120+130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6826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4EB3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FB26" w14:textId="77777777" w:rsidR="00806870" w:rsidRPr="00FC4703" w:rsidRDefault="00806870" w:rsidP="00806870">
            <w:r w:rsidRPr="00FC4703"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BDA5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1871" w14:textId="77777777" w:rsidR="00806870" w:rsidRPr="00FC4703" w:rsidRDefault="00806870" w:rsidP="00806870">
            <w:r w:rsidRPr="00FC4703">
              <w:t>Стр. 120 + Стр. 130 &gt; Стр. 110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750D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41F4591C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B92A" w14:textId="77777777" w:rsidR="00806870" w:rsidRPr="00FC4703" w:rsidRDefault="00806870" w:rsidP="00806870">
            <w:r w:rsidRPr="00FC4703">
              <w:t>32.1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6004" w14:textId="77777777" w:rsidR="00806870" w:rsidRPr="00FC4703" w:rsidRDefault="00806870" w:rsidP="00806870">
            <w:r w:rsidRPr="00FC4703"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588A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6CDE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461B" w14:textId="77777777" w:rsidR="00806870" w:rsidRPr="00FC4703" w:rsidRDefault="00806870" w:rsidP="00806870">
            <w:r w:rsidRPr="00FC4703">
              <w:t>111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6242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5FE8" w14:textId="77777777" w:rsidR="00806870" w:rsidRPr="00FC4703" w:rsidRDefault="00806870" w:rsidP="00806870">
            <w:r w:rsidRPr="00FC4703">
              <w:t>Стр. 121 &gt; Стр. 111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30B5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43CC6B4E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5A57" w14:textId="77777777" w:rsidR="00806870" w:rsidRPr="00FC4703" w:rsidRDefault="00806870" w:rsidP="00806870">
            <w:r w:rsidRPr="00FC4703">
              <w:t>32.2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AD46" w14:textId="77777777" w:rsidR="00806870" w:rsidRPr="00FC4703" w:rsidRDefault="00806870" w:rsidP="00806870">
            <w:r w:rsidRPr="00FC4703">
              <w:t>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1EF5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969C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D74F" w14:textId="77777777" w:rsidR="00806870" w:rsidRPr="00FC4703" w:rsidRDefault="00806870" w:rsidP="00806870">
            <w:r w:rsidRPr="00FC4703"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B61B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23CB" w14:textId="77777777" w:rsidR="00806870" w:rsidRPr="00FC4703" w:rsidRDefault="00806870" w:rsidP="00806870">
            <w:r w:rsidRPr="00FC4703">
              <w:t>Стр. 122 &gt; Стр. 112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F17F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05428031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64D5" w14:textId="77777777" w:rsidR="00806870" w:rsidRPr="00FC4703" w:rsidRDefault="00806870" w:rsidP="00806870">
            <w:r w:rsidRPr="00FC4703">
              <w:lastRenderedPageBreak/>
              <w:t>32.3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FC86" w14:textId="77777777" w:rsidR="00806870" w:rsidRPr="00FC4703" w:rsidRDefault="00806870" w:rsidP="00806870">
            <w:r w:rsidRPr="00FC4703">
              <w:t>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5C8B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45B8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7C2F" w14:textId="77777777" w:rsidR="00806870" w:rsidRPr="00FC4703" w:rsidRDefault="00806870" w:rsidP="00806870">
            <w:r w:rsidRPr="00FC4703">
              <w:t>113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F6D5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2878" w14:textId="77777777" w:rsidR="00806870" w:rsidRPr="00FC4703" w:rsidRDefault="00806870" w:rsidP="00806870">
            <w:r w:rsidRPr="00FC4703">
              <w:t>Стр. 123 &gt; Стр. 113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23F6" w14:textId="77777777" w:rsidR="00806870" w:rsidRPr="00FC4703" w:rsidRDefault="00806870" w:rsidP="00806870">
            <w:r w:rsidRPr="00FC4703">
              <w:t>Б</w:t>
            </w:r>
          </w:p>
        </w:tc>
      </w:tr>
      <w:tr w:rsidR="00806870" w14:paraId="00144EA8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99E3" w14:textId="77777777" w:rsidR="00806870" w:rsidRPr="00FC4703" w:rsidRDefault="00806870" w:rsidP="00806870">
            <w:r w:rsidRPr="00FC4703">
              <w:t>32.4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7B40" w14:textId="77777777" w:rsidR="00806870" w:rsidRPr="00FC4703" w:rsidRDefault="00806870" w:rsidP="00806870">
            <w:r w:rsidRPr="00FC4703">
              <w:t>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FB4D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8387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A19E" w14:textId="77777777" w:rsidR="00806870" w:rsidRPr="00FC4703" w:rsidRDefault="00806870" w:rsidP="00806870">
            <w:r w:rsidRPr="00FC4703">
              <w:t>114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007F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B04C" w14:textId="77777777" w:rsidR="00806870" w:rsidRPr="00FC4703" w:rsidRDefault="00806870" w:rsidP="00806870">
            <w:r w:rsidRPr="00FC4703">
              <w:t>Стр. 124 &gt; Стр. 114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3B3C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0DD5AD40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3F0D" w14:textId="77777777" w:rsidR="00806870" w:rsidRPr="00FC4703" w:rsidRDefault="00806870" w:rsidP="00806870">
            <w:r w:rsidRPr="00FC4703">
              <w:t>33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9C28" w14:textId="77777777" w:rsidR="00806870" w:rsidRPr="00FC4703" w:rsidRDefault="00806870" w:rsidP="00806870">
            <w:r w:rsidRPr="00FC4703"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881D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BBB8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4CFF" w14:textId="77777777" w:rsidR="00806870" w:rsidRPr="00FC4703" w:rsidRDefault="00806870" w:rsidP="00806870">
            <w:r w:rsidRPr="00FC4703"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B399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A9B5" w14:textId="77777777" w:rsidR="00806870" w:rsidRPr="00FC4703" w:rsidRDefault="00806870" w:rsidP="00806870">
            <w:r w:rsidRPr="00FC4703">
              <w:t>Стр. 160 &gt; Стр. 150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5648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3BC91143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205A" w14:textId="77777777" w:rsidR="00806870" w:rsidRPr="00FC4703" w:rsidRDefault="00806870" w:rsidP="00806870">
            <w:r w:rsidRPr="00FC4703">
              <w:t>33.1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0E0F" w14:textId="77777777" w:rsidR="00806870" w:rsidRPr="00FC4703" w:rsidRDefault="00806870" w:rsidP="00806870">
            <w:r w:rsidRPr="00FC4703">
              <w:t>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4ED5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251B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3F1" w14:textId="77777777" w:rsidR="00806870" w:rsidRPr="00FC4703" w:rsidRDefault="00806870" w:rsidP="00806870">
            <w:r w:rsidRPr="00FC4703">
              <w:t>151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DD68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DE88" w14:textId="77777777" w:rsidR="00806870" w:rsidRPr="00FC4703" w:rsidRDefault="00806870" w:rsidP="00806870">
            <w:r w:rsidRPr="00FC4703">
              <w:t>Стр. 161 &gt; Стр. 151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FC1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6522F2E0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FF33" w14:textId="77777777" w:rsidR="00806870" w:rsidRPr="00FC4703" w:rsidRDefault="00806870" w:rsidP="00806870">
            <w:r w:rsidRPr="00FC4703">
              <w:t>33.2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026B" w14:textId="77777777" w:rsidR="00806870" w:rsidRPr="00FC4703" w:rsidRDefault="00806870" w:rsidP="00806870">
            <w:r w:rsidRPr="00FC4703"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BA3C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50D6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EEB2" w14:textId="77777777" w:rsidR="00806870" w:rsidRPr="00FC4703" w:rsidRDefault="00806870" w:rsidP="00806870">
            <w:r w:rsidRPr="00FC4703"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EB0C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F0AB" w14:textId="77777777" w:rsidR="00806870" w:rsidRPr="00FC4703" w:rsidRDefault="00806870" w:rsidP="00806870">
            <w:r w:rsidRPr="00FC4703">
              <w:t>Стр. 162 &gt; Стр. 152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AAA2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3A307B29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560B" w14:textId="77777777" w:rsidR="00806870" w:rsidRPr="00FC4703" w:rsidRDefault="00806870" w:rsidP="00806870">
            <w:r w:rsidRPr="00FC4703">
              <w:t>33.3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8F3B" w14:textId="77777777" w:rsidR="00806870" w:rsidRPr="00FC4703" w:rsidRDefault="00806870" w:rsidP="00806870">
            <w:r w:rsidRPr="00FC4703">
              <w:t>163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9CDA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4FE8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42BC" w14:textId="77777777" w:rsidR="00806870" w:rsidRPr="00FC4703" w:rsidRDefault="00806870" w:rsidP="00806870">
            <w:r w:rsidRPr="00FC4703">
              <w:t>153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FCC4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B634" w14:textId="77777777" w:rsidR="00806870" w:rsidRPr="00FC4703" w:rsidRDefault="00806870" w:rsidP="00806870">
            <w:r w:rsidRPr="00FC4703">
              <w:t>Стр. 163 &gt; Стр. 153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E246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3D3F1585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A4AA" w14:textId="77777777" w:rsidR="00806870" w:rsidRPr="00FC4703" w:rsidRDefault="00806870" w:rsidP="00806870">
            <w:r w:rsidRPr="00FC4703">
              <w:t>34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069F" w14:textId="77777777" w:rsidR="00806870" w:rsidRPr="00FC4703" w:rsidRDefault="00806870" w:rsidP="00806870">
            <w:r w:rsidRPr="00FC4703">
              <w:t>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B4CA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779C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2EE" w14:textId="77777777" w:rsidR="00806870" w:rsidRPr="00FC4703" w:rsidRDefault="00806870" w:rsidP="00806870">
            <w:r w:rsidRPr="00FC4703"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C8C4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B270" w14:textId="77777777" w:rsidR="00806870" w:rsidRPr="00FC4703" w:rsidRDefault="00806870" w:rsidP="00806870">
            <w:r w:rsidRPr="00FC4703">
              <w:t>Стр. 255 &gt; Стр. 190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451B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520B4D66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5AC5" w14:textId="77777777" w:rsidR="00806870" w:rsidRPr="00FC4703" w:rsidRDefault="00806870" w:rsidP="00806870">
            <w:r w:rsidRPr="00FC4703">
              <w:t>35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0E09" w14:textId="77777777" w:rsidR="00806870" w:rsidRPr="00FC4703" w:rsidRDefault="00806870" w:rsidP="00806870">
            <w:r w:rsidRPr="00FC4703">
              <w:t>270+280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3A47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6273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B982" w14:textId="77777777" w:rsidR="00806870" w:rsidRPr="00FC4703" w:rsidRDefault="00806870" w:rsidP="00806870">
            <w:r w:rsidRPr="00FC4703">
              <w:t>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8100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AF7E" w14:textId="77777777" w:rsidR="00806870" w:rsidRPr="00FC4703" w:rsidRDefault="00806870" w:rsidP="00806870">
            <w:r w:rsidRPr="00FC4703">
              <w:t>Стр. 270+ Стр. 280 &gt; Стр. 260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747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59210A21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1202" w14:textId="77777777" w:rsidR="00806870" w:rsidRPr="00FC4703" w:rsidRDefault="00806870" w:rsidP="00806870">
            <w:r w:rsidRPr="00FC4703">
              <w:t>35.1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82EF" w14:textId="77777777" w:rsidR="00806870" w:rsidRPr="00FC4703" w:rsidRDefault="00806870" w:rsidP="00806870">
            <w:r w:rsidRPr="00FC4703">
              <w:t>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EB1B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544F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AF4" w14:textId="77777777" w:rsidR="00806870" w:rsidRPr="00FC4703" w:rsidRDefault="00806870" w:rsidP="00806870">
            <w:r w:rsidRPr="00FC4703">
              <w:t>261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745B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BD39" w14:textId="77777777" w:rsidR="00806870" w:rsidRPr="00FC4703" w:rsidRDefault="00806870" w:rsidP="00806870">
            <w:r w:rsidRPr="00FC4703">
              <w:t>Стр. 271 &gt; Стр. 261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F858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08D42FE5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7CBC" w14:textId="77777777" w:rsidR="00806870" w:rsidRPr="00FC4703" w:rsidRDefault="00806870" w:rsidP="00806870">
            <w:r w:rsidRPr="00FC4703">
              <w:t>35.2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35F3" w14:textId="77777777" w:rsidR="00806870" w:rsidRPr="00FC4703" w:rsidRDefault="00806870" w:rsidP="00806870">
            <w:r w:rsidRPr="00FC4703">
              <w:t>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9C91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5918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AF48" w14:textId="77777777" w:rsidR="00806870" w:rsidRPr="00FC4703" w:rsidRDefault="00806870" w:rsidP="00806870">
            <w:r w:rsidRPr="00FC4703">
              <w:t>262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3485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CA94" w14:textId="77777777" w:rsidR="00806870" w:rsidRPr="00FC4703" w:rsidRDefault="00806870" w:rsidP="00806870">
            <w:r w:rsidRPr="00FC4703">
              <w:t>Стр. 272 &gt; Стр. 262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57B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20BBA3F2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0AB4" w14:textId="77777777" w:rsidR="00806870" w:rsidRPr="00FC4703" w:rsidRDefault="00806870" w:rsidP="00806870">
            <w:r w:rsidRPr="00FC4703">
              <w:t>35.3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832B" w14:textId="77777777" w:rsidR="00806870" w:rsidRPr="00FC4703" w:rsidRDefault="00806870" w:rsidP="00806870">
            <w:r w:rsidRPr="00FC4703">
              <w:t>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D20D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16DD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E378" w14:textId="77777777" w:rsidR="00806870" w:rsidRPr="00FC4703" w:rsidRDefault="00806870" w:rsidP="00806870">
            <w:r w:rsidRPr="00FC4703">
              <w:t>263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3B7F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6D39" w14:textId="77777777" w:rsidR="00806870" w:rsidRPr="00FC4703" w:rsidRDefault="00806870" w:rsidP="00806870">
            <w:r w:rsidRPr="00FC4703">
              <w:t>Стр. 273 &gt; Стр. 263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07BE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15EFD57E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3CED" w14:textId="77777777" w:rsidR="00806870" w:rsidRPr="00FC4703" w:rsidRDefault="00806870" w:rsidP="00806870">
            <w:r w:rsidRPr="00FC4703">
              <w:t>35.4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41EB" w14:textId="77777777" w:rsidR="00806870" w:rsidRPr="00FC4703" w:rsidRDefault="00806870" w:rsidP="00806870">
            <w:r w:rsidRPr="00FC4703">
              <w:t>274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847B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0754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CE2C" w14:textId="77777777" w:rsidR="00806870" w:rsidRPr="00FC4703" w:rsidRDefault="00806870" w:rsidP="00806870">
            <w:r w:rsidRPr="00FC4703">
              <w:t>264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51B7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AA42" w14:textId="77777777" w:rsidR="00806870" w:rsidRPr="00FC4703" w:rsidRDefault="00806870" w:rsidP="00806870">
            <w:r w:rsidRPr="00FC4703">
              <w:t>Стр. 274 &gt; Стр. 264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521B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7F715E69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FABF" w14:textId="77777777" w:rsidR="00806870" w:rsidRPr="00FC4703" w:rsidRDefault="00806870" w:rsidP="00806870">
            <w:r w:rsidRPr="00FC4703">
              <w:t>35.5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3F29" w14:textId="77777777" w:rsidR="00806870" w:rsidRPr="00FC4703" w:rsidRDefault="00806870" w:rsidP="00806870">
            <w:r w:rsidRPr="00FC4703">
              <w:t>275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F690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D704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9317" w14:textId="77777777" w:rsidR="00806870" w:rsidRPr="00FC4703" w:rsidRDefault="00806870" w:rsidP="00806870">
            <w:r w:rsidRPr="00FC4703">
              <w:t>265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9CA3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1DC4" w14:textId="77777777" w:rsidR="00806870" w:rsidRPr="00FC4703" w:rsidRDefault="00806870" w:rsidP="00806870">
            <w:r w:rsidRPr="00FC4703">
              <w:t>Стр. 275 &gt; Стр. 265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A81D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783BB325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E857" w14:textId="77777777" w:rsidR="00806870" w:rsidRPr="00FC4703" w:rsidRDefault="00806870" w:rsidP="00806870">
            <w:r w:rsidRPr="00FC4703">
              <w:t>35.6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37BC" w14:textId="77777777" w:rsidR="00806870" w:rsidRPr="00FC4703" w:rsidRDefault="00806870" w:rsidP="00806870">
            <w:r w:rsidRPr="00FC4703">
              <w:t>276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F0E1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A974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8615" w14:textId="77777777" w:rsidR="00806870" w:rsidRPr="00FC4703" w:rsidRDefault="00806870" w:rsidP="00806870">
            <w:r w:rsidRPr="00FC4703">
              <w:t>266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9D49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C234" w14:textId="77777777" w:rsidR="00806870" w:rsidRPr="00FC4703" w:rsidRDefault="00806870" w:rsidP="00806870">
            <w:r w:rsidRPr="00FC4703">
              <w:t>Стр. 276 &gt; Стр. 266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FB6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413B22EB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7DF7" w14:textId="77777777" w:rsidR="00806870" w:rsidRPr="00FC4703" w:rsidRDefault="00806870" w:rsidP="00806870">
            <w:r w:rsidRPr="00FC4703">
              <w:t>35.7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3962" w14:textId="77777777" w:rsidR="00806870" w:rsidRPr="00FC4703" w:rsidRDefault="00806870" w:rsidP="00806870">
            <w:r w:rsidRPr="00FC4703">
              <w:t>277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3779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F2C1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88C4" w14:textId="77777777" w:rsidR="00806870" w:rsidRPr="00FC4703" w:rsidRDefault="00806870" w:rsidP="00806870">
            <w:r w:rsidRPr="00FC4703">
              <w:t>267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98F4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82A3" w14:textId="77777777" w:rsidR="00806870" w:rsidRPr="00FC4703" w:rsidRDefault="00806870" w:rsidP="00806870">
            <w:r w:rsidRPr="00FC4703">
              <w:t>Стр. 277 &gt; Стр. 267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7151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76BCD07D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59D4" w14:textId="77777777" w:rsidR="00806870" w:rsidRPr="00FC4703" w:rsidRDefault="00806870" w:rsidP="00806870">
            <w:r w:rsidRPr="00FC4703">
              <w:t>35.8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E64B" w14:textId="77777777" w:rsidR="00806870" w:rsidRPr="00FC4703" w:rsidRDefault="00806870" w:rsidP="00806870">
            <w:r w:rsidRPr="00FC4703">
              <w:t>278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A1A4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49C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622D" w14:textId="77777777" w:rsidR="00806870" w:rsidRPr="00FC4703" w:rsidRDefault="00806870" w:rsidP="00806870">
            <w:r w:rsidRPr="00FC4703">
              <w:t>268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3BC7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1C8E" w14:textId="77777777" w:rsidR="00806870" w:rsidRPr="00FC4703" w:rsidRDefault="00806870" w:rsidP="00806870">
            <w:r w:rsidRPr="00FC4703">
              <w:t>Стр. 278 &gt; Стр. 268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5691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19EF8AEC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471E" w14:textId="77777777" w:rsidR="00806870" w:rsidRPr="00FC4703" w:rsidRDefault="00806870" w:rsidP="00806870">
            <w:r w:rsidRPr="00FC4703">
              <w:lastRenderedPageBreak/>
              <w:t>36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1F8A" w14:textId="77777777" w:rsidR="00806870" w:rsidRPr="00FC4703" w:rsidRDefault="00806870" w:rsidP="00806870">
            <w:r w:rsidRPr="00FC4703">
              <w:t>300+310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E294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FB8B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CAAD" w14:textId="77777777" w:rsidR="00806870" w:rsidRPr="00FC4703" w:rsidRDefault="00806870" w:rsidP="00806870">
            <w:r w:rsidRPr="00FC4703">
              <w:t>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3E1E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D4B3" w14:textId="77777777" w:rsidR="00806870" w:rsidRPr="00FC4703" w:rsidRDefault="00806870" w:rsidP="00806870">
            <w:r w:rsidRPr="00FC4703">
              <w:t>Стр. 300+ Стр. 310 &gt; Стр. 290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9BAA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45C3746D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4220" w14:textId="77777777" w:rsidR="00806870" w:rsidRPr="00FC4703" w:rsidRDefault="00806870" w:rsidP="00806870">
            <w:r w:rsidRPr="00FC4703">
              <w:t>36.1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768E" w14:textId="77777777" w:rsidR="00806870" w:rsidRPr="00FC4703" w:rsidRDefault="00806870" w:rsidP="00806870">
            <w:r w:rsidRPr="00FC4703">
              <w:t>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F084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C402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4236" w14:textId="77777777" w:rsidR="00806870" w:rsidRPr="00FC4703" w:rsidRDefault="00806870" w:rsidP="00806870">
            <w:r w:rsidRPr="00FC4703">
              <w:t>291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0861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52B9" w14:textId="77777777" w:rsidR="00806870" w:rsidRPr="00FC4703" w:rsidRDefault="00806870" w:rsidP="00806870">
            <w:r w:rsidRPr="00FC4703">
              <w:t>Стр. 301 &gt; Стр. 291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2BE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603935B5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47BF" w14:textId="77777777" w:rsidR="00806870" w:rsidRPr="00FC4703" w:rsidRDefault="00806870" w:rsidP="00806870">
            <w:r w:rsidRPr="00FC4703">
              <w:t>36.2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5588" w14:textId="77777777" w:rsidR="00806870" w:rsidRPr="00FC4703" w:rsidRDefault="00806870" w:rsidP="00806870">
            <w:r w:rsidRPr="00FC4703">
              <w:t>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3905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3CE6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135A" w14:textId="77777777" w:rsidR="00806870" w:rsidRPr="00FC4703" w:rsidRDefault="00806870" w:rsidP="00806870">
            <w:r w:rsidRPr="00FC4703">
              <w:t>292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4EB1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C4D4" w14:textId="77777777" w:rsidR="00806870" w:rsidRPr="00FC4703" w:rsidRDefault="00806870" w:rsidP="00806870">
            <w:r w:rsidRPr="00FC4703">
              <w:t>Стр. 302 &gt; Стр. 292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B67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353BAC1C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520D" w14:textId="77777777" w:rsidR="00806870" w:rsidRPr="00FC4703" w:rsidRDefault="00806870" w:rsidP="00806870">
            <w:r w:rsidRPr="00FC4703">
              <w:t>36.3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6269" w14:textId="77777777" w:rsidR="00806870" w:rsidRPr="00FC4703" w:rsidRDefault="00806870" w:rsidP="00806870">
            <w:r w:rsidRPr="00FC4703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3DFE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3009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9F5C" w14:textId="77777777" w:rsidR="00806870" w:rsidRPr="00FC4703" w:rsidRDefault="00806870" w:rsidP="00806870">
            <w:r w:rsidRPr="00FC4703">
              <w:t>293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8150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9B54" w14:textId="77777777" w:rsidR="00806870" w:rsidRPr="00FC4703" w:rsidRDefault="00806870" w:rsidP="00806870">
            <w:r w:rsidRPr="00FC4703">
              <w:t>Стр. 303 &gt; Стр. 293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A10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0A3758AD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749B" w14:textId="77777777" w:rsidR="00806870" w:rsidRPr="00FC4703" w:rsidRDefault="00806870" w:rsidP="00806870">
            <w:r w:rsidRPr="00FC4703">
              <w:t>36.4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2E42" w14:textId="77777777" w:rsidR="00806870" w:rsidRPr="00FC4703" w:rsidRDefault="00806870" w:rsidP="00806870">
            <w:r w:rsidRPr="00FC4703">
              <w:t>304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6C8D" w14:textId="77777777" w:rsidR="00806870" w:rsidRPr="00FC4703" w:rsidRDefault="00806870" w:rsidP="00806870">
            <w:r w:rsidRPr="00FC4703">
              <w:t>4, 11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724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A994" w14:textId="77777777" w:rsidR="00806870" w:rsidRPr="00FC4703" w:rsidRDefault="00806870" w:rsidP="00806870">
            <w:r w:rsidRPr="00FC4703">
              <w:t>294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6304" w14:textId="77777777" w:rsidR="00806870" w:rsidRPr="00BE5263" w:rsidRDefault="00806870" w:rsidP="00806870">
            <w:pPr>
              <w:rPr>
                <w:sz w:val="18"/>
                <w:szCs w:val="18"/>
              </w:rPr>
            </w:pPr>
            <w:r w:rsidRPr="00BE526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Pr="00BE5263">
              <w:rPr>
                <w:sz w:val="18"/>
                <w:szCs w:val="18"/>
              </w:rPr>
              <w:t>11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588A" w14:textId="77777777" w:rsidR="00806870" w:rsidRPr="00FC4703" w:rsidRDefault="00806870" w:rsidP="00806870">
            <w:r w:rsidRPr="00FC4703">
              <w:t>Стр. 304 &gt; Стр. 294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4F9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148F76E0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A704" w14:textId="77777777" w:rsidR="00806870" w:rsidRPr="00FC4703" w:rsidRDefault="00806870" w:rsidP="00806870">
            <w:r w:rsidRPr="00FC4703">
              <w:t>41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EEDB" w14:textId="77777777" w:rsidR="00806870" w:rsidRPr="00FC4703" w:rsidRDefault="00806870" w:rsidP="00806870">
            <w:r w:rsidRPr="00FC4703"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0ACC" w14:textId="1DAFA745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12BE" w14:textId="77777777" w:rsidR="00806870" w:rsidRPr="00FC4703" w:rsidRDefault="00806870" w:rsidP="00806870">
            <w:r w:rsidRPr="00FC4703"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ECAB" w14:textId="77777777" w:rsidR="00806870" w:rsidRPr="00FC4703" w:rsidRDefault="00806870" w:rsidP="00806870">
            <w:r w:rsidRPr="00FC4703">
              <w:t>801+803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60AC" w14:textId="76B0C69F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6666" w14:textId="77777777" w:rsidR="00806870" w:rsidRPr="00FC4703" w:rsidRDefault="00806870" w:rsidP="00806870">
            <w:r w:rsidRPr="00FC4703">
              <w:t>Стр. 800 &lt;&gt; Стр. 801 + Стр. 803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2E9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3348F093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2F10" w14:textId="77777777" w:rsidR="00806870" w:rsidRPr="00FC4703" w:rsidRDefault="00806870" w:rsidP="00806870">
            <w:r w:rsidRPr="00FC4703">
              <w:t>41.1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61C9" w14:textId="77777777" w:rsidR="00806870" w:rsidRPr="00FC4703" w:rsidRDefault="00806870" w:rsidP="00806870">
            <w:r w:rsidRPr="00FC4703"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4837" w14:textId="76C0C9AE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4AE8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99D2" w14:textId="77777777" w:rsidR="00806870" w:rsidRPr="00FC4703" w:rsidRDefault="00806870" w:rsidP="00806870">
            <w:r w:rsidRPr="00FC4703">
              <w:t>801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EA94" w14:textId="5D06053B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E8B6" w14:textId="77777777" w:rsidR="00806870" w:rsidRPr="00FC4703" w:rsidRDefault="00806870" w:rsidP="00806870">
            <w:r w:rsidRPr="00FC4703">
              <w:t>Стр. 802 &gt; Стр. 801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69C0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59D4A111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FAC4" w14:textId="77777777" w:rsidR="00806870" w:rsidRPr="00FC4703" w:rsidRDefault="00806870" w:rsidP="00806870">
            <w:r w:rsidRPr="00FC4703">
              <w:t>41.2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EFFE" w14:textId="77777777" w:rsidR="00806870" w:rsidRPr="00FC4703" w:rsidRDefault="00806870" w:rsidP="00806870">
            <w:r w:rsidRPr="00FC4703">
              <w:t>804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C55B" w14:textId="4B038D5D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04FC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F19E" w14:textId="77777777" w:rsidR="00806870" w:rsidRPr="00FC4703" w:rsidRDefault="00806870" w:rsidP="00806870">
            <w:r w:rsidRPr="00FC4703">
              <w:t>803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0B79" w14:textId="6252F5F6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E8F7" w14:textId="77777777" w:rsidR="00806870" w:rsidRPr="00FC4703" w:rsidRDefault="00806870" w:rsidP="00806870">
            <w:r w:rsidRPr="00FC4703">
              <w:t>Стр. 804 &gt; Стр. 803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1490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5F8C34B1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F153" w14:textId="77777777" w:rsidR="00806870" w:rsidRPr="00FC4703" w:rsidRDefault="00806870" w:rsidP="00806870">
            <w:r w:rsidRPr="00FC4703">
              <w:t>42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E96C" w14:textId="77777777" w:rsidR="00806870" w:rsidRPr="00FC4703" w:rsidRDefault="00806870" w:rsidP="00806870">
            <w:r w:rsidRPr="00FC4703">
              <w:t>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C021" w14:textId="23B2BBA8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A169" w14:textId="77777777" w:rsidR="00806870" w:rsidRPr="00FC4703" w:rsidRDefault="00806870" w:rsidP="00806870">
            <w:r w:rsidRPr="00FC4703"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F084" w14:textId="77777777" w:rsidR="00806870" w:rsidRPr="00FC4703" w:rsidRDefault="00806870" w:rsidP="00806870">
            <w:r w:rsidRPr="00FC4703">
              <w:t>931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DAB5" w14:textId="1AD5D4FB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3B07" w14:textId="77777777" w:rsidR="00806870" w:rsidRPr="00FC4703" w:rsidRDefault="00806870" w:rsidP="00806870">
            <w:r w:rsidRPr="00FC4703">
              <w:t>Стр. 802 &lt;&gt; Стр. 931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5D40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317FD7AE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5F57" w14:textId="77777777" w:rsidR="00806870" w:rsidRPr="00FC4703" w:rsidRDefault="00806870" w:rsidP="00806870">
            <w:r w:rsidRPr="00FC4703">
              <w:t>43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5BCE" w14:textId="77777777" w:rsidR="00806870" w:rsidRPr="00FC4703" w:rsidRDefault="00806870" w:rsidP="00806870">
            <w:r w:rsidRPr="00FC4703">
              <w:t>811+812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773" w14:textId="18585676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69E9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CF09" w14:textId="77777777" w:rsidR="00806870" w:rsidRPr="00FC4703" w:rsidRDefault="00806870" w:rsidP="00806870">
            <w:r w:rsidRPr="00FC4703">
              <w:t>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595F" w14:textId="0FF9A5F7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67D5" w14:textId="77777777" w:rsidR="00806870" w:rsidRPr="00FC4703" w:rsidRDefault="00806870" w:rsidP="00806870">
            <w:r w:rsidRPr="00FC4703">
              <w:t>Стр. 811 + Стр. 812 &gt; Стр. 810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1371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7CA1D351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EAFB" w14:textId="77777777" w:rsidR="00806870" w:rsidRPr="00FC4703" w:rsidRDefault="00806870" w:rsidP="00806870">
            <w:r w:rsidRPr="00FC4703">
              <w:t>44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5E92" w14:textId="77777777" w:rsidR="00806870" w:rsidRPr="00FC4703" w:rsidRDefault="00806870" w:rsidP="00806870">
            <w:r w:rsidRPr="00FC4703">
              <w:t>831+833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FA80" w14:textId="7760B7F0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FD2D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B125" w14:textId="77777777" w:rsidR="00806870" w:rsidRPr="00FC4703" w:rsidRDefault="00806870" w:rsidP="00806870">
            <w:r w:rsidRPr="00FC4703">
              <w:t>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8D6B" w14:textId="547D6FC4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0574" w14:textId="77777777" w:rsidR="00806870" w:rsidRPr="00FC4703" w:rsidRDefault="00806870" w:rsidP="00806870">
            <w:r w:rsidRPr="00FC4703">
              <w:t>Стр. 831 + Стр. 833 &gt; Стр. 830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2D34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1C0F8585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9CD" w14:textId="77777777" w:rsidR="00806870" w:rsidRPr="00FC4703" w:rsidRDefault="00806870" w:rsidP="00806870">
            <w:r w:rsidRPr="00FC4703">
              <w:t>45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B595" w14:textId="77777777" w:rsidR="00806870" w:rsidRPr="00FC4703" w:rsidRDefault="00806870" w:rsidP="00806870">
            <w:r w:rsidRPr="00FC4703">
              <w:t>852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F57C" w14:textId="6B359C86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86AB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01E6" w14:textId="77777777" w:rsidR="00806870" w:rsidRPr="00FC4703" w:rsidRDefault="00806870" w:rsidP="00806870">
            <w:r w:rsidRPr="00FC4703"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9BBE" w14:textId="02C2B738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8191" w14:textId="77777777" w:rsidR="00806870" w:rsidRPr="00FC4703" w:rsidRDefault="00806870" w:rsidP="00806870">
            <w:r w:rsidRPr="00FC4703">
              <w:t>Стр. 852 &gt; Стр. 850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84B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06EB27B4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0587" w14:textId="77777777" w:rsidR="00806870" w:rsidRPr="00FC4703" w:rsidRDefault="00806870" w:rsidP="00806870">
            <w:r w:rsidRPr="00FC4703">
              <w:t>46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C717" w14:textId="77777777" w:rsidR="00806870" w:rsidRPr="00FC4703" w:rsidRDefault="00806870" w:rsidP="00806870">
            <w:r w:rsidRPr="00FC4703">
              <w:t>861+863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75ED" w14:textId="02FBA09C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E442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85AD" w14:textId="77777777" w:rsidR="00806870" w:rsidRPr="00FC4703" w:rsidRDefault="00806870" w:rsidP="00806870">
            <w:r w:rsidRPr="00FC4703">
              <w:t>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258D" w14:textId="0A4D3C2C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54AE" w14:textId="77777777" w:rsidR="00806870" w:rsidRPr="00FC4703" w:rsidRDefault="00806870" w:rsidP="00806870">
            <w:r w:rsidRPr="00FC4703">
              <w:t>Стр. 861 + Стр. 863 &gt; Стр. 860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9BD5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152A7FC7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D865" w14:textId="77777777" w:rsidR="00806870" w:rsidRPr="00FC4703" w:rsidRDefault="00806870" w:rsidP="00806870">
            <w:r w:rsidRPr="00FC4703">
              <w:t>47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5069" w14:textId="77777777" w:rsidR="00806870" w:rsidRPr="00FC4703" w:rsidRDefault="00806870" w:rsidP="00806870">
            <w:r w:rsidRPr="00FC4703"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D56A" w14:textId="500A10A3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145A" w14:textId="77777777" w:rsidR="00806870" w:rsidRPr="00FC4703" w:rsidRDefault="00806870" w:rsidP="00806870">
            <w:r w:rsidRPr="00FC4703"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C085" w14:textId="77777777" w:rsidR="00806870" w:rsidRPr="00FC4703" w:rsidRDefault="00806870" w:rsidP="00806870">
            <w:r w:rsidRPr="00FC4703">
              <w:t>881+884+886+888+889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AA05" w14:textId="2D2D1952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7DBF" w14:textId="77777777" w:rsidR="00806870" w:rsidRPr="00FC4703" w:rsidRDefault="00806870" w:rsidP="00806870">
            <w:r w:rsidRPr="00FC4703">
              <w:t>Стр. 880 &lt;&gt; Стр. 881 + Стр. 884 + Стр. 886 + Стр. 888 + Стр. 889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F30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69821B14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A5ED" w14:textId="77777777" w:rsidR="00806870" w:rsidRPr="00FC4703" w:rsidRDefault="00806870" w:rsidP="00806870">
            <w:r w:rsidRPr="00FC4703">
              <w:lastRenderedPageBreak/>
              <w:t>47.1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2428" w14:textId="77777777" w:rsidR="00806870" w:rsidRPr="00FC4703" w:rsidRDefault="00806870" w:rsidP="00806870">
            <w:r w:rsidRPr="00FC4703">
              <w:t>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C8B5" w14:textId="363139D4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87BE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6283" w14:textId="77777777" w:rsidR="00806870" w:rsidRPr="00FC4703" w:rsidRDefault="00806870" w:rsidP="00806870">
            <w:r w:rsidRPr="00FC4703">
              <w:t>881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F0F1" w14:textId="19844818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0D9D" w14:textId="77777777" w:rsidR="00806870" w:rsidRPr="00FC4703" w:rsidRDefault="00806870" w:rsidP="00806870">
            <w:r w:rsidRPr="00FC4703">
              <w:t>Стр. 882 &gt; Стр. 881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257D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0BC16E18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B2F8" w14:textId="77777777" w:rsidR="00806870" w:rsidRPr="00FC4703" w:rsidRDefault="00806870" w:rsidP="00806870">
            <w:r w:rsidRPr="00FC4703">
              <w:t>48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B2BA" w14:textId="77777777" w:rsidR="00806870" w:rsidRPr="00FC4703" w:rsidRDefault="00806870" w:rsidP="00806870">
            <w:r w:rsidRPr="00FC4703">
              <w:t>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7338" w14:textId="02CE7E8A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0988" w14:textId="77777777" w:rsidR="00806870" w:rsidRPr="00FC4703" w:rsidRDefault="00806870" w:rsidP="00806870">
            <w:r w:rsidRPr="00FC4703"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663F" w14:textId="77777777" w:rsidR="00806870" w:rsidRPr="00FC4703" w:rsidRDefault="00806870" w:rsidP="00806870">
            <w:r w:rsidRPr="00FC4703">
              <w:t>891+894+896+898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4F70" w14:textId="46D921FD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3948" w14:textId="77777777" w:rsidR="00806870" w:rsidRPr="00FC4703" w:rsidRDefault="00806870" w:rsidP="00806870">
            <w:r w:rsidRPr="00FC4703">
              <w:t>Стр. 890 &lt;&gt; Стр. 891 + Стр. 894 + Стр. 896 + Стр. 898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3E78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094D710E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42CC" w14:textId="77777777" w:rsidR="00806870" w:rsidRPr="00FC4703" w:rsidRDefault="00806870" w:rsidP="00806870">
            <w:r w:rsidRPr="00FC4703">
              <w:t>48.1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48CC" w14:textId="77777777" w:rsidR="00806870" w:rsidRPr="00FC4703" w:rsidRDefault="00806870" w:rsidP="00806870">
            <w:r w:rsidRPr="00FC4703"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BF41" w14:textId="12F9C70C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1847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1256" w14:textId="77777777" w:rsidR="00806870" w:rsidRPr="00FC4703" w:rsidRDefault="00806870" w:rsidP="00806870">
            <w:r w:rsidRPr="00FC4703">
              <w:t>891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671" w14:textId="1355E391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70A5" w14:textId="77777777" w:rsidR="00806870" w:rsidRPr="00FC4703" w:rsidRDefault="00806870" w:rsidP="00806870">
            <w:r w:rsidRPr="00FC4703">
              <w:t>Стр. 892 &gt; Стр. 891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2821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07DA16B7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D8F5" w14:textId="77777777" w:rsidR="00806870" w:rsidRPr="00FC4703" w:rsidRDefault="00806870" w:rsidP="00806870">
            <w:r w:rsidRPr="00FC4703">
              <w:t>49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3C04" w14:textId="77777777" w:rsidR="00806870" w:rsidRPr="00FC4703" w:rsidRDefault="00806870" w:rsidP="00806870">
            <w:r w:rsidRPr="00FC4703"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5FF6" w14:textId="6107DABC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399C" w14:textId="77777777" w:rsidR="00806870" w:rsidRPr="00FC4703" w:rsidRDefault="00806870" w:rsidP="00806870">
            <w:r w:rsidRPr="00FC4703"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D5F5" w14:textId="77777777" w:rsidR="00806870" w:rsidRPr="00FC4703" w:rsidRDefault="00806870" w:rsidP="00806870">
            <w:r w:rsidRPr="00FC4703">
              <w:t>901+910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125D" w14:textId="055F4CD2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4517" w14:textId="77777777" w:rsidR="00806870" w:rsidRPr="00FC4703" w:rsidRDefault="00806870" w:rsidP="00806870">
            <w:r w:rsidRPr="00FC4703">
              <w:t>Стр. 900 &lt;&gt; Стр. 901 + Стр. 910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BE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3F32F035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1663" w14:textId="77777777" w:rsidR="00806870" w:rsidRPr="00FC4703" w:rsidRDefault="00806870" w:rsidP="00806870">
            <w:r w:rsidRPr="00FC4703">
              <w:t>49.1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BEBE" w14:textId="77777777" w:rsidR="00806870" w:rsidRPr="00FC4703" w:rsidRDefault="00806870" w:rsidP="00806870">
            <w:r w:rsidRPr="00FC4703"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2C49" w14:textId="3412C4B2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94E9" w14:textId="77777777" w:rsidR="00806870" w:rsidRPr="00FC4703" w:rsidRDefault="00806870" w:rsidP="00806870">
            <w:r w:rsidRPr="00FC4703"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7574" w14:textId="77777777" w:rsidR="00806870" w:rsidRPr="00FC4703" w:rsidRDefault="00806870" w:rsidP="00806870">
            <w:r w:rsidRPr="00FC4703">
              <w:t>902+905+907+909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AF91" w14:textId="4F10A12D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3201" w14:textId="77777777" w:rsidR="00806870" w:rsidRPr="00FC4703" w:rsidRDefault="00806870" w:rsidP="00806870">
            <w:r w:rsidRPr="00FC4703">
              <w:t>Стр. 902 &lt;&gt; Стр. 902 + Стр. 905 + Стр. 907 + Стр. 909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3286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4D6F14E8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FD91" w14:textId="77777777" w:rsidR="00806870" w:rsidRPr="00FC4703" w:rsidRDefault="00806870" w:rsidP="00806870">
            <w:r w:rsidRPr="00FC4703">
              <w:t>49.2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751F" w14:textId="77777777" w:rsidR="00806870" w:rsidRPr="00FC4703" w:rsidRDefault="00806870" w:rsidP="00806870">
            <w:r w:rsidRPr="00FC4703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111D" w14:textId="4C04243F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39C3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B879" w14:textId="77777777" w:rsidR="00806870" w:rsidRPr="00FC4703" w:rsidRDefault="00806870" w:rsidP="00806870">
            <w:r w:rsidRPr="00FC4703"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B5A3" w14:textId="55EF6A1D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0ED6" w14:textId="77777777" w:rsidR="00806870" w:rsidRPr="00FC4703" w:rsidRDefault="00806870" w:rsidP="00806870">
            <w:r w:rsidRPr="00FC4703">
              <w:t>Стр. 903 &gt; Стр. 902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F717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53F2842F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E32C" w14:textId="77777777" w:rsidR="00806870" w:rsidRPr="00FC4703" w:rsidRDefault="00806870" w:rsidP="00806870">
            <w:r w:rsidRPr="00FC4703">
              <w:t>49.3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CF1F" w14:textId="77777777" w:rsidR="00806870" w:rsidRPr="00FC4703" w:rsidRDefault="00806870" w:rsidP="00806870">
            <w:r w:rsidRPr="00FC4703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C4AF" w14:textId="5CC6C395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410B" w14:textId="77777777" w:rsidR="00806870" w:rsidRPr="00FC4703" w:rsidRDefault="00806870" w:rsidP="00806870">
            <w:r w:rsidRPr="00FC4703">
              <w:t>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2A2B" w14:textId="77777777" w:rsidR="00806870" w:rsidRPr="00FC4703" w:rsidRDefault="00806870" w:rsidP="00806870">
            <w:r w:rsidRPr="00FC4703">
              <w:t>911+914+916+918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879" w14:textId="504A1E4B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AF62" w14:textId="77777777" w:rsidR="00806870" w:rsidRPr="00FC4703" w:rsidRDefault="00806870" w:rsidP="00806870">
            <w:r w:rsidRPr="00FC4703">
              <w:t>Стр. 910 &lt;&gt; Стр. 911 + Стр. 914 + Стр. 916 + Стр. 918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09A3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26A82998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F457" w14:textId="77777777" w:rsidR="00806870" w:rsidRPr="00FC4703" w:rsidRDefault="00806870" w:rsidP="00806870">
            <w:r w:rsidRPr="00FC4703">
              <w:t>49.4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6B58" w14:textId="77777777" w:rsidR="00806870" w:rsidRPr="00FC4703" w:rsidRDefault="00806870" w:rsidP="00806870">
            <w:r w:rsidRPr="00FC4703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0296" w14:textId="4679040E" w:rsidR="00806870" w:rsidRPr="00FC4703" w:rsidRDefault="00806870" w:rsidP="00806870">
            <w:r>
              <w:rPr>
                <w:sz w:val="18"/>
                <w:szCs w:val="18"/>
              </w:rPr>
              <w:t xml:space="preserve">с </w:t>
            </w:r>
            <w:r w:rsidRPr="00FC4703">
              <w:t>4</w:t>
            </w:r>
            <w:r>
              <w:rPr>
                <w:sz w:val="18"/>
                <w:szCs w:val="18"/>
              </w:rPr>
              <w:t xml:space="preserve"> по </w:t>
            </w:r>
            <w:r w:rsidRPr="00FC470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262" w14:textId="77777777" w:rsidR="00806870" w:rsidRPr="00FC4703" w:rsidRDefault="00806870" w:rsidP="00806870">
            <w:r w:rsidRPr="00FC4703">
              <w:t>&lt;=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74CA" w14:textId="77777777" w:rsidR="00806870" w:rsidRPr="00FC4703" w:rsidRDefault="00806870" w:rsidP="00806870">
            <w:r w:rsidRPr="00FC4703"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4565" w14:textId="2B9D5AA3" w:rsidR="00806870" w:rsidRPr="00BE5263" w:rsidRDefault="00806870" w:rsidP="008068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4 по 7</w:t>
            </w:r>
            <w:r w:rsidRPr="00BE5263">
              <w:rPr>
                <w:sz w:val="18"/>
                <w:szCs w:val="18"/>
              </w:rPr>
              <w:t xml:space="preserve"> соответственно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0FA2" w14:textId="77777777" w:rsidR="00806870" w:rsidRPr="00FC4703" w:rsidRDefault="00806870" w:rsidP="00806870">
            <w:r w:rsidRPr="00FC4703">
              <w:t>Стр. 912 &gt; Стр. 911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6875" w14:textId="77777777" w:rsidR="00806870" w:rsidRPr="00FC4703" w:rsidRDefault="00806870" w:rsidP="00806870">
            <w:r w:rsidRPr="00FC4703">
              <w:t>Б</w:t>
            </w:r>
          </w:p>
        </w:tc>
      </w:tr>
      <w:tr w:rsidR="00806870" w:rsidRPr="00A1781D" w14:paraId="1AD7AEC9" w14:textId="77777777" w:rsidTr="000779B2">
        <w:trPr>
          <w:trHeight w:val="34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84F0" w14:textId="77777777" w:rsidR="00806870" w:rsidRPr="00FC4703" w:rsidRDefault="00806870" w:rsidP="00806870">
            <w:r w:rsidRPr="00FC4703">
              <w:t>54.2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10F" w14:textId="77777777" w:rsidR="00806870" w:rsidRPr="00FC4703" w:rsidRDefault="00806870" w:rsidP="00806870">
            <w:r>
              <w:t>* раздела 3.1.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AD4A" w14:textId="77777777" w:rsidR="00806870" w:rsidRPr="00FC4703" w:rsidRDefault="00806870" w:rsidP="0080687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DEDA" w14:textId="77777777" w:rsidR="00806870" w:rsidRPr="00FC4703" w:rsidRDefault="00806870" w:rsidP="00806870">
            <w:r>
              <w:t>=0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2B68" w14:textId="77777777" w:rsidR="00806870" w:rsidRPr="00FC4703" w:rsidRDefault="00806870" w:rsidP="0080687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294B" w14:textId="77777777" w:rsidR="00806870" w:rsidRPr="00BE5263" w:rsidRDefault="00806870" w:rsidP="00806870">
            <w:pPr>
              <w:rPr>
                <w:sz w:val="18"/>
                <w:szCs w:val="18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0D78" w14:textId="77777777" w:rsidR="00806870" w:rsidRPr="00FC4703" w:rsidRDefault="00806870" w:rsidP="00806870">
            <w:r>
              <w:rPr>
                <w:sz w:val="18"/>
                <w:szCs w:val="18"/>
              </w:rPr>
              <w:t xml:space="preserve">Значение по детализированным строкам </w:t>
            </w:r>
            <w:r>
              <w:t xml:space="preserve">раздела 3.1. </w:t>
            </w:r>
            <w:r w:rsidRPr="00FC4703">
              <w:t xml:space="preserve"> –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8BAA" w14:textId="77777777" w:rsidR="00806870" w:rsidRPr="00FC4703" w:rsidRDefault="00806870" w:rsidP="00806870">
            <w:r w:rsidRPr="00FC4703">
              <w:t>Б</w:t>
            </w:r>
          </w:p>
        </w:tc>
      </w:tr>
    </w:tbl>
    <w:p w14:paraId="5F590712" w14:textId="77777777" w:rsidR="00E70BDA" w:rsidRPr="00B234EC" w:rsidRDefault="00E70BDA" w:rsidP="00516CD3"/>
    <w:p w14:paraId="75712443" w14:textId="5B59CEDC" w:rsidR="00901AC5" w:rsidRPr="000779B2" w:rsidRDefault="00815C63" w:rsidP="00A74A12">
      <w:pPr>
        <w:pStyle w:val="1"/>
        <w:rPr>
          <w:b/>
          <w:sz w:val="20"/>
          <w:szCs w:val="20"/>
        </w:rPr>
      </w:pPr>
      <w:bookmarkStart w:id="302" w:name="_Toc501124308"/>
      <w:bookmarkStart w:id="303" w:name="_Toc216968506"/>
      <w:r w:rsidRPr="000779B2">
        <w:rPr>
          <w:b/>
          <w:sz w:val="20"/>
          <w:szCs w:val="20"/>
        </w:rPr>
        <w:t>1</w:t>
      </w:r>
      <w:r w:rsidR="000779B2" w:rsidRPr="000779B2">
        <w:rPr>
          <w:b/>
          <w:sz w:val="20"/>
          <w:szCs w:val="20"/>
        </w:rPr>
        <w:t>2</w:t>
      </w:r>
      <w:r w:rsidR="00A91A4B" w:rsidRPr="000779B2">
        <w:rPr>
          <w:b/>
          <w:sz w:val="20"/>
          <w:szCs w:val="20"/>
        </w:rPr>
        <w:t xml:space="preserve">. </w:t>
      </w:r>
      <w:r w:rsidR="00901AC5" w:rsidRPr="000779B2">
        <w:rPr>
          <w:b/>
          <w:sz w:val="20"/>
          <w:szCs w:val="20"/>
        </w:rPr>
        <w:t xml:space="preserve">Сведения по дебиторской и кредиторской задолженности </w:t>
      </w:r>
      <w:r w:rsidR="000779B2">
        <w:rPr>
          <w:b/>
          <w:sz w:val="20"/>
          <w:szCs w:val="20"/>
        </w:rPr>
        <w:t>(</w:t>
      </w:r>
      <w:r w:rsidR="00901AC5" w:rsidRPr="000779B2">
        <w:rPr>
          <w:b/>
          <w:sz w:val="20"/>
          <w:szCs w:val="20"/>
        </w:rPr>
        <w:t>ф.</w:t>
      </w:r>
      <w:r w:rsidR="000779B2">
        <w:rPr>
          <w:b/>
          <w:sz w:val="20"/>
          <w:szCs w:val="20"/>
        </w:rPr>
        <w:t xml:space="preserve"> </w:t>
      </w:r>
      <w:r w:rsidR="00901AC5" w:rsidRPr="000779B2">
        <w:rPr>
          <w:b/>
          <w:sz w:val="20"/>
          <w:szCs w:val="20"/>
        </w:rPr>
        <w:t>0503169</w:t>
      </w:r>
      <w:bookmarkEnd w:id="302"/>
      <w:r w:rsidR="000779B2">
        <w:rPr>
          <w:b/>
          <w:sz w:val="20"/>
          <w:szCs w:val="20"/>
        </w:rPr>
        <w:t>)</w:t>
      </w:r>
      <w:bookmarkEnd w:id="303"/>
      <w:r w:rsidR="00D227FC" w:rsidRPr="000779B2">
        <w:rPr>
          <w:b/>
          <w:sz w:val="20"/>
          <w:szCs w:val="20"/>
        </w:rPr>
        <w:t xml:space="preserve"> </w:t>
      </w:r>
    </w:p>
    <w:p w14:paraId="10891FAB" w14:textId="5D54B8AB" w:rsidR="00D227FC" w:rsidRDefault="00D227FC" w:rsidP="00D227FC">
      <w:pPr>
        <w:rPr>
          <w:sz w:val="18"/>
          <w:szCs w:val="18"/>
        </w:rPr>
      </w:pPr>
      <w:r w:rsidRPr="00A1781D">
        <w:rPr>
          <w:sz w:val="18"/>
          <w:szCs w:val="18"/>
        </w:rPr>
        <w:t xml:space="preserve">Для расходных КБК допустима классификация, установленная приказом Минфина России </w:t>
      </w:r>
      <w:r w:rsidR="00376BED">
        <w:rPr>
          <w:sz w:val="18"/>
          <w:szCs w:val="18"/>
        </w:rPr>
        <w:t>о</w:t>
      </w:r>
      <w:r w:rsidR="00376BED" w:rsidRPr="00A35588">
        <w:rPr>
          <w:sz w:val="18"/>
          <w:szCs w:val="18"/>
        </w:rPr>
        <w:t>б утверждении кодов (перечней кодов) бюджетной классификации Российской Федерации на</w:t>
      </w:r>
      <w:r w:rsidR="00376BED">
        <w:rPr>
          <w:sz w:val="18"/>
          <w:szCs w:val="18"/>
        </w:rPr>
        <w:t xml:space="preserve"> соответствующий год.</w:t>
      </w:r>
    </w:p>
    <w:p w14:paraId="4DDD23AE" w14:textId="77777777" w:rsidR="005E6749" w:rsidRDefault="005E6749" w:rsidP="005E6749">
      <w:pPr>
        <w:rPr>
          <w:sz w:val="18"/>
          <w:szCs w:val="18"/>
        </w:rPr>
      </w:pPr>
      <w:r>
        <w:rPr>
          <w:sz w:val="18"/>
          <w:szCs w:val="18"/>
        </w:rPr>
        <w:t>Отражение в детализированных строках раздела 1 Сведений по дебиторской задолженности счетов, отличных от 1 205 ХХ 00Х, 1 206 ХХ 00Х, 1 208 ХХ 00Х, 1 209 ХХ 00Х, 1 210 05 00Х, 1 210 1Х 00Х, 1 210 </w:t>
      </w:r>
      <w:r>
        <w:rPr>
          <w:sz w:val="18"/>
          <w:szCs w:val="18"/>
          <w:lang w:val="en-US"/>
        </w:rPr>
        <w:t>T</w:t>
      </w:r>
      <w:r w:rsidRPr="00A046D1">
        <w:rPr>
          <w:sz w:val="18"/>
          <w:szCs w:val="18"/>
        </w:rPr>
        <w:t>5</w:t>
      </w:r>
      <w:r>
        <w:rPr>
          <w:sz w:val="18"/>
          <w:szCs w:val="18"/>
        </w:rPr>
        <w:t> 00Х, 1 303 ХХ 00Х, недопустимо.</w:t>
      </w:r>
    </w:p>
    <w:p w14:paraId="37AE9A63" w14:textId="0AC7BA39" w:rsidR="005E6749" w:rsidRDefault="005E6749" w:rsidP="005E6749">
      <w:pPr>
        <w:rPr>
          <w:sz w:val="18"/>
          <w:szCs w:val="18"/>
        </w:rPr>
      </w:pPr>
      <w:r>
        <w:rPr>
          <w:sz w:val="18"/>
          <w:szCs w:val="18"/>
        </w:rPr>
        <w:t xml:space="preserve">Отражение в детализированных строках раздела 1 Сведений по кредиторской задолженности счетов, отличных от 1 205 ХХ 00Х, 1 208 ХХ 00Х, 1 209 ХХ 00Х, 1 210 1Х 00Х, 1 302 ХХ 00Х, 1 303 ХХ 00Х, 1 304 02 007, 1 304 03 007, 1 304 06 00Х, </w:t>
      </w:r>
      <w:r w:rsidR="00432E3A">
        <w:rPr>
          <w:sz w:val="18"/>
          <w:szCs w:val="18"/>
        </w:rPr>
        <w:t>1 304 </w:t>
      </w:r>
      <w:r w:rsidR="00432E3A">
        <w:rPr>
          <w:sz w:val="18"/>
          <w:szCs w:val="18"/>
          <w:lang w:val="en-US"/>
        </w:rPr>
        <w:t>T</w:t>
      </w:r>
      <w:r w:rsidR="00432E3A">
        <w:rPr>
          <w:sz w:val="18"/>
          <w:szCs w:val="18"/>
        </w:rPr>
        <w:t xml:space="preserve">6 00Х </w:t>
      </w:r>
      <w:r>
        <w:rPr>
          <w:sz w:val="18"/>
          <w:szCs w:val="18"/>
        </w:rPr>
        <w:t>недопустимо.</w:t>
      </w:r>
    </w:p>
    <w:p w14:paraId="7790AA60" w14:textId="77777777" w:rsidR="00C302FC" w:rsidRPr="00A1781D" w:rsidRDefault="00C302FC" w:rsidP="00D227FC">
      <w:pPr>
        <w:rPr>
          <w:sz w:val="18"/>
          <w:szCs w:val="18"/>
        </w:rPr>
      </w:pPr>
      <w:r w:rsidRPr="00C302FC">
        <w:rPr>
          <w:sz w:val="18"/>
          <w:szCs w:val="18"/>
        </w:rPr>
        <w:t>Наличие по строкам раздела 1, содержащим детализированные номера счетов, синтетических счетов %</w:t>
      </w:r>
      <w:r w:rsidR="00F4395A">
        <w:rPr>
          <w:sz w:val="18"/>
          <w:szCs w:val="18"/>
        </w:rPr>
        <w:t>1</w:t>
      </w:r>
      <w:r w:rsidR="00F4395A" w:rsidRPr="00C302FC">
        <w:rPr>
          <w:sz w:val="18"/>
          <w:szCs w:val="18"/>
        </w:rPr>
        <w:t xml:space="preserve"> </w:t>
      </w:r>
      <w:r w:rsidRPr="00C302FC">
        <w:rPr>
          <w:sz w:val="18"/>
          <w:szCs w:val="18"/>
        </w:rPr>
        <w:t>205 00 00Х, %</w:t>
      </w:r>
      <w:r w:rsidR="00F4395A">
        <w:rPr>
          <w:sz w:val="18"/>
          <w:szCs w:val="18"/>
        </w:rPr>
        <w:t>1</w:t>
      </w:r>
      <w:r w:rsidR="00F4395A" w:rsidRPr="00C302FC">
        <w:rPr>
          <w:sz w:val="18"/>
          <w:szCs w:val="18"/>
        </w:rPr>
        <w:t xml:space="preserve"> </w:t>
      </w:r>
      <w:r w:rsidRPr="00C302FC">
        <w:rPr>
          <w:sz w:val="18"/>
          <w:szCs w:val="18"/>
        </w:rPr>
        <w:t>206 00 00Х, %</w:t>
      </w:r>
      <w:r w:rsidR="00F4395A">
        <w:rPr>
          <w:sz w:val="18"/>
          <w:szCs w:val="18"/>
        </w:rPr>
        <w:t>1</w:t>
      </w:r>
      <w:r w:rsidR="00F4395A" w:rsidRPr="00C302FC">
        <w:rPr>
          <w:sz w:val="18"/>
          <w:szCs w:val="18"/>
        </w:rPr>
        <w:t xml:space="preserve"> </w:t>
      </w:r>
      <w:r w:rsidRPr="00C302FC">
        <w:rPr>
          <w:sz w:val="18"/>
          <w:szCs w:val="18"/>
        </w:rPr>
        <w:t>208 00 00Х, %</w:t>
      </w:r>
      <w:r w:rsidR="00F4395A">
        <w:rPr>
          <w:sz w:val="18"/>
          <w:szCs w:val="18"/>
        </w:rPr>
        <w:t>1</w:t>
      </w:r>
      <w:r w:rsidR="00F4395A" w:rsidRPr="00C302FC">
        <w:rPr>
          <w:sz w:val="18"/>
          <w:szCs w:val="18"/>
        </w:rPr>
        <w:t xml:space="preserve"> </w:t>
      </w:r>
      <w:r w:rsidRPr="00C302FC">
        <w:rPr>
          <w:sz w:val="18"/>
          <w:szCs w:val="18"/>
        </w:rPr>
        <w:t>209 00 00Х, %</w:t>
      </w:r>
      <w:r w:rsidR="00F4395A">
        <w:rPr>
          <w:sz w:val="18"/>
          <w:szCs w:val="18"/>
        </w:rPr>
        <w:t>1</w:t>
      </w:r>
      <w:r w:rsidR="00F4395A" w:rsidRPr="00C302FC">
        <w:rPr>
          <w:sz w:val="18"/>
          <w:szCs w:val="18"/>
        </w:rPr>
        <w:t xml:space="preserve"> </w:t>
      </w:r>
      <w:r w:rsidRPr="00C302FC">
        <w:rPr>
          <w:sz w:val="18"/>
          <w:szCs w:val="18"/>
        </w:rPr>
        <w:t>210 00 00Х, %</w:t>
      </w:r>
      <w:r w:rsidR="00F4395A">
        <w:rPr>
          <w:sz w:val="18"/>
          <w:szCs w:val="18"/>
        </w:rPr>
        <w:t>1</w:t>
      </w:r>
      <w:r w:rsidR="00F4395A" w:rsidRPr="00C302FC">
        <w:rPr>
          <w:sz w:val="18"/>
          <w:szCs w:val="18"/>
        </w:rPr>
        <w:t xml:space="preserve"> </w:t>
      </w:r>
      <w:r w:rsidRPr="00C302FC">
        <w:rPr>
          <w:sz w:val="18"/>
          <w:szCs w:val="18"/>
        </w:rPr>
        <w:t>302 00 00Х, %</w:t>
      </w:r>
      <w:r w:rsidR="00F4395A">
        <w:rPr>
          <w:sz w:val="18"/>
          <w:szCs w:val="18"/>
        </w:rPr>
        <w:t>1</w:t>
      </w:r>
      <w:r w:rsidR="00F4395A" w:rsidRPr="00C302FC">
        <w:rPr>
          <w:sz w:val="18"/>
          <w:szCs w:val="18"/>
        </w:rPr>
        <w:t xml:space="preserve"> </w:t>
      </w:r>
      <w:r w:rsidRPr="00C302FC">
        <w:rPr>
          <w:sz w:val="18"/>
          <w:szCs w:val="18"/>
        </w:rPr>
        <w:t>303 00 00Х, %</w:t>
      </w:r>
      <w:r w:rsidR="00F4395A">
        <w:rPr>
          <w:sz w:val="18"/>
          <w:szCs w:val="18"/>
        </w:rPr>
        <w:t>1</w:t>
      </w:r>
      <w:r w:rsidR="00F4395A" w:rsidRPr="00C302FC">
        <w:rPr>
          <w:sz w:val="18"/>
          <w:szCs w:val="18"/>
        </w:rPr>
        <w:t xml:space="preserve"> </w:t>
      </w:r>
      <w:r w:rsidRPr="00C302FC">
        <w:rPr>
          <w:sz w:val="18"/>
          <w:szCs w:val="18"/>
        </w:rPr>
        <w:t>304 00 00Х недопустимо</w:t>
      </w:r>
    </w:p>
    <w:tbl>
      <w:tblPr>
        <w:tblW w:w="102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448"/>
        <w:gridCol w:w="538"/>
        <w:gridCol w:w="895"/>
        <w:gridCol w:w="709"/>
        <w:gridCol w:w="664"/>
        <w:gridCol w:w="947"/>
        <w:gridCol w:w="940"/>
        <w:gridCol w:w="2791"/>
        <w:gridCol w:w="44"/>
        <w:gridCol w:w="693"/>
      </w:tblGrid>
      <w:tr w:rsidR="00961981" w:rsidRPr="00A1781D" w14:paraId="7645AC7A" w14:textId="77777777" w:rsidTr="000779B2">
        <w:trPr>
          <w:trHeight w:val="658"/>
          <w:tblHeader/>
        </w:trPr>
        <w:tc>
          <w:tcPr>
            <w:tcW w:w="566" w:type="dxa"/>
            <w:vAlign w:val="center"/>
          </w:tcPr>
          <w:p w14:paraId="03E51B1E" w14:textId="77777777" w:rsidR="00961981" w:rsidRPr="00A1781D" w:rsidRDefault="00961981" w:rsidP="0096198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 п/п</w:t>
            </w:r>
          </w:p>
        </w:tc>
        <w:tc>
          <w:tcPr>
            <w:tcW w:w="1986" w:type="dxa"/>
            <w:gridSpan w:val="2"/>
            <w:vAlign w:val="center"/>
          </w:tcPr>
          <w:p w14:paraId="074DF34B" w14:textId="77777777" w:rsidR="00961981" w:rsidRPr="00A1781D" w:rsidRDefault="00961981" w:rsidP="0096198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Номер счета бюджетного учета/строка</w:t>
            </w:r>
          </w:p>
        </w:tc>
        <w:tc>
          <w:tcPr>
            <w:tcW w:w="895" w:type="dxa"/>
            <w:vAlign w:val="center"/>
          </w:tcPr>
          <w:p w14:paraId="547B29DC" w14:textId="77777777" w:rsidR="00961981" w:rsidRPr="00A1781D" w:rsidRDefault="00961981" w:rsidP="0096198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9" w:type="dxa"/>
            <w:vAlign w:val="center"/>
          </w:tcPr>
          <w:p w14:paraId="1401BDCF" w14:textId="77777777" w:rsidR="00961981" w:rsidRPr="00A1781D" w:rsidRDefault="00961981" w:rsidP="0096198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611" w:type="dxa"/>
            <w:gridSpan w:val="2"/>
            <w:vAlign w:val="center"/>
          </w:tcPr>
          <w:p w14:paraId="21DB5C5B" w14:textId="77777777" w:rsidR="00961981" w:rsidRPr="00A1781D" w:rsidRDefault="00961981" w:rsidP="00A45ED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940" w:type="dxa"/>
            <w:vAlign w:val="center"/>
          </w:tcPr>
          <w:p w14:paraId="7772E4B3" w14:textId="77777777" w:rsidR="00961981" w:rsidRPr="00A1781D" w:rsidRDefault="00961981" w:rsidP="0029151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835" w:type="dxa"/>
            <w:gridSpan w:val="2"/>
            <w:vAlign w:val="center"/>
          </w:tcPr>
          <w:p w14:paraId="0DBC9879" w14:textId="77777777" w:rsidR="00961981" w:rsidRPr="00A1781D" w:rsidRDefault="00961981" w:rsidP="0087237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693" w:type="dxa"/>
            <w:vAlign w:val="center"/>
          </w:tcPr>
          <w:p w14:paraId="17320DBC" w14:textId="77777777" w:rsidR="00961981" w:rsidRPr="00A1781D" w:rsidRDefault="00961981" w:rsidP="008723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контроля</w:t>
            </w:r>
          </w:p>
        </w:tc>
      </w:tr>
      <w:tr w:rsidR="00961981" w:rsidRPr="00A1781D" w14:paraId="128F459C" w14:textId="77777777" w:rsidTr="000779B2">
        <w:tc>
          <w:tcPr>
            <w:tcW w:w="566" w:type="dxa"/>
          </w:tcPr>
          <w:p w14:paraId="69F6B396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1.1</w:t>
            </w:r>
          </w:p>
        </w:tc>
        <w:tc>
          <w:tcPr>
            <w:tcW w:w="1986" w:type="dxa"/>
            <w:gridSpan w:val="2"/>
          </w:tcPr>
          <w:p w14:paraId="385477A8" w14:textId="77777777" w:rsidR="00961981" w:rsidRPr="00A1781D" w:rsidRDefault="003D459B" w:rsidP="00E23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по коду счета 1 205 ХХ 000, 1 206 ХХ 000, 1 208 ХХ 000, 1 209 ХХ 000, 1 210 ХХ 000, 1 302 ХХ 000, 1 303 ХХ 000, 1 304 ХХ 000</w:t>
            </w:r>
          </w:p>
        </w:tc>
        <w:tc>
          <w:tcPr>
            <w:tcW w:w="895" w:type="dxa"/>
          </w:tcPr>
          <w:p w14:paraId="1B7F2CAB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2-11 </w:t>
            </w:r>
            <w:r w:rsidRPr="00A1781D">
              <w:rPr>
                <w:sz w:val="18"/>
                <w:szCs w:val="18"/>
              </w:rPr>
              <w:t>Раздел 1</w:t>
            </w:r>
          </w:p>
        </w:tc>
        <w:tc>
          <w:tcPr>
            <w:tcW w:w="709" w:type="dxa"/>
          </w:tcPr>
          <w:p w14:paraId="78E15E48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</w:tcPr>
          <w:p w14:paraId="78EAD8E7" w14:textId="77777777" w:rsidR="00961981" w:rsidRPr="00A1781D" w:rsidRDefault="003D459B" w:rsidP="00BA61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по номерам счетов %1 205 ХХ 00Х, %1 206 ХХ 00Х, %1 208 ХХ 00Х, %1 209 ХХ 00Х, %1 210 ХХ 00Х, %1 302 ХХ 00Х, </w:t>
            </w:r>
            <w:r>
              <w:rPr>
                <w:sz w:val="18"/>
                <w:szCs w:val="18"/>
              </w:rPr>
              <w:lastRenderedPageBreak/>
              <w:t>%1 303 ХХ 00Х, %1 304 ХХ 00Х</w:t>
            </w:r>
          </w:p>
        </w:tc>
        <w:tc>
          <w:tcPr>
            <w:tcW w:w="940" w:type="dxa"/>
          </w:tcPr>
          <w:p w14:paraId="649013B8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2-11 </w:t>
            </w:r>
            <w:r w:rsidRPr="00A1781D">
              <w:rPr>
                <w:sz w:val="18"/>
                <w:szCs w:val="18"/>
              </w:rPr>
              <w:t>Раздел 1</w:t>
            </w:r>
          </w:p>
        </w:tc>
        <w:tc>
          <w:tcPr>
            <w:tcW w:w="2835" w:type="dxa"/>
            <w:gridSpan w:val="2"/>
          </w:tcPr>
          <w:p w14:paraId="06517927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Итоговое значение по коду счета не соответствует сумме </w:t>
            </w:r>
            <w:r w:rsidR="004F6068">
              <w:rPr>
                <w:sz w:val="18"/>
                <w:szCs w:val="18"/>
              </w:rPr>
              <w:t>показателей по соответствующим номерам счетов</w:t>
            </w:r>
            <w:r w:rsidRPr="00A1781D">
              <w:rPr>
                <w:sz w:val="18"/>
                <w:szCs w:val="18"/>
              </w:rPr>
              <w:t xml:space="preserve"> – недопустимо</w:t>
            </w:r>
          </w:p>
        </w:tc>
        <w:tc>
          <w:tcPr>
            <w:tcW w:w="693" w:type="dxa"/>
          </w:tcPr>
          <w:p w14:paraId="7EA17194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61981" w:rsidRPr="00A1781D" w14:paraId="1BF30DE8" w14:textId="77777777" w:rsidTr="000779B2">
        <w:tc>
          <w:tcPr>
            <w:tcW w:w="566" w:type="dxa"/>
          </w:tcPr>
          <w:p w14:paraId="1D6E3B7B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lastRenderedPageBreak/>
              <w:t>1.2</w:t>
            </w:r>
          </w:p>
        </w:tc>
        <w:tc>
          <w:tcPr>
            <w:tcW w:w="1986" w:type="dxa"/>
            <w:gridSpan w:val="2"/>
          </w:tcPr>
          <w:p w14:paraId="28EC8DF0" w14:textId="77777777" w:rsidR="00961981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номеру счета бюджетного учета</w:t>
            </w:r>
          </w:p>
          <w:p w14:paraId="160E0921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14:paraId="338101C5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12-14</w:t>
            </w:r>
            <w:r w:rsidR="004F6068">
              <w:rPr>
                <w:sz w:val="18"/>
                <w:szCs w:val="18"/>
              </w:rPr>
              <w:t xml:space="preserve"> раздел 1</w:t>
            </w:r>
          </w:p>
        </w:tc>
        <w:tc>
          <w:tcPr>
            <w:tcW w:w="709" w:type="dxa"/>
          </w:tcPr>
          <w:p w14:paraId="772DA0AE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</w:tcPr>
          <w:p w14:paraId="2C7A234E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14:paraId="64A936FC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4AAF3E9C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номеру счета бюджетного учета в графах 12-14 - недопустимо</w:t>
            </w:r>
          </w:p>
        </w:tc>
        <w:tc>
          <w:tcPr>
            <w:tcW w:w="693" w:type="dxa"/>
          </w:tcPr>
          <w:p w14:paraId="4001B113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6F614E">
              <w:rPr>
                <w:sz w:val="18"/>
                <w:szCs w:val="18"/>
              </w:rPr>
              <w:t>Б</w:t>
            </w:r>
          </w:p>
        </w:tc>
      </w:tr>
      <w:tr w:rsidR="00961981" w:rsidRPr="00A1781D" w14:paraId="060EA9D2" w14:textId="77777777" w:rsidTr="000779B2">
        <w:tc>
          <w:tcPr>
            <w:tcW w:w="566" w:type="dxa"/>
          </w:tcPr>
          <w:p w14:paraId="56693540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1.3</w:t>
            </w:r>
          </w:p>
        </w:tc>
        <w:tc>
          <w:tcPr>
            <w:tcW w:w="1986" w:type="dxa"/>
            <w:gridSpan w:val="2"/>
          </w:tcPr>
          <w:p w14:paraId="1D2CCC64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коду счета</w:t>
            </w:r>
          </w:p>
        </w:tc>
        <w:tc>
          <w:tcPr>
            <w:tcW w:w="895" w:type="dxa"/>
          </w:tcPr>
          <w:p w14:paraId="5AA9E0A2" w14:textId="77777777" w:rsidR="00961981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12-14</w:t>
            </w:r>
          </w:p>
          <w:p w14:paraId="421B8B8E" w14:textId="77777777" w:rsidR="004F6068" w:rsidRPr="00A1781D" w:rsidRDefault="004F6068" w:rsidP="00E23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1</w:t>
            </w:r>
          </w:p>
        </w:tc>
        <w:tc>
          <w:tcPr>
            <w:tcW w:w="709" w:type="dxa"/>
          </w:tcPr>
          <w:p w14:paraId="35C5A539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</w:tcPr>
          <w:p w14:paraId="7A603EFD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14:paraId="595D7475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714992C7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строке «Итого по коду счета» в графах 12-14 - недопустимо</w:t>
            </w:r>
          </w:p>
        </w:tc>
        <w:tc>
          <w:tcPr>
            <w:tcW w:w="693" w:type="dxa"/>
          </w:tcPr>
          <w:p w14:paraId="2E90DA2D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6F614E">
              <w:rPr>
                <w:sz w:val="18"/>
                <w:szCs w:val="18"/>
              </w:rPr>
              <w:t>Б</w:t>
            </w:r>
          </w:p>
        </w:tc>
      </w:tr>
      <w:tr w:rsidR="00961981" w:rsidRPr="00A1781D" w14:paraId="638942DE" w14:textId="77777777" w:rsidTr="000779B2">
        <w:trPr>
          <w:trHeight w:val="990"/>
        </w:trPr>
        <w:tc>
          <w:tcPr>
            <w:tcW w:w="566" w:type="dxa"/>
          </w:tcPr>
          <w:p w14:paraId="7B959CFA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986" w:type="dxa"/>
            <w:gridSpan w:val="2"/>
          </w:tcPr>
          <w:p w14:paraId="35B40BCC" w14:textId="77777777" w:rsidR="004F6068" w:rsidRDefault="004F6068" w:rsidP="004F60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номерам счетов %4014ХХХХ,</w:t>
            </w:r>
          </w:p>
          <w:p w14:paraId="57355704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14:paraId="3458205A" w14:textId="77777777" w:rsidR="00961981" w:rsidRPr="00A1781D" w:rsidRDefault="00961981" w:rsidP="00D53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2, 5, 7, 9, </w:t>
            </w:r>
            <w:r w:rsidRPr="00A1781D">
              <w:rPr>
                <w:sz w:val="18"/>
                <w:szCs w:val="18"/>
              </w:rPr>
              <w:t>Раздел 1</w:t>
            </w:r>
          </w:p>
        </w:tc>
        <w:tc>
          <w:tcPr>
            <w:tcW w:w="709" w:type="dxa"/>
          </w:tcPr>
          <w:p w14:paraId="33DDE5C0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</w:tcPr>
          <w:p w14:paraId="62C3D469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140140000</w:t>
            </w:r>
          </w:p>
        </w:tc>
        <w:tc>
          <w:tcPr>
            <w:tcW w:w="940" w:type="dxa"/>
          </w:tcPr>
          <w:p w14:paraId="0DB89BEF" w14:textId="77777777" w:rsidR="00961981" w:rsidRPr="00A1781D" w:rsidRDefault="00961981" w:rsidP="00D539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2, 5, 7, 9, </w:t>
            </w:r>
            <w:r w:rsidRPr="00A1781D">
              <w:rPr>
                <w:sz w:val="18"/>
                <w:szCs w:val="18"/>
              </w:rPr>
              <w:t>Раздел 1</w:t>
            </w:r>
          </w:p>
        </w:tc>
        <w:tc>
          <w:tcPr>
            <w:tcW w:w="2835" w:type="dxa"/>
            <w:gridSpan w:val="2"/>
          </w:tcPr>
          <w:p w14:paraId="7E42E6DA" w14:textId="77777777" w:rsidR="00961981" w:rsidRPr="00A1781D" w:rsidRDefault="004F6068" w:rsidP="007D0C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номерам</w:t>
            </w:r>
            <w:r w:rsidRPr="00A1781D">
              <w:rPr>
                <w:sz w:val="18"/>
                <w:szCs w:val="18"/>
              </w:rPr>
              <w:t xml:space="preserve"> счетов </w:t>
            </w:r>
            <w:r>
              <w:rPr>
                <w:sz w:val="18"/>
                <w:szCs w:val="18"/>
              </w:rPr>
              <w:t xml:space="preserve">%4014ХХХХ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счету 140140000» </w:t>
            </w:r>
            <w:r w:rsidRPr="00A1781D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недопустимо;</w:t>
            </w:r>
          </w:p>
        </w:tc>
        <w:tc>
          <w:tcPr>
            <w:tcW w:w="693" w:type="dxa"/>
          </w:tcPr>
          <w:p w14:paraId="679F40E3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61981" w:rsidRPr="00A1781D" w14:paraId="3B0CB2E1" w14:textId="77777777" w:rsidTr="000779B2">
        <w:trPr>
          <w:trHeight w:val="990"/>
        </w:trPr>
        <w:tc>
          <w:tcPr>
            <w:tcW w:w="566" w:type="dxa"/>
          </w:tcPr>
          <w:p w14:paraId="23D728E6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1986" w:type="dxa"/>
            <w:gridSpan w:val="2"/>
          </w:tcPr>
          <w:p w14:paraId="1048C8C3" w14:textId="77777777" w:rsidR="004F6068" w:rsidRDefault="004F6068" w:rsidP="004F60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номерам счетов </w:t>
            </w:r>
          </w:p>
          <w:p w14:paraId="534AA613" w14:textId="77777777" w:rsidR="004F6068" w:rsidRDefault="004F6068" w:rsidP="004F60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%40160ХХХ</w:t>
            </w:r>
          </w:p>
          <w:p w14:paraId="71D1FA72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14:paraId="1F81D590" w14:textId="77777777" w:rsidR="00961981" w:rsidRPr="00A1781D" w:rsidRDefault="00961981" w:rsidP="00D539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2, 5, 7, 9, </w:t>
            </w:r>
            <w:r w:rsidRPr="00A1781D">
              <w:rPr>
                <w:sz w:val="18"/>
                <w:szCs w:val="18"/>
              </w:rPr>
              <w:t>Раздел 1</w:t>
            </w:r>
          </w:p>
        </w:tc>
        <w:tc>
          <w:tcPr>
            <w:tcW w:w="709" w:type="dxa"/>
          </w:tcPr>
          <w:p w14:paraId="52EAA963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</w:tcPr>
          <w:p w14:paraId="0F711E06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140160000</w:t>
            </w:r>
          </w:p>
        </w:tc>
        <w:tc>
          <w:tcPr>
            <w:tcW w:w="940" w:type="dxa"/>
          </w:tcPr>
          <w:p w14:paraId="0199849B" w14:textId="77777777" w:rsidR="00961981" w:rsidRPr="00A1781D" w:rsidRDefault="00961981" w:rsidP="00D539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2, 5, 7, 9, </w:t>
            </w:r>
            <w:r w:rsidRPr="00A1781D">
              <w:rPr>
                <w:sz w:val="18"/>
                <w:szCs w:val="18"/>
              </w:rPr>
              <w:t>Раздел 1</w:t>
            </w:r>
          </w:p>
        </w:tc>
        <w:tc>
          <w:tcPr>
            <w:tcW w:w="2835" w:type="dxa"/>
            <w:gridSpan w:val="2"/>
          </w:tcPr>
          <w:p w14:paraId="7980D92A" w14:textId="77777777" w:rsidR="00961981" w:rsidRPr="00A1781D" w:rsidRDefault="004F6068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номерам</w:t>
            </w:r>
            <w:r w:rsidRPr="00A1781D">
              <w:rPr>
                <w:sz w:val="18"/>
                <w:szCs w:val="18"/>
              </w:rPr>
              <w:t xml:space="preserve"> счетов </w:t>
            </w:r>
            <w:r>
              <w:rPr>
                <w:sz w:val="18"/>
                <w:szCs w:val="18"/>
              </w:rPr>
              <w:t xml:space="preserve">%40160ХХХ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счету 140160000» </w:t>
            </w:r>
            <w:r w:rsidRPr="00A1781D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693" w:type="dxa"/>
          </w:tcPr>
          <w:p w14:paraId="5F181C90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61981" w:rsidRPr="00A1781D" w14:paraId="6874477E" w14:textId="77777777" w:rsidTr="000779B2">
        <w:trPr>
          <w:trHeight w:val="990"/>
        </w:trPr>
        <w:tc>
          <w:tcPr>
            <w:tcW w:w="566" w:type="dxa"/>
          </w:tcPr>
          <w:p w14:paraId="71373129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986" w:type="dxa"/>
            <w:gridSpan w:val="2"/>
          </w:tcPr>
          <w:p w14:paraId="6D65E069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«Итого по синтетическому коду</w:t>
            </w:r>
            <w:r>
              <w:rPr>
                <w:sz w:val="18"/>
                <w:szCs w:val="18"/>
              </w:rPr>
              <w:t xml:space="preserve"> счета</w:t>
            </w:r>
            <w:r w:rsidRPr="00A1781D">
              <w:rPr>
                <w:sz w:val="18"/>
                <w:szCs w:val="18"/>
              </w:rPr>
              <w:t>»</w:t>
            </w:r>
          </w:p>
        </w:tc>
        <w:tc>
          <w:tcPr>
            <w:tcW w:w="895" w:type="dxa"/>
          </w:tcPr>
          <w:p w14:paraId="785F1959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2-14</w:t>
            </w:r>
          </w:p>
          <w:p w14:paraId="735C5940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</w:p>
          <w:p w14:paraId="38D8D813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1E61310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  <w:p w14:paraId="22763590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  <w:p w14:paraId="2BF1ACC1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1611" w:type="dxa"/>
            <w:gridSpan w:val="2"/>
          </w:tcPr>
          <w:p w14:paraId="717D40FA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 задолженности</w:t>
            </w:r>
          </w:p>
          <w:p w14:paraId="6D32A0FE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  <w:p w14:paraId="4A5718F3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  <w:p w14:paraId="0A64F2AE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14:paraId="5DBEACDD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2-14</w:t>
            </w:r>
          </w:p>
          <w:p w14:paraId="76FA8834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  <w:p w14:paraId="04481EA4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5DCC34D8" w14:textId="77777777" w:rsidR="00961981" w:rsidRPr="00A1781D" w:rsidRDefault="004F6068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умм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по строке «Всего</w:t>
            </w:r>
            <w:r>
              <w:rPr>
                <w:sz w:val="18"/>
                <w:szCs w:val="18"/>
              </w:rPr>
              <w:t xml:space="preserve"> задолженности</w:t>
            </w:r>
            <w:r w:rsidRPr="00A1781D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не соответствует </w:t>
            </w:r>
            <w:r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умм</w:t>
            </w:r>
            <w:r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 показателей строк «Итого по синтетическому коду</w:t>
            </w:r>
            <w:r>
              <w:rPr>
                <w:sz w:val="18"/>
                <w:szCs w:val="18"/>
              </w:rPr>
              <w:t xml:space="preserve"> счета</w:t>
            </w:r>
            <w:r w:rsidRPr="00A1781D">
              <w:rPr>
                <w:sz w:val="18"/>
                <w:szCs w:val="18"/>
              </w:rPr>
              <w:t>» – недопустимо</w:t>
            </w:r>
          </w:p>
        </w:tc>
        <w:tc>
          <w:tcPr>
            <w:tcW w:w="693" w:type="dxa"/>
          </w:tcPr>
          <w:p w14:paraId="7E14364E" w14:textId="77777777" w:rsidR="00961981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61981" w:rsidRPr="00A1781D" w14:paraId="68CF887F" w14:textId="77777777" w:rsidTr="000779B2">
        <w:trPr>
          <w:trHeight w:val="990"/>
        </w:trPr>
        <w:tc>
          <w:tcPr>
            <w:tcW w:w="566" w:type="dxa"/>
          </w:tcPr>
          <w:p w14:paraId="4FE7A209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986" w:type="dxa"/>
            <w:gridSpan w:val="2"/>
          </w:tcPr>
          <w:p w14:paraId="04401761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«Итого по коду счета»</w:t>
            </w:r>
          </w:p>
        </w:tc>
        <w:tc>
          <w:tcPr>
            <w:tcW w:w="895" w:type="dxa"/>
          </w:tcPr>
          <w:p w14:paraId="29CD8B21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2-11</w:t>
            </w:r>
            <w:r w:rsidRPr="00A1781D">
              <w:rPr>
                <w:sz w:val="18"/>
                <w:szCs w:val="18"/>
              </w:rPr>
              <w:t xml:space="preserve"> Раздел 1</w:t>
            </w:r>
          </w:p>
          <w:p w14:paraId="4D5F2EE1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79648ED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  <w:p w14:paraId="3B78881C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  <w:p w14:paraId="1A0A761D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1611" w:type="dxa"/>
            <w:gridSpan w:val="2"/>
          </w:tcPr>
          <w:p w14:paraId="1E61E525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синтетическому коду</w:t>
            </w:r>
            <w:r>
              <w:rPr>
                <w:sz w:val="18"/>
                <w:szCs w:val="18"/>
              </w:rPr>
              <w:t xml:space="preserve"> счета</w:t>
            </w:r>
          </w:p>
          <w:p w14:paraId="2CA06F2B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  <w:p w14:paraId="21D59D57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14:paraId="1B01C87B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2-11</w:t>
            </w:r>
            <w:r w:rsidRPr="00A1781D">
              <w:rPr>
                <w:sz w:val="18"/>
                <w:szCs w:val="18"/>
              </w:rPr>
              <w:t xml:space="preserve"> Раздел 1</w:t>
            </w:r>
          </w:p>
        </w:tc>
        <w:tc>
          <w:tcPr>
            <w:tcW w:w="2835" w:type="dxa"/>
            <w:gridSpan w:val="2"/>
          </w:tcPr>
          <w:p w14:paraId="2E74E12A" w14:textId="77777777" w:rsidR="00961981" w:rsidRPr="00A1781D" w:rsidRDefault="004F6068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умм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по строке «Итого по синтетическому коду</w:t>
            </w:r>
            <w:r>
              <w:rPr>
                <w:sz w:val="18"/>
                <w:szCs w:val="18"/>
              </w:rPr>
              <w:t xml:space="preserve"> счета</w:t>
            </w:r>
            <w:r w:rsidRPr="00A1781D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не соответствует </w:t>
            </w:r>
            <w:r>
              <w:rPr>
                <w:sz w:val="18"/>
                <w:szCs w:val="18"/>
              </w:rPr>
              <w:t>с</w:t>
            </w:r>
            <w:r w:rsidRPr="00A1781D">
              <w:rPr>
                <w:sz w:val="18"/>
                <w:szCs w:val="18"/>
              </w:rPr>
              <w:t>умм</w:t>
            </w:r>
            <w:r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 показателей </w:t>
            </w:r>
            <w:r>
              <w:rPr>
                <w:sz w:val="18"/>
                <w:szCs w:val="18"/>
              </w:rPr>
              <w:t xml:space="preserve">по соответствующим счетам </w:t>
            </w:r>
            <w:r w:rsidRPr="00A1781D">
              <w:rPr>
                <w:sz w:val="18"/>
                <w:szCs w:val="18"/>
              </w:rPr>
              <w:t>строк «Итого по коду счета» – недопустимо</w:t>
            </w:r>
          </w:p>
        </w:tc>
        <w:tc>
          <w:tcPr>
            <w:tcW w:w="693" w:type="dxa"/>
          </w:tcPr>
          <w:p w14:paraId="54EED0DD" w14:textId="77777777" w:rsidR="00961981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61981" w:rsidRPr="00A1781D" w14:paraId="4F1B4AFC" w14:textId="77777777" w:rsidTr="000779B2">
        <w:tc>
          <w:tcPr>
            <w:tcW w:w="566" w:type="dxa"/>
          </w:tcPr>
          <w:p w14:paraId="7CB464A6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986" w:type="dxa"/>
            <w:gridSpan w:val="2"/>
          </w:tcPr>
          <w:p w14:paraId="2F861F74" w14:textId="0226FC53" w:rsidR="00961981" w:rsidRPr="00A1781D" w:rsidRDefault="00961981" w:rsidP="000779B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счетам %</w:t>
            </w:r>
            <w:r w:rsidR="007D0C8A" w:rsidRPr="00A1781D">
              <w:rPr>
                <w:sz w:val="18"/>
                <w:szCs w:val="18"/>
              </w:rPr>
              <w:t>205хх00</w:t>
            </w:r>
            <w:r w:rsidR="007D0C8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 %</w:t>
            </w:r>
            <w:r w:rsidR="007D0C8A" w:rsidRPr="00A1781D">
              <w:rPr>
                <w:sz w:val="18"/>
                <w:szCs w:val="18"/>
              </w:rPr>
              <w:t>208хх00</w:t>
            </w:r>
            <w:r w:rsidR="007D0C8A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 %</w:t>
            </w:r>
            <w:r w:rsidR="007D0C8A" w:rsidRPr="00A1781D">
              <w:rPr>
                <w:sz w:val="18"/>
                <w:szCs w:val="18"/>
              </w:rPr>
              <w:t>209хх00</w:t>
            </w:r>
            <w:r w:rsidR="007D0C8A">
              <w:rPr>
                <w:sz w:val="18"/>
                <w:szCs w:val="18"/>
              </w:rPr>
              <w:t>х</w:t>
            </w:r>
          </w:p>
        </w:tc>
        <w:tc>
          <w:tcPr>
            <w:tcW w:w="895" w:type="dxa"/>
          </w:tcPr>
          <w:p w14:paraId="47717564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709" w:type="dxa"/>
          </w:tcPr>
          <w:p w14:paraId="66B14568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611" w:type="dxa"/>
            <w:gridSpan w:val="2"/>
          </w:tcPr>
          <w:p w14:paraId="39C09CF2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14:paraId="2D51B48D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32884763" w14:textId="77777777" w:rsidR="00961981" w:rsidRPr="00A1781D" w:rsidRDefault="004F6068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Показатели задолженности </w:t>
            </w:r>
            <w:r>
              <w:rPr>
                <w:sz w:val="18"/>
                <w:szCs w:val="18"/>
              </w:rPr>
              <w:t xml:space="preserve">по счетам </w:t>
            </w:r>
            <w:r w:rsidRPr="00A1781D">
              <w:rPr>
                <w:sz w:val="18"/>
                <w:szCs w:val="18"/>
              </w:rPr>
              <w:t>%205хх00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 %208хх00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 %209хх00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со знаком минус подлежат отражению в Сведениях ф. 0503169 по кредиторской задолженности</w:t>
            </w:r>
          </w:p>
        </w:tc>
        <w:tc>
          <w:tcPr>
            <w:tcW w:w="693" w:type="dxa"/>
          </w:tcPr>
          <w:p w14:paraId="3127635A" w14:textId="77777777" w:rsidR="00961981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61981" w:rsidRPr="00A1781D" w14:paraId="4EBAE638" w14:textId="77777777" w:rsidTr="000779B2">
        <w:tc>
          <w:tcPr>
            <w:tcW w:w="566" w:type="dxa"/>
          </w:tcPr>
          <w:p w14:paraId="651896D6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1986" w:type="dxa"/>
            <w:gridSpan w:val="2"/>
          </w:tcPr>
          <w:p w14:paraId="7B5F8228" w14:textId="77777777" w:rsidR="00961981" w:rsidRPr="00A1781D" w:rsidRDefault="00961981" w:rsidP="004F606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счетам %</w:t>
            </w:r>
            <w:r w:rsidR="007D0C8A" w:rsidRPr="00A1781D">
              <w:rPr>
                <w:sz w:val="18"/>
                <w:szCs w:val="18"/>
              </w:rPr>
              <w:t>303хх00</w:t>
            </w:r>
            <w:r w:rsidR="007D0C8A">
              <w:rPr>
                <w:sz w:val="18"/>
                <w:szCs w:val="18"/>
              </w:rPr>
              <w:t>х</w:t>
            </w:r>
          </w:p>
        </w:tc>
        <w:tc>
          <w:tcPr>
            <w:tcW w:w="895" w:type="dxa"/>
          </w:tcPr>
          <w:p w14:paraId="1A112062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709" w:type="dxa"/>
          </w:tcPr>
          <w:p w14:paraId="1E142027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611" w:type="dxa"/>
            <w:gridSpan w:val="2"/>
          </w:tcPr>
          <w:p w14:paraId="052235C3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14:paraId="0C753928" w14:textId="77777777" w:rsidR="00961981" w:rsidRPr="00A1781D" w:rsidRDefault="00961981" w:rsidP="00E2310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081E79AB" w14:textId="77777777" w:rsidR="00961981" w:rsidRPr="00A1781D" w:rsidRDefault="004F6068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задолженности по счетам %303хх00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со знаком минус подлежат отражению в Сведениях ф. 0503169 по дебиторской задолженности</w:t>
            </w:r>
          </w:p>
        </w:tc>
        <w:tc>
          <w:tcPr>
            <w:tcW w:w="693" w:type="dxa"/>
          </w:tcPr>
          <w:p w14:paraId="142E4933" w14:textId="77777777" w:rsidR="00961981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03A4E" w:rsidRPr="00A1781D" w14:paraId="41E8EBB1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D120" w14:textId="77777777" w:rsidR="00003A4E" w:rsidRPr="00A1781D" w:rsidRDefault="00003A4E" w:rsidP="00003A4E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B037" w14:textId="77777777" w:rsidR="00003A4E" w:rsidRPr="00A1781D" w:rsidRDefault="00003A4E" w:rsidP="00B47FE2">
            <w:pPr>
              <w:jc w:val="center"/>
              <w:rPr>
                <w:sz w:val="18"/>
                <w:szCs w:val="18"/>
              </w:rPr>
            </w:pPr>
            <w:r w:rsidRPr="00F7487B">
              <w:t xml:space="preserve">По каждой строке Раздела </w:t>
            </w:r>
            <w:r w:rsidR="00B47FE2"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DD90" w14:textId="77777777" w:rsidR="00003A4E" w:rsidRPr="00A1781D" w:rsidRDefault="00003A4E" w:rsidP="00003A4E">
            <w:pPr>
              <w:jc w:val="center"/>
              <w:rPr>
                <w:sz w:val="18"/>
                <w:szCs w:val="18"/>
              </w:rPr>
            </w:pPr>
            <w:r w:rsidRPr="00F7487B">
              <w:t>2</w:t>
            </w:r>
            <w:r w:rsidR="004F6068">
              <w:t xml:space="preserve"> </w:t>
            </w:r>
            <w:r w:rsidR="004F6068" w:rsidRPr="00A1781D">
              <w:rPr>
                <w:sz w:val="18"/>
                <w:szCs w:val="18"/>
              </w:rPr>
              <w:t xml:space="preserve">(Раздел </w:t>
            </w:r>
            <w:r w:rsidR="004F6068">
              <w:rPr>
                <w:sz w:val="18"/>
                <w:szCs w:val="18"/>
              </w:rPr>
              <w:t>2</w:t>
            </w:r>
            <w:r w:rsidR="004F6068" w:rsidRPr="00A1781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9DE6" w14:textId="77777777" w:rsidR="00003A4E" w:rsidRPr="00003A4E" w:rsidRDefault="00003A4E" w:rsidP="00003A4E">
            <w:pPr>
              <w:rPr>
                <w:sz w:val="18"/>
                <w:szCs w:val="18"/>
                <w:lang w:val="en-US"/>
              </w:rPr>
            </w:pPr>
            <w:r w:rsidRPr="00F7487B">
              <w:t>≥ 1 000 000,00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7ECF" w14:textId="77777777" w:rsidR="00003A4E" w:rsidRPr="00A1781D" w:rsidRDefault="00003A4E" w:rsidP="00003A4E">
            <w:pPr>
              <w:jc w:val="center"/>
              <w:rPr>
                <w:sz w:val="18"/>
                <w:szCs w:val="18"/>
              </w:rPr>
            </w:pPr>
            <w:r w:rsidRPr="00F7487B">
              <w:t>*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A795" w14:textId="77777777" w:rsidR="00003A4E" w:rsidRPr="00A1781D" w:rsidRDefault="00003A4E" w:rsidP="00003A4E">
            <w:pPr>
              <w:rPr>
                <w:sz w:val="18"/>
                <w:szCs w:val="18"/>
              </w:rPr>
            </w:pPr>
            <w:r w:rsidRPr="00F7487B">
              <w:t>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FDE8" w14:textId="77777777" w:rsidR="00003A4E" w:rsidRPr="00A1781D" w:rsidRDefault="00003A4E" w:rsidP="00003A4E">
            <w:pPr>
              <w:rPr>
                <w:sz w:val="18"/>
                <w:szCs w:val="18"/>
              </w:rPr>
            </w:pPr>
            <w:r w:rsidRPr="00F7487B">
              <w:t>Раздел 2 Сведений ф. 0503169 заполняется в разрезе контрагентов по показателям свыше 1 млн. руб.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9402" w14:textId="77777777" w:rsidR="00003A4E" w:rsidRDefault="00003A4E" w:rsidP="00003A4E">
            <w:pPr>
              <w:rPr>
                <w:sz w:val="18"/>
                <w:szCs w:val="18"/>
              </w:rPr>
            </w:pPr>
            <w:r w:rsidRPr="00F7487B">
              <w:t>Б</w:t>
            </w:r>
          </w:p>
        </w:tc>
      </w:tr>
      <w:tr w:rsidR="00961981" w:rsidRPr="00A1781D" w14:paraId="14040104" w14:textId="77777777" w:rsidTr="000779B2">
        <w:tc>
          <w:tcPr>
            <w:tcW w:w="566" w:type="dxa"/>
          </w:tcPr>
          <w:p w14:paraId="1FA6AC69" w14:textId="77777777" w:rsidR="00961981" w:rsidRPr="00A1781D" w:rsidRDefault="00961981" w:rsidP="00E2310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1986" w:type="dxa"/>
            <w:gridSpan w:val="2"/>
          </w:tcPr>
          <w:p w14:paraId="5830FA15" w14:textId="77777777" w:rsidR="00961981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каждой строке Раздела 2</w:t>
            </w:r>
          </w:p>
          <w:p w14:paraId="69F6CB79" w14:textId="77777777" w:rsidR="004F6068" w:rsidRPr="00A1781D" w:rsidRDefault="004F6068" w:rsidP="00E23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кредиторской задолженности</w:t>
            </w:r>
          </w:p>
        </w:tc>
        <w:tc>
          <w:tcPr>
            <w:tcW w:w="895" w:type="dxa"/>
          </w:tcPr>
          <w:p w14:paraId="3BE8C49D" w14:textId="77777777" w:rsidR="00961981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  <w:p w14:paraId="6BCB84D6" w14:textId="77777777" w:rsidR="004F6068" w:rsidRPr="00A1781D" w:rsidRDefault="004F6068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(Раздел 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14:paraId="79B402B8" w14:textId="77777777" w:rsidR="00961981" w:rsidRPr="00A1781D" w:rsidRDefault="00961981" w:rsidP="007E38F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 01-05</w:t>
            </w:r>
          </w:p>
        </w:tc>
        <w:tc>
          <w:tcPr>
            <w:tcW w:w="1611" w:type="dxa"/>
            <w:gridSpan w:val="2"/>
          </w:tcPr>
          <w:p w14:paraId="09D94C27" w14:textId="77777777" w:rsidR="00961981" w:rsidRPr="00A1781D" w:rsidRDefault="00961981" w:rsidP="00E2310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40" w:type="dxa"/>
          </w:tcPr>
          <w:p w14:paraId="704B18A8" w14:textId="77777777" w:rsidR="00961981" w:rsidRPr="00A1781D" w:rsidRDefault="00961981" w:rsidP="00E231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35" w:type="dxa"/>
            <w:gridSpan w:val="2"/>
          </w:tcPr>
          <w:p w14:paraId="0BFDD07B" w14:textId="77777777" w:rsidR="00961981" w:rsidRPr="00A1781D" w:rsidRDefault="00961981" w:rsidP="004F606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графе 7 раздела 2 Сведений ф. 0503169 </w:t>
            </w:r>
            <w:r w:rsidR="004F6068">
              <w:rPr>
                <w:sz w:val="18"/>
                <w:szCs w:val="18"/>
              </w:rPr>
              <w:t xml:space="preserve">по кредиторской задолженности </w:t>
            </w:r>
            <w:r w:rsidRPr="00A1781D">
              <w:rPr>
                <w:sz w:val="18"/>
                <w:szCs w:val="18"/>
              </w:rPr>
              <w:t>отражаются коды: 01-05</w:t>
            </w:r>
          </w:p>
        </w:tc>
        <w:tc>
          <w:tcPr>
            <w:tcW w:w="693" w:type="dxa"/>
          </w:tcPr>
          <w:p w14:paraId="2333C472" w14:textId="77777777" w:rsidR="00961981" w:rsidRDefault="00961981" w:rsidP="00E231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56896E5A" w14:textId="77777777" w:rsidTr="000779B2">
        <w:tc>
          <w:tcPr>
            <w:tcW w:w="566" w:type="dxa"/>
          </w:tcPr>
          <w:p w14:paraId="78A7A162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986" w:type="dxa"/>
            <w:gridSpan w:val="2"/>
          </w:tcPr>
          <w:p w14:paraId="51E72FE0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каждой строке Раздела 2</w:t>
            </w:r>
            <w:r>
              <w:rPr>
                <w:sz w:val="18"/>
                <w:szCs w:val="18"/>
              </w:rPr>
              <w:t xml:space="preserve"> дебиторской задолженности</w:t>
            </w:r>
          </w:p>
        </w:tc>
        <w:tc>
          <w:tcPr>
            <w:tcW w:w="895" w:type="dxa"/>
          </w:tcPr>
          <w:p w14:paraId="2D248735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(Раздел 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14:paraId="6D63C621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= </w:t>
            </w:r>
            <w:r>
              <w:rPr>
                <w:sz w:val="18"/>
                <w:szCs w:val="18"/>
              </w:rPr>
              <w:t>03</w:t>
            </w:r>
            <w:r w:rsidRPr="00A1781D">
              <w:rPr>
                <w:sz w:val="18"/>
                <w:szCs w:val="18"/>
              </w:rPr>
              <w:t>, 81, 82, 84, 85, 86, 89.</w:t>
            </w:r>
          </w:p>
        </w:tc>
        <w:tc>
          <w:tcPr>
            <w:tcW w:w="1611" w:type="dxa"/>
            <w:gridSpan w:val="2"/>
          </w:tcPr>
          <w:p w14:paraId="27B4E3F0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40" w:type="dxa"/>
          </w:tcPr>
          <w:p w14:paraId="61994314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35" w:type="dxa"/>
            <w:gridSpan w:val="2"/>
          </w:tcPr>
          <w:p w14:paraId="4FAF4EC0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графе 7 раздела 2 Сведений ф. 0503169 </w:t>
            </w:r>
            <w:r>
              <w:rPr>
                <w:sz w:val="18"/>
                <w:szCs w:val="18"/>
              </w:rPr>
              <w:t xml:space="preserve">по дебиторской задолженности </w:t>
            </w:r>
            <w:r w:rsidRPr="00A1781D">
              <w:rPr>
                <w:sz w:val="18"/>
                <w:szCs w:val="18"/>
              </w:rPr>
              <w:t xml:space="preserve">отражаются коды: </w:t>
            </w:r>
            <w:r>
              <w:rPr>
                <w:sz w:val="18"/>
                <w:szCs w:val="18"/>
              </w:rPr>
              <w:t>03</w:t>
            </w:r>
            <w:r w:rsidRPr="00A1781D">
              <w:rPr>
                <w:sz w:val="18"/>
                <w:szCs w:val="18"/>
              </w:rPr>
              <w:t>, 81, 82, 84, 85, 86, 89</w:t>
            </w:r>
          </w:p>
        </w:tc>
        <w:tc>
          <w:tcPr>
            <w:tcW w:w="693" w:type="dxa"/>
          </w:tcPr>
          <w:p w14:paraId="136CF897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779A1225" w14:textId="77777777" w:rsidTr="000779B2">
        <w:tc>
          <w:tcPr>
            <w:tcW w:w="566" w:type="dxa"/>
          </w:tcPr>
          <w:p w14:paraId="715B670E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1986" w:type="dxa"/>
            <w:gridSpan w:val="2"/>
          </w:tcPr>
          <w:p w14:paraId="5A8D87A9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счетам 1302хх00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 1304хх00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(в ф. 0503169 по дебиторской задолженности)</w:t>
            </w:r>
          </w:p>
        </w:tc>
        <w:tc>
          <w:tcPr>
            <w:tcW w:w="895" w:type="dxa"/>
          </w:tcPr>
          <w:p w14:paraId="029A36BD" w14:textId="77777777" w:rsidR="00D227FC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  <w:p w14:paraId="7132AA0D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(Раздел 1)</w:t>
            </w:r>
          </w:p>
        </w:tc>
        <w:tc>
          <w:tcPr>
            <w:tcW w:w="709" w:type="dxa"/>
          </w:tcPr>
          <w:p w14:paraId="3FB2BA2C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</w:tcPr>
          <w:p w14:paraId="469D07B8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14:paraId="113E009A" w14:textId="77777777" w:rsidR="00D227FC" w:rsidRPr="00A1781D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12A9D6DC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ф. 0503169 по дебиторской задолженности наличие показателей по счетам 1302хх00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 1304хх00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693" w:type="dxa"/>
          </w:tcPr>
          <w:p w14:paraId="18A47145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6B1CB86D" w14:textId="77777777" w:rsidTr="000779B2">
        <w:tc>
          <w:tcPr>
            <w:tcW w:w="566" w:type="dxa"/>
            <w:shd w:val="clear" w:color="auto" w:fill="auto"/>
          </w:tcPr>
          <w:p w14:paraId="6CB70A7A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4519E008" w14:textId="77777777" w:rsidR="00D227FC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счету 1206хх00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 </w:t>
            </w:r>
          </w:p>
          <w:p w14:paraId="0CB47A89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1210х500х</w:t>
            </w:r>
          </w:p>
          <w:p w14:paraId="02CD9544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 xml:space="preserve">(в ф. 0503169 по кредиторской задолженности) </w:t>
            </w:r>
          </w:p>
        </w:tc>
        <w:tc>
          <w:tcPr>
            <w:tcW w:w="895" w:type="dxa"/>
            <w:shd w:val="clear" w:color="auto" w:fill="auto"/>
          </w:tcPr>
          <w:p w14:paraId="23E40DB9" w14:textId="77777777" w:rsidR="00D227FC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*</w:t>
            </w:r>
          </w:p>
          <w:p w14:paraId="7EEF38A3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(Раздел 1)</w:t>
            </w:r>
          </w:p>
        </w:tc>
        <w:tc>
          <w:tcPr>
            <w:tcW w:w="709" w:type="dxa"/>
            <w:shd w:val="clear" w:color="auto" w:fill="auto"/>
          </w:tcPr>
          <w:p w14:paraId="3A5CD288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  <w:shd w:val="clear" w:color="auto" w:fill="auto"/>
          </w:tcPr>
          <w:p w14:paraId="16057510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</w:tcPr>
          <w:p w14:paraId="6A68AF7E" w14:textId="77777777" w:rsidR="00D227FC" w:rsidRPr="00A1781D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4D2155F4" w14:textId="77777777" w:rsidR="00D227FC" w:rsidRPr="00A1781D" w:rsidRDefault="00D227FC" w:rsidP="00DF0E9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ф. 0503169 по кредиторской задолженности наличие показателей по счетам 1206хх00</w:t>
            </w:r>
            <w:r>
              <w:rPr>
                <w:sz w:val="18"/>
                <w:szCs w:val="18"/>
              </w:rPr>
              <w:t>х,</w:t>
            </w:r>
            <w:r w:rsidRPr="0071625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1210х500х</w:t>
            </w:r>
            <w:r w:rsidRPr="00A1781D">
              <w:rPr>
                <w:sz w:val="18"/>
                <w:szCs w:val="18"/>
              </w:rPr>
              <w:t xml:space="preserve"> </w:t>
            </w:r>
            <w:r w:rsidRPr="0071625B">
              <w:rPr>
                <w:sz w:val="18"/>
                <w:szCs w:val="18"/>
              </w:rPr>
              <w:t>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693" w:type="dxa"/>
          </w:tcPr>
          <w:p w14:paraId="12EB6209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3F5AB9C8" w14:textId="77777777" w:rsidTr="000779B2">
        <w:tc>
          <w:tcPr>
            <w:tcW w:w="566" w:type="dxa"/>
            <w:shd w:val="clear" w:color="auto" w:fill="auto"/>
          </w:tcPr>
          <w:p w14:paraId="47DC208A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9.1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62D91A2F" w14:textId="77777777" w:rsidR="00D227FC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счетам %4014х%, %40160%</w:t>
            </w:r>
          </w:p>
          <w:p w14:paraId="3DCE64ED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ф. 0503169 по дебиторской задолженности)</w:t>
            </w:r>
          </w:p>
        </w:tc>
        <w:tc>
          <w:tcPr>
            <w:tcW w:w="895" w:type="dxa"/>
            <w:shd w:val="clear" w:color="auto" w:fill="auto"/>
          </w:tcPr>
          <w:p w14:paraId="3202A87F" w14:textId="77777777" w:rsidR="00D227FC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  <w:p w14:paraId="2B06E628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(Раздел 1)</w:t>
            </w:r>
          </w:p>
        </w:tc>
        <w:tc>
          <w:tcPr>
            <w:tcW w:w="709" w:type="dxa"/>
            <w:shd w:val="clear" w:color="auto" w:fill="auto"/>
          </w:tcPr>
          <w:p w14:paraId="42B85417" w14:textId="77777777" w:rsidR="00D227FC" w:rsidRPr="00FD1FC9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  <w:shd w:val="clear" w:color="auto" w:fill="auto"/>
          </w:tcPr>
          <w:p w14:paraId="347EBBBD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</w:tcPr>
          <w:p w14:paraId="7CF52323" w14:textId="77777777" w:rsidR="00D227FC" w:rsidRPr="00A1781D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35201FB" w14:textId="77777777" w:rsidR="00D227FC" w:rsidRPr="00A1781D" w:rsidRDefault="00D227FC" w:rsidP="00DF0E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ф. 0503169 по дебиторской задолженности наличие показателей по счетам %40140%, %40160% недопустимо</w:t>
            </w:r>
          </w:p>
        </w:tc>
        <w:tc>
          <w:tcPr>
            <w:tcW w:w="693" w:type="dxa"/>
          </w:tcPr>
          <w:p w14:paraId="5C22D538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675FE5C6" w14:textId="77777777" w:rsidTr="000779B2">
        <w:tc>
          <w:tcPr>
            <w:tcW w:w="566" w:type="dxa"/>
            <w:shd w:val="clear" w:color="auto" w:fill="auto"/>
          </w:tcPr>
          <w:p w14:paraId="169611D7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10.1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163712F7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счетам 1302хх00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</w:t>
            </w:r>
          </w:p>
          <w:p w14:paraId="59DF4780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1206хх00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</w:t>
            </w:r>
          </w:p>
          <w:p w14:paraId="65C6D50F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1304хх00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rStyle w:val="af"/>
                <w:sz w:val="18"/>
                <w:szCs w:val="18"/>
              </w:rPr>
              <w:footnoteReference w:id="3"/>
            </w:r>
            <w:r w:rsidR="00DF0E95">
              <w:rPr>
                <w:sz w:val="18"/>
                <w:szCs w:val="18"/>
              </w:rPr>
              <w:t xml:space="preserve"> </w:t>
            </w:r>
            <w:r w:rsidRPr="00A1781D">
              <w:rPr>
                <w:sz w:val="16"/>
                <w:szCs w:val="16"/>
              </w:rPr>
              <w:t>(кроме счета 13040600</w:t>
            </w:r>
            <w:r>
              <w:rPr>
                <w:sz w:val="16"/>
                <w:szCs w:val="16"/>
              </w:rPr>
              <w:t>х</w:t>
            </w:r>
            <w:r w:rsidRPr="00A1781D">
              <w:rPr>
                <w:sz w:val="16"/>
                <w:szCs w:val="16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14:paraId="17E89F4E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709" w:type="dxa"/>
            <w:shd w:val="clear" w:color="auto" w:fill="auto"/>
          </w:tcPr>
          <w:p w14:paraId="52343AAB" w14:textId="77777777" w:rsidR="00D227FC" w:rsidRPr="00A1781D" w:rsidRDefault="00D227FC" w:rsidP="00D227FC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  <w:shd w:val="clear" w:color="auto" w:fill="auto"/>
          </w:tcPr>
          <w:p w14:paraId="38BB88F7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40" w:type="dxa"/>
            <w:shd w:val="clear" w:color="auto" w:fill="auto"/>
          </w:tcPr>
          <w:p w14:paraId="0D823337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6F38365" w14:textId="77777777" w:rsidR="00D227FC" w:rsidRPr="00A1781D" w:rsidRDefault="00D227FC" w:rsidP="00DF0E9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задолженности со знаком минус по счетам 1206хх00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,1302хх00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 1304хх00</w:t>
            </w:r>
            <w:r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 - недопустимо</w:t>
            </w:r>
            <w:r w:rsidRPr="00A1781D">
              <w:rPr>
                <w:sz w:val="16"/>
                <w:szCs w:val="16"/>
              </w:rPr>
              <w:t>, за исключением счета 13040600</w:t>
            </w:r>
            <w:r>
              <w:rPr>
                <w:sz w:val="16"/>
                <w:szCs w:val="16"/>
              </w:rPr>
              <w:t>х</w:t>
            </w:r>
          </w:p>
        </w:tc>
        <w:tc>
          <w:tcPr>
            <w:tcW w:w="693" w:type="dxa"/>
          </w:tcPr>
          <w:p w14:paraId="57049F4B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431F5F57" w14:textId="77777777" w:rsidTr="000779B2">
        <w:tc>
          <w:tcPr>
            <w:tcW w:w="566" w:type="dxa"/>
            <w:shd w:val="clear" w:color="auto" w:fill="auto"/>
          </w:tcPr>
          <w:p w14:paraId="64FEBB7D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1B6B8D18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125EAE">
              <w:t>Показатель по счетам %14014</w:t>
            </w:r>
            <w:r>
              <w:t>х</w:t>
            </w:r>
            <w:r w:rsidRPr="00125EAE">
              <w:t>%</w:t>
            </w:r>
          </w:p>
        </w:tc>
        <w:tc>
          <w:tcPr>
            <w:tcW w:w="895" w:type="dxa"/>
            <w:shd w:val="clear" w:color="auto" w:fill="auto"/>
          </w:tcPr>
          <w:p w14:paraId="08108DAA" w14:textId="77777777" w:rsidR="00D227FC" w:rsidRDefault="00D227FC" w:rsidP="00D227FC">
            <w:pPr>
              <w:jc w:val="center"/>
            </w:pPr>
            <w:r w:rsidRPr="00125EAE">
              <w:t>2,7,9,12</w:t>
            </w:r>
          </w:p>
          <w:p w14:paraId="7E177238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(Раздел 1)</w:t>
            </w:r>
          </w:p>
        </w:tc>
        <w:tc>
          <w:tcPr>
            <w:tcW w:w="709" w:type="dxa"/>
            <w:shd w:val="clear" w:color="auto" w:fill="auto"/>
          </w:tcPr>
          <w:p w14:paraId="6485C8C6" w14:textId="77777777" w:rsidR="00D227FC" w:rsidRPr="00A1781D" w:rsidRDefault="00D227FC" w:rsidP="00D227FC">
            <w:pPr>
              <w:rPr>
                <w:sz w:val="18"/>
                <w:szCs w:val="18"/>
                <w:lang w:val="en-US"/>
              </w:rPr>
            </w:pPr>
            <w:r w:rsidRPr="00125EAE">
              <w:t>&gt;=0</w:t>
            </w:r>
          </w:p>
        </w:tc>
        <w:tc>
          <w:tcPr>
            <w:tcW w:w="1611" w:type="dxa"/>
            <w:gridSpan w:val="2"/>
            <w:shd w:val="clear" w:color="auto" w:fill="auto"/>
          </w:tcPr>
          <w:p w14:paraId="7B744CA3" w14:textId="77777777" w:rsidR="00D227FC" w:rsidRPr="00FD1FC9" w:rsidRDefault="00D227FC" w:rsidP="00D227FC">
            <w:pPr>
              <w:jc w:val="center"/>
              <w:rPr>
                <w:sz w:val="18"/>
                <w:szCs w:val="18"/>
              </w:rPr>
            </w:pPr>
            <w:r w:rsidRPr="00125EAE">
              <w:t>*</w:t>
            </w:r>
          </w:p>
        </w:tc>
        <w:tc>
          <w:tcPr>
            <w:tcW w:w="940" w:type="dxa"/>
            <w:shd w:val="clear" w:color="auto" w:fill="auto"/>
          </w:tcPr>
          <w:p w14:paraId="37ACFAF5" w14:textId="77777777" w:rsidR="00D227FC" w:rsidRPr="00A1781D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22458A8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125EAE">
              <w:t>Показатели задолженности со знаком минус по счетам %14014</w:t>
            </w:r>
            <w:r>
              <w:t>х</w:t>
            </w:r>
            <w:r w:rsidRPr="00125EAE">
              <w:t>% - недопустимо</w:t>
            </w:r>
          </w:p>
        </w:tc>
        <w:tc>
          <w:tcPr>
            <w:tcW w:w="693" w:type="dxa"/>
          </w:tcPr>
          <w:p w14:paraId="4769DBBB" w14:textId="77777777" w:rsidR="00D227FC" w:rsidRDefault="00D227FC" w:rsidP="00D227FC">
            <w:pPr>
              <w:rPr>
                <w:sz w:val="18"/>
                <w:szCs w:val="18"/>
              </w:rPr>
            </w:pPr>
            <w:r w:rsidRPr="00125EAE">
              <w:t>Б</w:t>
            </w:r>
          </w:p>
        </w:tc>
      </w:tr>
      <w:tr w:rsidR="00D227FC" w:rsidRPr="00A1781D" w14:paraId="06231A1B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653F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DF729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125EAE">
              <w:t>Показатель по счетам %140160%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F8821" w14:textId="77777777" w:rsidR="00D227FC" w:rsidRDefault="00D227FC" w:rsidP="00D227FC">
            <w:pPr>
              <w:jc w:val="center"/>
            </w:pPr>
            <w:r w:rsidRPr="00EC08E1">
              <w:t>2,7,9,12</w:t>
            </w:r>
          </w:p>
          <w:p w14:paraId="7D664894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(Раздел 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59DD" w14:textId="77777777" w:rsidR="00D227FC" w:rsidRPr="00A1781D" w:rsidRDefault="00D227FC" w:rsidP="00D227FC">
            <w:pPr>
              <w:rPr>
                <w:sz w:val="18"/>
                <w:szCs w:val="18"/>
                <w:lang w:val="en-US"/>
              </w:rPr>
            </w:pPr>
            <w:r w:rsidRPr="00125EAE">
              <w:t>&gt;=0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561D" w14:textId="77777777" w:rsidR="00D227FC" w:rsidRPr="00FD1FC9" w:rsidRDefault="00D227FC" w:rsidP="00D227FC">
            <w:pPr>
              <w:jc w:val="center"/>
              <w:rPr>
                <w:sz w:val="18"/>
                <w:szCs w:val="18"/>
              </w:rPr>
            </w:pPr>
            <w:r w:rsidRPr="00125EAE">
              <w:t>*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86C7" w14:textId="77777777" w:rsidR="00D227FC" w:rsidRPr="00A1781D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E5DE0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125EAE">
              <w:t>Показатели задолженности со знаком минус по счетам %40160% - недопустимо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558E" w14:textId="77777777" w:rsidR="00D227FC" w:rsidRDefault="00D227FC" w:rsidP="00D227FC">
            <w:pPr>
              <w:rPr>
                <w:sz w:val="18"/>
                <w:szCs w:val="18"/>
              </w:rPr>
            </w:pPr>
            <w:r w:rsidRPr="00125EAE">
              <w:t>Б</w:t>
            </w:r>
          </w:p>
        </w:tc>
      </w:tr>
      <w:tr w:rsidR="00D227FC" w:rsidRPr="00A1781D" w14:paraId="05E0CB1C" w14:textId="77777777" w:rsidTr="000779B2">
        <w:tc>
          <w:tcPr>
            <w:tcW w:w="566" w:type="dxa"/>
            <w:shd w:val="clear" w:color="auto" w:fill="auto"/>
          </w:tcPr>
          <w:p w14:paraId="0BAD387B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0F5C82C8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95" w:type="dxa"/>
            <w:shd w:val="clear" w:color="auto" w:fill="auto"/>
          </w:tcPr>
          <w:p w14:paraId="6B11D9B1" w14:textId="77777777" w:rsidR="00D227FC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  <w:p w14:paraId="26D94D7E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(Раздел 1)</w:t>
            </w:r>
          </w:p>
        </w:tc>
        <w:tc>
          <w:tcPr>
            <w:tcW w:w="709" w:type="dxa"/>
            <w:shd w:val="clear" w:color="auto" w:fill="auto"/>
          </w:tcPr>
          <w:p w14:paraId="797EADB7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  <w:shd w:val="clear" w:color="auto" w:fill="auto"/>
          </w:tcPr>
          <w:p w14:paraId="0BDB489C" w14:textId="77777777" w:rsidR="00D227FC" w:rsidRPr="00A1781D" w:rsidRDefault="00D227FC" w:rsidP="00D227FC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40" w:type="dxa"/>
            <w:shd w:val="clear" w:color="auto" w:fill="auto"/>
          </w:tcPr>
          <w:p w14:paraId="767D3759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CC157C1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долгосрочной задолженности превышает показатель «задолженность всего» – недопустимо</w:t>
            </w:r>
          </w:p>
        </w:tc>
        <w:tc>
          <w:tcPr>
            <w:tcW w:w="693" w:type="dxa"/>
          </w:tcPr>
          <w:p w14:paraId="60505BDB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93F1F" w:rsidRPr="00A1781D" w14:paraId="415FDB17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E14AC" w14:textId="4558B158" w:rsidR="00A93F1F" w:rsidRPr="00A1781D" w:rsidRDefault="00A93F1F" w:rsidP="00713E1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DC76" w14:textId="77777777" w:rsidR="00A93F1F" w:rsidRPr="00A1781D" w:rsidRDefault="00A93F1F" w:rsidP="00713E1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54368" w14:textId="76555B96" w:rsidR="00A93F1F" w:rsidRDefault="00A93F1F" w:rsidP="00713E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14:paraId="7217AA85" w14:textId="77777777" w:rsidR="00A93F1F" w:rsidRPr="00A1781D" w:rsidRDefault="00A93F1F" w:rsidP="00713E1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(Раздел 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5A3EF" w14:textId="77777777" w:rsidR="00A93F1F" w:rsidRPr="00A93F1F" w:rsidRDefault="00A93F1F" w:rsidP="00713E1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93F1F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EC5CA" w14:textId="77777777" w:rsidR="00A93F1F" w:rsidRPr="00A1781D" w:rsidRDefault="00A93F1F" w:rsidP="00713E1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B889" w14:textId="0921740B" w:rsidR="00A93F1F" w:rsidRPr="00A1781D" w:rsidRDefault="00A93F1F" w:rsidP="0071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25E07" w14:textId="77777777" w:rsidR="00A93F1F" w:rsidRPr="00A1781D" w:rsidRDefault="00A93F1F" w:rsidP="00713E1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долгосрочной задолженности превышает показатель «задолженность всего» – недопустимо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E891" w14:textId="77777777" w:rsidR="00A93F1F" w:rsidRDefault="00A93F1F" w:rsidP="0071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738BB34B" w14:textId="77777777" w:rsidTr="000779B2">
        <w:tc>
          <w:tcPr>
            <w:tcW w:w="566" w:type="dxa"/>
            <w:shd w:val="clear" w:color="auto" w:fill="auto"/>
          </w:tcPr>
          <w:p w14:paraId="1BDCAFE4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7C547293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95" w:type="dxa"/>
            <w:shd w:val="clear" w:color="auto" w:fill="auto"/>
          </w:tcPr>
          <w:p w14:paraId="4EBC6CCF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(Раздел 1)</w:t>
            </w:r>
          </w:p>
        </w:tc>
        <w:tc>
          <w:tcPr>
            <w:tcW w:w="709" w:type="dxa"/>
            <w:shd w:val="clear" w:color="auto" w:fill="auto"/>
          </w:tcPr>
          <w:p w14:paraId="2DA72155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  <w:shd w:val="clear" w:color="auto" w:fill="auto"/>
          </w:tcPr>
          <w:p w14:paraId="7FB69570" w14:textId="77777777" w:rsidR="00D227FC" w:rsidRPr="00A1781D" w:rsidRDefault="00D227FC" w:rsidP="00D227FC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40" w:type="dxa"/>
            <w:shd w:val="clear" w:color="auto" w:fill="auto"/>
          </w:tcPr>
          <w:p w14:paraId="1A8FE88B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DD8E3E8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просроченной задолженности превышает показатель «задолженность всего» – недопустимо</w:t>
            </w:r>
          </w:p>
        </w:tc>
        <w:tc>
          <w:tcPr>
            <w:tcW w:w="693" w:type="dxa"/>
          </w:tcPr>
          <w:p w14:paraId="24ABF2BB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93F1F" w:rsidRPr="00A1781D" w14:paraId="7D767AFA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CE81E" w14:textId="769865CA" w:rsidR="00A93F1F" w:rsidRPr="00A1781D" w:rsidRDefault="00A93F1F" w:rsidP="00713E1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18850" w14:textId="77777777" w:rsidR="00A93F1F" w:rsidRPr="00A1781D" w:rsidRDefault="00A93F1F" w:rsidP="00713E1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72E7E" w14:textId="61FB42AF" w:rsidR="00A93F1F" w:rsidRPr="00A1781D" w:rsidRDefault="00A93F1F" w:rsidP="00713E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Pr="00A1781D">
              <w:rPr>
                <w:sz w:val="18"/>
                <w:szCs w:val="18"/>
              </w:rPr>
              <w:t>(Раздел 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F71EA" w14:textId="77777777" w:rsidR="00A93F1F" w:rsidRPr="00A93F1F" w:rsidRDefault="00A93F1F" w:rsidP="00713E1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93F1F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E531" w14:textId="77777777" w:rsidR="00A93F1F" w:rsidRPr="00A1781D" w:rsidRDefault="00A93F1F" w:rsidP="00713E1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51B6" w14:textId="71358C46" w:rsidR="00A93F1F" w:rsidRPr="00A1781D" w:rsidRDefault="00A93F1F" w:rsidP="0071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5C7B" w14:textId="77777777" w:rsidR="00A93F1F" w:rsidRPr="00A1781D" w:rsidRDefault="00A93F1F" w:rsidP="00713E1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просроченной задолженности превышает показатель «задолженность всего» – недопустимо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9859" w14:textId="77777777" w:rsidR="00A93F1F" w:rsidRDefault="00A93F1F" w:rsidP="0071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57204BCC" w14:textId="77777777" w:rsidTr="000779B2">
        <w:tc>
          <w:tcPr>
            <w:tcW w:w="566" w:type="dxa"/>
            <w:shd w:val="clear" w:color="auto" w:fill="auto"/>
          </w:tcPr>
          <w:p w14:paraId="516A2966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70C31048" w14:textId="77777777" w:rsidR="00D227FC" w:rsidRPr="00FE359C" w:rsidRDefault="00D227FC" w:rsidP="00D227FC">
            <w:pPr>
              <w:jc w:val="center"/>
              <w:rPr>
                <w:sz w:val="16"/>
                <w:szCs w:val="18"/>
              </w:rPr>
            </w:pPr>
            <w:r w:rsidRPr="00FE359C">
              <w:rPr>
                <w:sz w:val="16"/>
              </w:rPr>
              <w:t>Показатели по счетам %20581% (кредиторская задолженность)</w:t>
            </w:r>
          </w:p>
        </w:tc>
        <w:tc>
          <w:tcPr>
            <w:tcW w:w="895" w:type="dxa"/>
            <w:shd w:val="clear" w:color="auto" w:fill="auto"/>
          </w:tcPr>
          <w:p w14:paraId="06549F62" w14:textId="77777777" w:rsidR="00D227FC" w:rsidRPr="00FE359C" w:rsidRDefault="00D227FC" w:rsidP="00D227FC">
            <w:pPr>
              <w:jc w:val="center"/>
              <w:rPr>
                <w:sz w:val="16"/>
                <w:szCs w:val="18"/>
              </w:rPr>
            </w:pPr>
            <w:r w:rsidRPr="00FE359C">
              <w:rPr>
                <w:sz w:val="16"/>
              </w:rPr>
              <w:t>4,11,14</w:t>
            </w:r>
          </w:p>
        </w:tc>
        <w:tc>
          <w:tcPr>
            <w:tcW w:w="709" w:type="dxa"/>
            <w:shd w:val="clear" w:color="auto" w:fill="auto"/>
          </w:tcPr>
          <w:p w14:paraId="77732493" w14:textId="77777777" w:rsidR="00D227FC" w:rsidRPr="00FE359C" w:rsidRDefault="00D227FC" w:rsidP="00D227FC">
            <w:pPr>
              <w:rPr>
                <w:sz w:val="16"/>
                <w:szCs w:val="18"/>
              </w:rPr>
            </w:pPr>
            <w:r w:rsidRPr="00FE359C">
              <w:rPr>
                <w:sz w:val="16"/>
              </w:rPr>
              <w:t>=0</w:t>
            </w:r>
          </w:p>
        </w:tc>
        <w:tc>
          <w:tcPr>
            <w:tcW w:w="1611" w:type="dxa"/>
            <w:gridSpan w:val="2"/>
            <w:shd w:val="clear" w:color="auto" w:fill="auto"/>
          </w:tcPr>
          <w:p w14:paraId="174F2187" w14:textId="77777777" w:rsidR="00D227FC" w:rsidRPr="00FE359C" w:rsidRDefault="00D227FC" w:rsidP="00D227FC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40" w:type="dxa"/>
            <w:shd w:val="clear" w:color="auto" w:fill="auto"/>
          </w:tcPr>
          <w:p w14:paraId="51C5F0EA" w14:textId="77777777" w:rsidR="00D227FC" w:rsidRPr="00FE359C" w:rsidRDefault="00D227FC" w:rsidP="00D227FC">
            <w:pPr>
              <w:rPr>
                <w:sz w:val="16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1B815AE" w14:textId="77777777" w:rsidR="00D227FC" w:rsidRPr="00FE359C" w:rsidRDefault="00D227FC" w:rsidP="00D227FC">
            <w:pPr>
              <w:rPr>
                <w:sz w:val="16"/>
                <w:szCs w:val="18"/>
              </w:rPr>
            </w:pPr>
            <w:r w:rsidRPr="00FE359C">
              <w:rPr>
                <w:sz w:val="16"/>
              </w:rPr>
              <w:t>Отражение просроченной задолженности по счету %20581% недопустимо</w:t>
            </w:r>
          </w:p>
        </w:tc>
        <w:tc>
          <w:tcPr>
            <w:tcW w:w="693" w:type="dxa"/>
          </w:tcPr>
          <w:p w14:paraId="7E24716D" w14:textId="77777777" w:rsidR="00D227FC" w:rsidRPr="00FE359C" w:rsidRDefault="00D227FC" w:rsidP="00D227FC">
            <w:pPr>
              <w:rPr>
                <w:sz w:val="16"/>
                <w:szCs w:val="18"/>
              </w:rPr>
            </w:pPr>
            <w:r w:rsidRPr="00FE359C">
              <w:rPr>
                <w:sz w:val="16"/>
              </w:rPr>
              <w:t>Б</w:t>
            </w:r>
          </w:p>
        </w:tc>
      </w:tr>
      <w:tr w:rsidR="00D227FC" w:rsidRPr="00A1781D" w14:paraId="709114D2" w14:textId="77777777" w:rsidTr="000779B2">
        <w:tc>
          <w:tcPr>
            <w:tcW w:w="566" w:type="dxa"/>
            <w:shd w:val="clear" w:color="auto" w:fill="auto"/>
          </w:tcPr>
          <w:p w14:paraId="0D08ABDA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</w:t>
            </w:r>
          </w:p>
        </w:tc>
        <w:tc>
          <w:tcPr>
            <w:tcW w:w="1986" w:type="dxa"/>
            <w:gridSpan w:val="2"/>
            <w:shd w:val="clear" w:color="auto" w:fill="auto"/>
          </w:tcPr>
          <w:p w14:paraId="20B57C66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30402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(в разделе 1)</w:t>
            </w:r>
          </w:p>
        </w:tc>
        <w:tc>
          <w:tcPr>
            <w:tcW w:w="895" w:type="dxa"/>
            <w:shd w:val="clear" w:color="auto" w:fill="auto"/>
          </w:tcPr>
          <w:p w14:paraId="6D72235A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4,11, 14</w:t>
            </w:r>
          </w:p>
        </w:tc>
        <w:tc>
          <w:tcPr>
            <w:tcW w:w="709" w:type="dxa"/>
            <w:shd w:val="clear" w:color="auto" w:fill="auto"/>
          </w:tcPr>
          <w:p w14:paraId="4EC32CC7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  <w:shd w:val="clear" w:color="auto" w:fill="auto"/>
          </w:tcPr>
          <w:p w14:paraId="3099BC84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</w:tcPr>
          <w:p w14:paraId="14E1CEDA" w14:textId="77777777" w:rsidR="00D227FC" w:rsidRPr="00A1781D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5C92BD5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Отражение просроченной задолженности по счету 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30402 недопустимо</w:t>
            </w:r>
          </w:p>
        </w:tc>
        <w:tc>
          <w:tcPr>
            <w:tcW w:w="693" w:type="dxa"/>
          </w:tcPr>
          <w:p w14:paraId="01A34B6C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3977A526" w14:textId="77777777" w:rsidTr="000779B2">
        <w:tc>
          <w:tcPr>
            <w:tcW w:w="566" w:type="dxa"/>
          </w:tcPr>
          <w:p w14:paraId="08D8AB0A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26</w:t>
            </w:r>
            <w:r w:rsidRPr="00A1781D">
              <w:rPr>
                <w:rStyle w:val="af"/>
                <w:sz w:val="18"/>
                <w:szCs w:val="18"/>
              </w:rPr>
              <w:footnoteReference w:id="4"/>
            </w:r>
          </w:p>
        </w:tc>
        <w:tc>
          <w:tcPr>
            <w:tcW w:w="1986" w:type="dxa"/>
            <w:gridSpan w:val="2"/>
          </w:tcPr>
          <w:p w14:paraId="7B26491D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*(раздел 1)</w:t>
            </w:r>
          </w:p>
        </w:tc>
        <w:tc>
          <w:tcPr>
            <w:tcW w:w="895" w:type="dxa"/>
          </w:tcPr>
          <w:p w14:paraId="06CFDD5E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6F6C0E20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</w:tcPr>
          <w:p w14:paraId="1F66DD8F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940" w:type="dxa"/>
          </w:tcPr>
          <w:p w14:paraId="484E7B35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2+5-7</w:t>
            </w:r>
          </w:p>
        </w:tc>
        <w:tc>
          <w:tcPr>
            <w:tcW w:w="2835" w:type="dxa"/>
            <w:gridSpan w:val="2"/>
          </w:tcPr>
          <w:p w14:paraId="05D98C4E" w14:textId="77777777" w:rsidR="00D227FC" w:rsidRPr="00A1781D" w:rsidRDefault="00D227FC" w:rsidP="00DF0E9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9 &lt;&gt; гр.2+гр.5-гр.7 - недопустимо</w:t>
            </w:r>
          </w:p>
        </w:tc>
        <w:tc>
          <w:tcPr>
            <w:tcW w:w="693" w:type="dxa"/>
          </w:tcPr>
          <w:p w14:paraId="05E83CF8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7F58B0EA" w14:textId="77777777" w:rsidTr="000779B2">
        <w:tc>
          <w:tcPr>
            <w:tcW w:w="566" w:type="dxa"/>
          </w:tcPr>
          <w:p w14:paraId="3E077F57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42.1 (год)</w:t>
            </w:r>
          </w:p>
        </w:tc>
        <w:tc>
          <w:tcPr>
            <w:tcW w:w="1986" w:type="dxa"/>
            <w:gridSpan w:val="2"/>
          </w:tcPr>
          <w:p w14:paraId="40AD12F5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счетам</w:t>
            </w:r>
            <w:r>
              <w:rPr>
                <w:sz w:val="18"/>
                <w:szCs w:val="18"/>
              </w:rPr>
              <w:t xml:space="preserve"> КРБ 120934</w:t>
            </w:r>
          </w:p>
        </w:tc>
        <w:tc>
          <w:tcPr>
            <w:tcW w:w="895" w:type="dxa"/>
          </w:tcPr>
          <w:p w14:paraId="4ABD1F7D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</w:t>
            </w:r>
          </w:p>
        </w:tc>
        <w:tc>
          <w:tcPr>
            <w:tcW w:w="709" w:type="dxa"/>
          </w:tcPr>
          <w:p w14:paraId="546DDA1F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</w:tcPr>
          <w:p w14:paraId="1555BDB1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14:paraId="155AEE65" w14:textId="77777777" w:rsidR="00D227FC" w:rsidRPr="00A1781D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5C7849EB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на конец года по счету КРБ 120934 недопустимы</w:t>
            </w:r>
          </w:p>
        </w:tc>
        <w:tc>
          <w:tcPr>
            <w:tcW w:w="693" w:type="dxa"/>
          </w:tcPr>
          <w:p w14:paraId="0DB8A32D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2741F" w14:paraId="11D668A3" w14:textId="77777777" w:rsidTr="000779B2">
        <w:tc>
          <w:tcPr>
            <w:tcW w:w="566" w:type="dxa"/>
          </w:tcPr>
          <w:p w14:paraId="0887EA5C" w14:textId="77777777" w:rsidR="00D227FC" w:rsidRPr="00A2741F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42.3 (год)</w:t>
            </w:r>
          </w:p>
        </w:tc>
        <w:tc>
          <w:tcPr>
            <w:tcW w:w="1986" w:type="dxa"/>
            <w:gridSpan w:val="2"/>
          </w:tcPr>
          <w:p w14:paraId="61368DE2" w14:textId="77777777" w:rsidR="00D227FC" w:rsidRPr="00A2741F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счетам</w:t>
            </w:r>
            <w:r>
              <w:rPr>
                <w:sz w:val="18"/>
                <w:szCs w:val="18"/>
              </w:rPr>
              <w:t xml:space="preserve"> 120934 </w:t>
            </w:r>
          </w:p>
        </w:tc>
        <w:tc>
          <w:tcPr>
            <w:tcW w:w="895" w:type="dxa"/>
          </w:tcPr>
          <w:p w14:paraId="04EDF55E" w14:textId="77777777" w:rsidR="00D227FC" w:rsidRPr="00A2741F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</w:t>
            </w:r>
          </w:p>
        </w:tc>
        <w:tc>
          <w:tcPr>
            <w:tcW w:w="709" w:type="dxa"/>
          </w:tcPr>
          <w:p w14:paraId="37EAB798" w14:textId="77777777" w:rsidR="00D227FC" w:rsidRPr="00A2741F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=11302%130120934%</w:t>
            </w:r>
          </w:p>
        </w:tc>
        <w:tc>
          <w:tcPr>
            <w:tcW w:w="1611" w:type="dxa"/>
            <w:gridSpan w:val="2"/>
          </w:tcPr>
          <w:p w14:paraId="42920EA5" w14:textId="77777777" w:rsidR="00D227FC" w:rsidRPr="00A2741F" w:rsidRDefault="00D227FC" w:rsidP="00D227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</w:tcPr>
          <w:p w14:paraId="7848B444" w14:textId="77777777" w:rsidR="00D227FC" w:rsidRPr="00A2741F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18389D3A" w14:textId="77777777" w:rsidR="00D227FC" w:rsidRPr="00A2741F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на начало и конец года по счету 120934 допустимы только с КДБ 11302%130</w:t>
            </w:r>
          </w:p>
        </w:tc>
        <w:tc>
          <w:tcPr>
            <w:tcW w:w="693" w:type="dxa"/>
          </w:tcPr>
          <w:p w14:paraId="4EF46BBF" w14:textId="77777777" w:rsidR="00D227FC" w:rsidRPr="00A2741F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352FC51D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FE6B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3A77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Показатели по счетам, не равным 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206</w:t>
            </w:r>
            <w:r>
              <w:rPr>
                <w:sz w:val="18"/>
                <w:szCs w:val="18"/>
              </w:rPr>
              <w:t>%</w:t>
            </w:r>
            <w:r w:rsidRPr="00A1781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302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E123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E9DC" w14:textId="77777777" w:rsidR="00D227FC" w:rsidRPr="007B2056" w:rsidRDefault="00D227FC" w:rsidP="00D227FC">
            <w:pPr>
              <w:rPr>
                <w:sz w:val="18"/>
                <w:szCs w:val="18"/>
              </w:rPr>
            </w:pPr>
            <w:r w:rsidRPr="007B2056"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7735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27BC" w14:textId="77777777" w:rsidR="00D227FC" w:rsidRPr="00A1781D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3E54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Показатели в графе 6, 8 отражаются только по счетам 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206</w:t>
            </w:r>
            <w:r>
              <w:rPr>
                <w:sz w:val="18"/>
                <w:szCs w:val="18"/>
              </w:rPr>
              <w:t>%</w:t>
            </w:r>
            <w:r w:rsidRPr="00A1781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302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C6A1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D227FC" w:rsidRPr="00A1781D" w14:paraId="4253C410" w14:textId="77777777" w:rsidTr="000779B2">
        <w:tc>
          <w:tcPr>
            <w:tcW w:w="566" w:type="dxa"/>
          </w:tcPr>
          <w:p w14:paraId="04A9ACF9" w14:textId="77777777" w:rsidR="00D227FC" w:rsidRDefault="00D227FC" w:rsidP="00D227FC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6" w:type="dxa"/>
            <w:gridSpan w:val="2"/>
          </w:tcPr>
          <w:p w14:paraId="7C5D9236" w14:textId="77777777" w:rsidR="00D227FC" w:rsidRPr="009A69BB" w:rsidRDefault="00D227FC" w:rsidP="00DF0E95">
            <w:pPr>
              <w:jc w:val="center"/>
              <w:rPr>
                <w:sz w:val="16"/>
                <w:szCs w:val="18"/>
              </w:rPr>
            </w:pPr>
            <w:r w:rsidRPr="009A69BB">
              <w:rPr>
                <w:sz w:val="16"/>
              </w:rPr>
              <w:t>Показатели по счетам 130251, КВР = 52х, 530, 540 раздела КЗ</w:t>
            </w:r>
          </w:p>
        </w:tc>
        <w:tc>
          <w:tcPr>
            <w:tcW w:w="895" w:type="dxa"/>
          </w:tcPr>
          <w:p w14:paraId="2CBF25F1" w14:textId="77777777" w:rsidR="00D227FC" w:rsidRPr="009A69BB" w:rsidRDefault="00D227FC" w:rsidP="00D227FC">
            <w:pPr>
              <w:jc w:val="center"/>
              <w:rPr>
                <w:sz w:val="16"/>
                <w:szCs w:val="18"/>
              </w:rPr>
            </w:pPr>
            <w:r w:rsidRPr="009A69BB">
              <w:rPr>
                <w:sz w:val="16"/>
              </w:rPr>
              <w:t>7</w:t>
            </w:r>
          </w:p>
        </w:tc>
        <w:tc>
          <w:tcPr>
            <w:tcW w:w="709" w:type="dxa"/>
          </w:tcPr>
          <w:p w14:paraId="3C1F6000" w14:textId="77777777" w:rsidR="00D227FC" w:rsidRPr="009A69BB" w:rsidRDefault="00D227FC" w:rsidP="00D227FC">
            <w:pPr>
              <w:rPr>
                <w:sz w:val="16"/>
                <w:szCs w:val="18"/>
              </w:rPr>
            </w:pPr>
            <w:r w:rsidRPr="009A69BB">
              <w:rPr>
                <w:sz w:val="16"/>
              </w:rPr>
              <w:t xml:space="preserve">= </w:t>
            </w:r>
          </w:p>
        </w:tc>
        <w:tc>
          <w:tcPr>
            <w:tcW w:w="1611" w:type="dxa"/>
            <w:gridSpan w:val="2"/>
          </w:tcPr>
          <w:p w14:paraId="1AB2A47D" w14:textId="77777777" w:rsidR="00D227FC" w:rsidRPr="009A69BB" w:rsidRDefault="00D227FC" w:rsidP="00D227FC">
            <w:pPr>
              <w:jc w:val="center"/>
              <w:rPr>
                <w:sz w:val="16"/>
                <w:szCs w:val="18"/>
              </w:rPr>
            </w:pPr>
            <w:r w:rsidRPr="009A69BB">
              <w:rPr>
                <w:sz w:val="16"/>
              </w:rPr>
              <w:t xml:space="preserve"> </w:t>
            </w:r>
          </w:p>
        </w:tc>
        <w:tc>
          <w:tcPr>
            <w:tcW w:w="940" w:type="dxa"/>
          </w:tcPr>
          <w:p w14:paraId="525D03A2" w14:textId="77777777" w:rsidR="00D227FC" w:rsidRPr="009A69BB" w:rsidRDefault="00D227FC" w:rsidP="00D227FC">
            <w:pPr>
              <w:rPr>
                <w:sz w:val="16"/>
                <w:szCs w:val="18"/>
              </w:rPr>
            </w:pPr>
            <w:r w:rsidRPr="009A69BB">
              <w:rPr>
                <w:sz w:val="16"/>
              </w:rPr>
              <w:t>8</w:t>
            </w:r>
          </w:p>
        </w:tc>
        <w:tc>
          <w:tcPr>
            <w:tcW w:w="2835" w:type="dxa"/>
            <w:gridSpan w:val="2"/>
          </w:tcPr>
          <w:p w14:paraId="55614ED8" w14:textId="77777777" w:rsidR="00D227FC" w:rsidRPr="009A69BB" w:rsidRDefault="00D227FC" w:rsidP="00D227FC">
            <w:pPr>
              <w:jc w:val="center"/>
              <w:rPr>
                <w:sz w:val="16"/>
                <w:szCs w:val="18"/>
              </w:rPr>
            </w:pPr>
            <w:r w:rsidRPr="009A69BB">
              <w:rPr>
                <w:sz w:val="16"/>
              </w:rPr>
              <w:t>Денежные расчеты по перечислению МБТ по счету 30251 недопустимы.</w:t>
            </w:r>
          </w:p>
        </w:tc>
        <w:tc>
          <w:tcPr>
            <w:tcW w:w="693" w:type="dxa"/>
          </w:tcPr>
          <w:p w14:paraId="111A8B04" w14:textId="77777777" w:rsidR="00D227FC" w:rsidRDefault="00D227FC" w:rsidP="00D227FC">
            <w:pPr>
              <w:rPr>
                <w:sz w:val="18"/>
                <w:szCs w:val="18"/>
              </w:rPr>
            </w:pPr>
          </w:p>
        </w:tc>
      </w:tr>
      <w:tr w:rsidR="00D227FC" w:rsidRPr="00A1781D" w14:paraId="5DF308B5" w14:textId="77777777" w:rsidTr="000779B2">
        <w:tc>
          <w:tcPr>
            <w:tcW w:w="566" w:type="dxa"/>
          </w:tcPr>
          <w:p w14:paraId="229568B7" w14:textId="77777777" w:rsidR="00D227FC" w:rsidRPr="00A1781D" w:rsidRDefault="00D227FC" w:rsidP="00D227FC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986" w:type="dxa"/>
            <w:gridSpan w:val="2"/>
          </w:tcPr>
          <w:p w14:paraId="58DEF238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95" w:type="dxa"/>
          </w:tcPr>
          <w:p w14:paraId="7BFF41F4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5,6,7,8</w:t>
            </w:r>
          </w:p>
        </w:tc>
        <w:tc>
          <w:tcPr>
            <w:tcW w:w="709" w:type="dxa"/>
          </w:tcPr>
          <w:p w14:paraId="0A923843" w14:textId="77777777" w:rsidR="00D227FC" w:rsidRPr="007B2056" w:rsidRDefault="00D227FC" w:rsidP="00D227FC">
            <w:pPr>
              <w:rPr>
                <w:sz w:val="18"/>
                <w:szCs w:val="18"/>
              </w:rPr>
            </w:pPr>
            <w:r w:rsidRPr="009A69BB">
              <w:rPr>
                <w:sz w:val="18"/>
                <w:szCs w:val="18"/>
              </w:rPr>
              <w:t>&gt;</w:t>
            </w:r>
            <w:r w:rsidRPr="007B2056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611" w:type="dxa"/>
            <w:gridSpan w:val="2"/>
          </w:tcPr>
          <w:p w14:paraId="26851751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</w:tcPr>
          <w:p w14:paraId="5ADC4203" w14:textId="77777777" w:rsidR="00D227FC" w:rsidRPr="00A1781D" w:rsidRDefault="00D227FC" w:rsidP="00D227F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4EDD40C9" w14:textId="77777777" w:rsidR="00D227FC" w:rsidRPr="00A1781D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Показатели по графам 5-8 должны отражаться в </w:t>
            </w:r>
            <w:r>
              <w:rPr>
                <w:sz w:val="18"/>
                <w:szCs w:val="18"/>
              </w:rPr>
              <w:lastRenderedPageBreak/>
              <w:t>положительном значении, иначе требуются пояснения</w:t>
            </w:r>
          </w:p>
        </w:tc>
        <w:tc>
          <w:tcPr>
            <w:tcW w:w="693" w:type="dxa"/>
          </w:tcPr>
          <w:p w14:paraId="190B34BD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</w:t>
            </w:r>
          </w:p>
        </w:tc>
      </w:tr>
      <w:tr w:rsidR="00D227FC" w:rsidRPr="00A1781D" w14:paraId="63CE51BB" w14:textId="77777777" w:rsidTr="000779B2">
        <w:tc>
          <w:tcPr>
            <w:tcW w:w="566" w:type="dxa"/>
          </w:tcPr>
          <w:p w14:paraId="4FA1DD9F" w14:textId="77777777" w:rsidR="00D227FC" w:rsidRPr="00E57145" w:rsidRDefault="00D227FC" w:rsidP="00D227FC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42.2</w:t>
            </w:r>
          </w:p>
        </w:tc>
        <w:tc>
          <w:tcPr>
            <w:tcW w:w="1986" w:type="dxa"/>
            <w:gridSpan w:val="2"/>
          </w:tcPr>
          <w:p w14:paraId="0FBFFCC0" w14:textId="77777777" w:rsidR="00D227FC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каждому н</w:t>
            </w:r>
            <w:r w:rsidRPr="00F51C04">
              <w:rPr>
                <w:sz w:val="18"/>
                <w:szCs w:val="18"/>
              </w:rPr>
              <w:t>омер</w:t>
            </w:r>
            <w:r>
              <w:rPr>
                <w:sz w:val="18"/>
                <w:szCs w:val="18"/>
              </w:rPr>
              <w:t>у</w:t>
            </w:r>
            <w:r w:rsidRPr="00F51C04">
              <w:rPr>
                <w:sz w:val="18"/>
                <w:szCs w:val="18"/>
              </w:rPr>
              <w:t xml:space="preserve"> счета бюджетного учета</w:t>
            </w:r>
            <w:r w:rsidRPr="00A1781D">
              <w:rPr>
                <w:sz w:val="18"/>
                <w:szCs w:val="18"/>
              </w:rPr>
              <w:t xml:space="preserve"> Раздела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</w:tcPr>
          <w:p w14:paraId="534FF903" w14:textId="77777777" w:rsidR="00D227FC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14:paraId="3E10C8D3" w14:textId="77777777" w:rsidR="00D227FC" w:rsidRPr="009A69BB" w:rsidRDefault="00D227FC" w:rsidP="00D227F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≥ </w:t>
            </w:r>
          </w:p>
        </w:tc>
        <w:tc>
          <w:tcPr>
            <w:tcW w:w="1611" w:type="dxa"/>
            <w:gridSpan w:val="2"/>
          </w:tcPr>
          <w:p w14:paraId="24F50D3D" w14:textId="77777777" w:rsidR="00D227FC" w:rsidRDefault="00D227FC" w:rsidP="00D227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показателей по каждому н</w:t>
            </w:r>
            <w:r w:rsidRPr="00F51C04">
              <w:rPr>
                <w:sz w:val="18"/>
                <w:szCs w:val="18"/>
              </w:rPr>
              <w:t>омер</w:t>
            </w:r>
            <w:r>
              <w:rPr>
                <w:sz w:val="18"/>
                <w:szCs w:val="18"/>
              </w:rPr>
              <w:t>у</w:t>
            </w:r>
            <w:r w:rsidRPr="00F51C04">
              <w:rPr>
                <w:sz w:val="18"/>
                <w:szCs w:val="18"/>
              </w:rPr>
              <w:t xml:space="preserve"> счета бюджетного учета</w:t>
            </w:r>
            <w:r w:rsidRPr="00A1781D">
              <w:rPr>
                <w:sz w:val="18"/>
                <w:szCs w:val="18"/>
              </w:rPr>
              <w:t xml:space="preserve"> Раздела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40" w:type="dxa"/>
          </w:tcPr>
          <w:p w14:paraId="680994AE" w14:textId="77777777" w:rsidR="00D227FC" w:rsidRPr="00A1781D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35" w:type="dxa"/>
            <w:gridSpan w:val="2"/>
          </w:tcPr>
          <w:p w14:paraId="5299C7E7" w14:textId="77777777" w:rsidR="00D227FC" w:rsidRDefault="00D227FC" w:rsidP="00DF0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Просроченная задолж</w:t>
            </w:r>
            <w:r w:rsidR="00DF0E95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нность в разделе 2 меньше просроченной </w:t>
            </w:r>
            <w:r w:rsidR="00DF0E95">
              <w:rPr>
                <w:sz w:val="18"/>
                <w:szCs w:val="18"/>
              </w:rPr>
              <w:t xml:space="preserve">задолженности </w:t>
            </w:r>
            <w:r>
              <w:rPr>
                <w:sz w:val="18"/>
                <w:szCs w:val="18"/>
              </w:rPr>
              <w:t>в разделе 1</w:t>
            </w:r>
          </w:p>
        </w:tc>
        <w:tc>
          <w:tcPr>
            <w:tcW w:w="693" w:type="dxa"/>
          </w:tcPr>
          <w:p w14:paraId="7096C9F3" w14:textId="77777777" w:rsidR="00D227FC" w:rsidRDefault="00D227FC" w:rsidP="00D227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E384C" w:rsidRPr="00A1781D" w14:paraId="5FA579DA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66D8" w14:textId="77777777" w:rsidR="000E384C" w:rsidRPr="00E57145" w:rsidRDefault="000E384C" w:rsidP="00841CA1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42.3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6C99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по кодам</w:t>
            </w:r>
            <w:r w:rsidRPr="00F51C04">
              <w:rPr>
                <w:sz w:val="18"/>
                <w:szCs w:val="18"/>
              </w:rPr>
              <w:t xml:space="preserve"> счет</w:t>
            </w:r>
            <w:r>
              <w:rPr>
                <w:sz w:val="18"/>
                <w:szCs w:val="18"/>
              </w:rPr>
              <w:t xml:space="preserve">ов </w:t>
            </w:r>
            <w:r w:rsidRPr="00F51C04">
              <w:rPr>
                <w:sz w:val="18"/>
                <w:szCs w:val="18"/>
              </w:rPr>
              <w:t>бюджетного учета</w:t>
            </w:r>
            <w:r>
              <w:rPr>
                <w:sz w:val="18"/>
                <w:szCs w:val="18"/>
              </w:rPr>
              <w:t xml:space="preserve"> 206%</w:t>
            </w:r>
            <w:r w:rsidRPr="00A1781D">
              <w:rPr>
                <w:sz w:val="18"/>
                <w:szCs w:val="18"/>
              </w:rPr>
              <w:t xml:space="preserve"> Раздела </w:t>
            </w:r>
            <w:r>
              <w:rPr>
                <w:sz w:val="18"/>
                <w:szCs w:val="18"/>
              </w:rPr>
              <w:t xml:space="preserve">2, по которым год срока исполнения в графе 4 равен 2020 году и ранее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F46F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  <w:r w:rsidRPr="006525BD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31C6" w14:textId="77777777" w:rsidR="000E384C" w:rsidRPr="009A69BB" w:rsidRDefault="000E384C" w:rsidP="00841CA1">
            <w:pPr>
              <w:rPr>
                <w:sz w:val="18"/>
                <w:szCs w:val="18"/>
              </w:rPr>
            </w:pPr>
            <w:r w:rsidRPr="000E384C">
              <w:rPr>
                <w:sz w:val="18"/>
                <w:szCs w:val="18"/>
              </w:rPr>
              <w:t>&lt;=</w:t>
            </w:r>
            <w:r w:rsidRPr="006525BD">
              <w:rPr>
                <w:sz w:val="18"/>
                <w:szCs w:val="18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3EB1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C3E6" w14:textId="77777777" w:rsidR="000E384C" w:rsidRPr="00A1781D" w:rsidRDefault="000E384C" w:rsidP="00841CA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1FDB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в составе просроченной задолженности по выданным авансам показателей по счетам 206, год исполнения которых -2020 год и ранее, - требует пояснения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D691" w14:textId="77777777" w:rsidR="000E384C" w:rsidRDefault="000E384C" w:rsidP="00841C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E384C" w:rsidRPr="00A1781D" w14:paraId="674454B8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7FBA" w14:textId="77777777" w:rsidR="000E384C" w:rsidRPr="000E384C" w:rsidRDefault="000E384C" w:rsidP="00841CA1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F31D" w14:textId="77777777" w:rsidR="000E384C" w:rsidRPr="00A72C29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по счетам 12054% в разделе КЗ раздела 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72A1" w14:textId="77777777" w:rsidR="000E384C" w:rsidRPr="00A72C29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7530" w14:textId="77777777" w:rsidR="000E384C" w:rsidRPr="00A72C29" w:rsidRDefault="000E384C" w:rsidP="00841CA1">
            <w:pPr>
              <w:rPr>
                <w:sz w:val="18"/>
                <w:szCs w:val="18"/>
              </w:rPr>
            </w:pPr>
            <w:r w:rsidRPr="003235A9">
              <w:rPr>
                <w:sz w:val="18"/>
                <w:szCs w:val="18"/>
              </w:rPr>
              <w:t>=</w:t>
            </w:r>
            <w:r w:rsidRPr="006525BD">
              <w:rPr>
                <w:sz w:val="18"/>
                <w:szCs w:val="18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7F16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683A" w14:textId="77777777" w:rsidR="000E384C" w:rsidRPr="00A1781D" w:rsidRDefault="000E384C" w:rsidP="00841CA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4EDE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в составе кредиторской задолженности показателей по счетам 20540 – требует пояснения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4D4D" w14:textId="77777777" w:rsidR="000E384C" w:rsidRDefault="000E384C" w:rsidP="00841C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E384C" w:rsidRPr="00A1781D" w14:paraId="79D0E2F7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F734" w14:textId="77777777" w:rsidR="000E384C" w:rsidRPr="000E384C" w:rsidRDefault="000E384C" w:rsidP="00841CA1">
            <w:pPr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48</w:t>
            </w:r>
            <w:r w:rsidRPr="000E384C">
              <w:rPr>
                <w:sz w:val="18"/>
                <w:szCs w:val="18"/>
                <w:lang w:val="en-US"/>
              </w:rPr>
              <w:t xml:space="preserve"> (полугодие, 9 мес.)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4FFF" w14:textId="77777777" w:rsidR="000E384C" w:rsidRPr="00A72C29" w:rsidRDefault="000E384C" w:rsidP="000E3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раздела 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5C4" w14:textId="77777777" w:rsidR="000E384C" w:rsidRPr="00A72C29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3, 10, 13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E8A9" w14:textId="77777777" w:rsidR="000E384C" w:rsidRPr="00A72C29" w:rsidRDefault="000E384C" w:rsidP="00841CA1">
            <w:pPr>
              <w:rPr>
                <w:sz w:val="18"/>
                <w:szCs w:val="18"/>
              </w:rPr>
            </w:pPr>
            <w:r w:rsidRPr="003235A9">
              <w:rPr>
                <w:sz w:val="18"/>
                <w:szCs w:val="18"/>
              </w:rPr>
              <w:t>=</w:t>
            </w:r>
            <w:r w:rsidRPr="006525BD">
              <w:rPr>
                <w:sz w:val="18"/>
                <w:szCs w:val="18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67AD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07E0" w14:textId="77777777" w:rsidR="000E384C" w:rsidRPr="00A1781D" w:rsidRDefault="000E384C" w:rsidP="00841CA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06C5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показателей долгосрочной задолженности – недопустимо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B112" w14:textId="77777777" w:rsidR="000E384C" w:rsidRDefault="000E384C" w:rsidP="00841C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E384C" w:rsidRPr="00A1781D" w14:paraId="271AA7BD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1F5B" w14:textId="77777777" w:rsidR="000E384C" w:rsidRPr="000E384C" w:rsidRDefault="000E384C" w:rsidP="00841CA1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C930" w14:textId="77777777" w:rsidR="000E384C" w:rsidRPr="00A72C29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по счетам 1205%, 1209% в разделе КЗ раздела 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1C31" w14:textId="77777777" w:rsidR="000E384C" w:rsidRPr="00A72C29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50E7" w14:textId="77777777" w:rsidR="000E384C" w:rsidRPr="00A72C29" w:rsidRDefault="000E384C" w:rsidP="00841CA1">
            <w:pPr>
              <w:rPr>
                <w:sz w:val="18"/>
                <w:szCs w:val="18"/>
              </w:rPr>
            </w:pPr>
            <w:r w:rsidRPr="003235A9">
              <w:rPr>
                <w:sz w:val="18"/>
                <w:szCs w:val="18"/>
              </w:rPr>
              <w:t>=</w:t>
            </w:r>
            <w:r w:rsidRPr="006525BD">
              <w:rPr>
                <w:sz w:val="18"/>
                <w:szCs w:val="18"/>
              </w:rPr>
              <w:t>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843D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D53B" w14:textId="77777777" w:rsidR="000E384C" w:rsidRPr="00A1781D" w:rsidRDefault="000E384C" w:rsidP="00841CA1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ED56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в составе просроченной кредиторской задолженности показателей по счетам 205, 209 – требует пояснения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B8DC" w14:textId="77777777" w:rsidR="000E384C" w:rsidRDefault="000E384C" w:rsidP="00841C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E384C" w:rsidRPr="00A1781D" w14:paraId="5EADC055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D301" w14:textId="77777777" w:rsidR="000E384C" w:rsidRPr="000E384C" w:rsidRDefault="000E384C" w:rsidP="00841CA1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A2EF" w14:textId="77777777" w:rsidR="000E384C" w:rsidRPr="00A72C29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  <w:r w:rsidRPr="00847F2C">
              <w:rPr>
                <w:sz w:val="18"/>
                <w:szCs w:val="18"/>
              </w:rPr>
              <w:t>исполнения по правовому основанию</w:t>
            </w:r>
            <w:r>
              <w:rPr>
                <w:sz w:val="18"/>
                <w:szCs w:val="18"/>
              </w:rPr>
              <w:t xml:space="preserve"> раздела 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6EF0" w14:textId="77777777" w:rsidR="000E384C" w:rsidRPr="00A72C29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A4EE" w14:textId="77777777" w:rsidR="000E384C" w:rsidRPr="00A72C29" w:rsidRDefault="000E384C" w:rsidP="00841CA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≥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40E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</w:t>
            </w:r>
            <w:r w:rsidRPr="00847F2C">
              <w:rPr>
                <w:sz w:val="18"/>
                <w:szCs w:val="18"/>
              </w:rPr>
              <w:t>возникновения</w:t>
            </w:r>
            <w:r>
              <w:rPr>
                <w:sz w:val="18"/>
                <w:szCs w:val="18"/>
              </w:rPr>
              <w:t xml:space="preserve"> раздела 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C831" w14:textId="77777777" w:rsidR="000E384C" w:rsidRPr="00A1781D" w:rsidRDefault="000E384C" w:rsidP="00841C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EA58" w14:textId="77777777" w:rsidR="000E384C" w:rsidRDefault="000E384C" w:rsidP="00841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исполнения по правовому основанию не может быть раньше даты возникновения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3D6A" w14:textId="77777777" w:rsidR="000E384C" w:rsidRDefault="000E384C" w:rsidP="00841C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75645" w14:paraId="58B7310C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66CD" w14:textId="77777777" w:rsidR="00075645" w:rsidRPr="000E384C" w:rsidRDefault="00075645" w:rsidP="0007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AFF8" w14:textId="77777777" w:rsidR="00075645" w:rsidRPr="00A72C29" w:rsidRDefault="00075645" w:rsidP="000756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%30314% в разделе КЗ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B3B4" w14:textId="77777777" w:rsidR="00075645" w:rsidRPr="00A72C29" w:rsidRDefault="00075645" w:rsidP="000756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EED7" w14:textId="77777777" w:rsidR="00075645" w:rsidRPr="00A72C29" w:rsidRDefault="00075645" w:rsidP="0007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578A" w14:textId="77777777" w:rsidR="00075645" w:rsidRDefault="00075645" w:rsidP="000756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3421" w14:textId="77777777" w:rsidR="00075645" w:rsidRPr="00A1781D" w:rsidRDefault="00075645" w:rsidP="00075645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BE83" w14:textId="77777777" w:rsidR="00075645" w:rsidRDefault="00075645" w:rsidP="00794E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Кредитовый остаток по счету ЕНП </w:t>
            </w:r>
            <w:r w:rsidR="00794EDC">
              <w:rPr>
                <w:sz w:val="18"/>
                <w:szCs w:val="18"/>
              </w:rPr>
              <w:t>требует пояснения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9058" w14:textId="77777777" w:rsidR="00075645" w:rsidRDefault="00AA2857" w:rsidP="0007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75645" w14:paraId="780A9420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723A" w14:textId="77777777" w:rsidR="00075645" w:rsidRDefault="00075645" w:rsidP="0007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DEE2" w14:textId="77777777" w:rsidR="00075645" w:rsidRDefault="00075645" w:rsidP="000756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%303хх%, кроме %30314% и %30305% в разделе ДЗ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4658" w14:textId="77777777" w:rsidR="00075645" w:rsidRDefault="00075645" w:rsidP="00655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40F6" w14:textId="77777777" w:rsidR="00075645" w:rsidRDefault="00075645" w:rsidP="0007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F089" w14:textId="77777777" w:rsidR="00075645" w:rsidRDefault="00075645" w:rsidP="000756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A96F" w14:textId="77777777" w:rsidR="00075645" w:rsidRPr="00A1781D" w:rsidRDefault="00075645" w:rsidP="00075645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F638" w14:textId="77777777" w:rsidR="00075645" w:rsidRDefault="00075645" w:rsidP="00C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Дебетовый остаток по счетам 303хх, кроме 30314, 30305</w:t>
            </w:r>
            <w:r w:rsidR="00CE555A">
              <w:rPr>
                <w:sz w:val="18"/>
                <w:szCs w:val="18"/>
              </w:rPr>
              <w:t xml:space="preserve"> требует пояснения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9596" w14:textId="77777777" w:rsidR="00075645" w:rsidRDefault="00CE555A" w:rsidP="0007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C508DF" w14:paraId="5298A973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7B69" w14:textId="37548875" w:rsidR="00C508DF" w:rsidRDefault="00C508DF" w:rsidP="00C508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="00C1083D">
              <w:rPr>
                <w:sz w:val="18"/>
                <w:szCs w:val="18"/>
              </w:rPr>
              <w:t xml:space="preserve"> (год)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237D" w14:textId="35E0970E" w:rsidR="00C508DF" w:rsidRDefault="00C508DF" w:rsidP="00C508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КЗ %30301%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6307" w14:textId="040FBE6B" w:rsidR="00C508DF" w:rsidRDefault="00C508DF" w:rsidP="00C508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DD9B" w14:textId="6B08C98A" w:rsidR="00C508DF" w:rsidRDefault="00C508DF" w:rsidP="00C508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69E3" w14:textId="6EFF8F67" w:rsidR="00C508DF" w:rsidRDefault="00C508DF" w:rsidP="00C508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КЗ %30301%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F67D" w14:textId="5D2D628B" w:rsidR="00C508DF" w:rsidRPr="00A1781D" w:rsidRDefault="00C508DF" w:rsidP="00C508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 11 соответственно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0F1F" w14:textId="6BC37C16" w:rsidR="00C508DF" w:rsidRDefault="00517DBB" w:rsidP="00C508DF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Кредиторская задолженность по НДФЛ не отнесена к просроченной – требуется пояснение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FFD1" w14:textId="263294A9" w:rsidR="00C508DF" w:rsidRDefault="003837C8" w:rsidP="00C508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503E7A" w14:paraId="6CA444D9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A9E2" w14:textId="7191DF2E" w:rsidR="00503E7A" w:rsidRDefault="00503E7A" w:rsidP="007B1A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1ADB">
              <w:rPr>
                <w:sz w:val="18"/>
                <w:szCs w:val="18"/>
              </w:rPr>
              <w:t>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F562" w14:textId="1E743DDB" w:rsidR="00503E7A" w:rsidRDefault="00503E7A" w:rsidP="00503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ДЗ, КЗ %30302%, %30307%, %30308%, %30311%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5F81" w14:textId="6C75CF00" w:rsidR="00503E7A" w:rsidRDefault="00503E7A" w:rsidP="00503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CCD4" w14:textId="7E932809" w:rsidR="00503E7A" w:rsidRDefault="00503E7A" w:rsidP="00503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A93F" w14:textId="77777777" w:rsidR="00503E7A" w:rsidRDefault="00503E7A" w:rsidP="00503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B3A0" w14:textId="6E73D6FB" w:rsidR="00503E7A" w:rsidRDefault="00503E7A" w:rsidP="00503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BD84" w14:textId="6D0B42CF" w:rsidR="00503E7A" w:rsidRDefault="00503E7A" w:rsidP="00503E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задолженности по счетам 30302, 30307, 30308, 30311 недопустимо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5A3B" w14:textId="640EE121" w:rsidR="00503E7A" w:rsidRDefault="00503E7A" w:rsidP="00503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03E7A" w14:paraId="6DCC429C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E7DC" w14:textId="23DA08D8" w:rsidR="00503E7A" w:rsidRDefault="00503E7A" w:rsidP="007B1A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B1ADB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B2CB" w14:textId="3E406D05" w:rsidR="00503E7A" w:rsidRDefault="005E6131" w:rsidP="00503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F965EC">
              <w:rPr>
                <w:sz w:val="18"/>
                <w:szCs w:val="18"/>
              </w:rPr>
              <w:t xml:space="preserve"> детализированные</w:t>
            </w:r>
            <w:r>
              <w:rPr>
                <w:sz w:val="18"/>
                <w:szCs w:val="18"/>
              </w:rPr>
              <w:t>, кроме %30406%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07B6" w14:textId="11BD8897" w:rsidR="00503E7A" w:rsidRDefault="00503E7A" w:rsidP="00503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B598" w14:textId="2F2DB1EB" w:rsidR="00503E7A" w:rsidRDefault="00503E7A" w:rsidP="00503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7850" w14:textId="070F6389" w:rsidR="00503E7A" w:rsidRDefault="00503E7A" w:rsidP="00503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64B6" w14:textId="746A261B" w:rsidR="00503E7A" w:rsidRDefault="00503E7A" w:rsidP="00503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3+4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772D" w14:textId="2744C183" w:rsidR="00503E7A" w:rsidRDefault="00503E7A" w:rsidP="00503E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долгосрочной и просроченной задолженности не может превышать общую сумму задолженности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EA1D" w14:textId="13C0810E" w:rsidR="00503E7A" w:rsidRDefault="00503E7A" w:rsidP="00503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503E7A" w14:paraId="3B3E59B3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D0A2" w14:textId="41AFE4C4" w:rsidR="00503E7A" w:rsidRDefault="00503E7A" w:rsidP="007B1ADB">
            <w:pPr>
              <w:rPr>
                <w:sz w:val="18"/>
                <w:szCs w:val="18"/>
              </w:rPr>
            </w:pPr>
            <w:r w:rsidRPr="003A228B">
              <w:rPr>
                <w:sz w:val="18"/>
                <w:szCs w:val="18"/>
              </w:rPr>
              <w:t>5</w:t>
            </w:r>
            <w:r w:rsidR="007B1ADB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B9AF" w14:textId="15B87CE2" w:rsidR="00503E7A" w:rsidRDefault="005E6131" w:rsidP="00503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="00F965EC">
              <w:rPr>
                <w:sz w:val="18"/>
                <w:szCs w:val="18"/>
              </w:rPr>
              <w:t xml:space="preserve"> детализированные</w:t>
            </w:r>
            <w:r>
              <w:rPr>
                <w:sz w:val="18"/>
                <w:szCs w:val="18"/>
              </w:rPr>
              <w:t>, кроме %30406%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3875" w14:textId="75AE667C" w:rsidR="00503E7A" w:rsidRDefault="00503E7A" w:rsidP="00503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97B9" w14:textId="3E9E8761" w:rsidR="00503E7A" w:rsidRDefault="00503E7A" w:rsidP="00503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=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8F63" w14:textId="62BC6708" w:rsidR="00503E7A" w:rsidRDefault="00503E7A" w:rsidP="00503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BA7B" w14:textId="70C99317" w:rsidR="00503E7A" w:rsidRDefault="00503E7A" w:rsidP="00503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10+11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E1A4" w14:textId="001CDCDC" w:rsidR="00503E7A" w:rsidRDefault="00503E7A" w:rsidP="00503E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долгосрочной и просроченной задолженности не может превышать общую сумму задолженности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2C10" w14:textId="6E518F01" w:rsidR="00503E7A" w:rsidRDefault="00503E7A" w:rsidP="00503E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F3555" w14:paraId="50103DB1" w14:textId="77777777" w:rsidTr="000779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3176" w14:textId="7E84E71A" w:rsidR="008F3555" w:rsidRDefault="008F3555" w:rsidP="008F35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C7D" w14:textId="4BA2DDC2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ДЗ, КЗ детализированные%20989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255" w14:textId="42224B7F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9882" w14:textId="38B70FD1" w:rsidR="008F3555" w:rsidRDefault="008F3555" w:rsidP="008F35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A712" w14:textId="01322756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09F9" w14:textId="77FEB351" w:rsidR="008F3555" w:rsidRDefault="008F3555" w:rsidP="008F3555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6447" w14:textId="61E6A61B" w:rsidR="008F3555" w:rsidRDefault="008F3555" w:rsidP="008F35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 по счету 20989 требуют пояснения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FB4B" w14:textId="687F4A33" w:rsidR="008F3555" w:rsidRDefault="008F3555" w:rsidP="008F35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8F3555" w:rsidRPr="00A1781D" w14:paraId="332F6540" w14:textId="77777777" w:rsidTr="000779B2">
        <w:trPr>
          <w:trHeight w:val="252"/>
        </w:trPr>
        <w:tc>
          <w:tcPr>
            <w:tcW w:w="566" w:type="dxa"/>
          </w:tcPr>
          <w:p w14:paraId="48E17A8C" w14:textId="77777777" w:rsidR="008F3555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669" w:type="dxa"/>
            <w:gridSpan w:val="10"/>
          </w:tcPr>
          <w:p w14:paraId="0D272E7F" w14:textId="77777777" w:rsidR="008F3555" w:rsidRPr="000779B2" w:rsidRDefault="008F3555" w:rsidP="008F3555">
            <w:pPr>
              <w:jc w:val="center"/>
              <w:rPr>
                <w:sz w:val="18"/>
                <w:szCs w:val="18"/>
              </w:rPr>
            </w:pPr>
            <w:bookmarkStart w:id="304" w:name="_Toc506456073"/>
            <w:r w:rsidRPr="000779B2">
              <w:rPr>
                <w:sz w:val="18"/>
                <w:szCs w:val="18"/>
              </w:rPr>
              <w:t>Таблица допустимости показателей КБК в 1-17 и 14-26 разрядах номеров счетов Отчета ф. 0503169</w:t>
            </w:r>
            <w:bookmarkEnd w:id="304"/>
          </w:p>
        </w:tc>
      </w:tr>
      <w:tr w:rsidR="008F3555" w:rsidRPr="00A1781D" w14:paraId="05F5D72C" w14:textId="77777777" w:rsidTr="000779B2">
        <w:tc>
          <w:tcPr>
            <w:tcW w:w="566" w:type="dxa"/>
          </w:tcPr>
          <w:p w14:paraId="3C4C1B0C" w14:textId="77777777" w:rsidR="008F3555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8" w:type="dxa"/>
          </w:tcPr>
          <w:p w14:paraId="4EB66A2F" w14:textId="77777777" w:rsidR="008F3555" w:rsidRPr="00425A5F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</w:t>
            </w:r>
          </w:p>
        </w:tc>
        <w:tc>
          <w:tcPr>
            <w:tcW w:w="2806" w:type="dxa"/>
            <w:gridSpan w:val="4"/>
          </w:tcPr>
          <w:p w14:paraId="47146A36" w14:textId="77777777" w:rsidR="008F3555" w:rsidRPr="00425A5F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счета</w:t>
            </w:r>
          </w:p>
        </w:tc>
        <w:tc>
          <w:tcPr>
            <w:tcW w:w="4678" w:type="dxa"/>
            <w:gridSpan w:val="3"/>
          </w:tcPr>
          <w:p w14:paraId="753B6AFD" w14:textId="77777777" w:rsidR="008F3555" w:rsidRPr="000779B2" w:rsidRDefault="008F3555" w:rsidP="008F3555">
            <w:pPr>
              <w:jc w:val="center"/>
              <w:rPr>
                <w:sz w:val="18"/>
                <w:szCs w:val="18"/>
              </w:rPr>
            </w:pPr>
            <w:r w:rsidRPr="000779B2">
              <w:rPr>
                <w:sz w:val="18"/>
                <w:szCs w:val="18"/>
              </w:rPr>
              <w:t>КБК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03844FCB" w14:textId="77777777" w:rsidR="008F3555" w:rsidRPr="00EF1A60" w:rsidRDefault="008F3555" w:rsidP="008F3555">
            <w:pPr>
              <w:jc w:val="center"/>
            </w:pPr>
            <w:r>
              <w:t>Тип контроля</w:t>
            </w:r>
          </w:p>
        </w:tc>
      </w:tr>
      <w:tr w:rsidR="008F3555" w:rsidRPr="00A1781D" w14:paraId="5A996A01" w14:textId="77777777" w:rsidTr="000779B2">
        <w:tc>
          <w:tcPr>
            <w:tcW w:w="566" w:type="dxa"/>
            <w:vMerge w:val="restart"/>
          </w:tcPr>
          <w:p w14:paraId="434C5DD8" w14:textId="77777777" w:rsidR="008F3555" w:rsidRDefault="008F3555" w:rsidP="008F35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448" w:type="dxa"/>
            <w:vMerge w:val="restart"/>
          </w:tcPr>
          <w:p w14:paraId="63B8FD69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КЗ </w:t>
            </w:r>
            <w:r w:rsidRPr="005C26B9">
              <w:rPr>
                <w:sz w:val="18"/>
                <w:szCs w:val="18"/>
              </w:rPr>
              <w:t>(показатели по счетам 14014</w:t>
            </w:r>
            <w:r>
              <w:rPr>
                <w:sz w:val="18"/>
                <w:szCs w:val="18"/>
              </w:rPr>
              <w:t>х</w:t>
            </w:r>
            <w:r w:rsidRPr="005C26B9">
              <w:rPr>
                <w:sz w:val="18"/>
                <w:szCs w:val="18"/>
              </w:rPr>
              <w:t xml:space="preserve"> допустимы только в разделе </w:t>
            </w:r>
            <w:r w:rsidRPr="005C26B9">
              <w:rPr>
                <w:sz w:val="18"/>
                <w:szCs w:val="18"/>
              </w:rPr>
              <w:lastRenderedPageBreak/>
              <w:t>кредиторской задолженности)</w:t>
            </w:r>
          </w:p>
        </w:tc>
        <w:tc>
          <w:tcPr>
            <w:tcW w:w="7484" w:type="dxa"/>
            <w:gridSpan w:val="7"/>
          </w:tcPr>
          <w:p w14:paraId="4ADE8C18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lastRenderedPageBreak/>
              <w:t>1.401.4</w:t>
            </w:r>
            <w:r>
              <w:rPr>
                <w:sz w:val="18"/>
                <w:szCs w:val="18"/>
              </w:rPr>
              <w:t>х (</w:t>
            </w: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0, </w:t>
            </w: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1, </w:t>
            </w: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9) </w:t>
            </w:r>
            <w:r w:rsidRPr="00F50E0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XX</w:t>
            </w:r>
            <w:r>
              <w:rPr>
                <w:sz w:val="18"/>
                <w:szCs w:val="18"/>
              </w:rPr>
              <w:t xml:space="preserve"> (только детализированные КОСГУ) </w:t>
            </w:r>
          </w:p>
          <w:p w14:paraId="56B16496" w14:textId="23A3F077" w:rsidR="008F3555" w:rsidRPr="00561185" w:rsidRDefault="008F3555" w:rsidP="008F3555">
            <w:pPr>
              <w:jc w:val="center"/>
              <w:rPr>
                <w:sz w:val="18"/>
                <w:szCs w:val="18"/>
              </w:rPr>
            </w:pPr>
            <w:r w:rsidRPr="00D613B3">
              <w:rPr>
                <w:sz w:val="18"/>
                <w:szCs w:val="18"/>
              </w:rPr>
              <w:t xml:space="preserve">Отражение КОСГУ </w:t>
            </w:r>
            <w:r>
              <w:rPr>
                <w:sz w:val="18"/>
                <w:szCs w:val="18"/>
              </w:rPr>
              <w:t xml:space="preserve">152, 162, </w:t>
            </w:r>
            <w:r w:rsidRPr="00D613B3">
              <w:rPr>
                <w:sz w:val="18"/>
                <w:szCs w:val="18"/>
              </w:rPr>
              <w:t>171, 173, 174, 175, 176, 181,</w:t>
            </w:r>
            <w:r>
              <w:rPr>
                <w:sz w:val="18"/>
                <w:szCs w:val="18"/>
              </w:rPr>
              <w:t xml:space="preserve"> 19х</w:t>
            </w:r>
            <w:ins w:id="305" w:author="Зайцев Павел Борисович" w:date="2025-12-17T18:51:00Z">
              <w:r w:rsidR="003935F5">
                <w:rPr>
                  <w:sz w:val="18"/>
                  <w:szCs w:val="18"/>
                </w:rPr>
                <w:t xml:space="preserve"> (кроме 191)</w:t>
              </w:r>
            </w:ins>
            <w:r>
              <w:rPr>
                <w:sz w:val="18"/>
                <w:szCs w:val="18"/>
              </w:rPr>
              <w:t xml:space="preserve"> по счету 4014х недопустимо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6E6CAF99" w14:textId="77777777" w:rsidR="008F3555" w:rsidRPr="00A1781D" w:rsidRDefault="008F3555" w:rsidP="008F3555">
            <w:pPr>
              <w:jc w:val="center"/>
            </w:pPr>
            <w:r>
              <w:t>Б</w:t>
            </w:r>
          </w:p>
        </w:tc>
      </w:tr>
      <w:tr w:rsidR="008F3555" w:rsidRPr="00A1781D" w14:paraId="74956740" w14:textId="77777777" w:rsidTr="000779B2">
        <w:tc>
          <w:tcPr>
            <w:tcW w:w="566" w:type="dxa"/>
            <w:vMerge/>
          </w:tcPr>
          <w:p w14:paraId="4A849815" w14:textId="77777777" w:rsidR="008F3555" w:rsidRPr="00A1781D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14:paraId="5BCB30CC" w14:textId="77777777" w:rsidR="008F3555" w:rsidRPr="00C06A54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6" w:type="dxa"/>
            <w:gridSpan w:val="4"/>
          </w:tcPr>
          <w:p w14:paraId="1D1BF3C7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F50E0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XX</w:t>
            </w:r>
            <w:r>
              <w:rPr>
                <w:sz w:val="18"/>
                <w:szCs w:val="18"/>
              </w:rPr>
              <w:t xml:space="preserve">, кроме </w:t>
            </w:r>
          </w:p>
          <w:p w14:paraId="5463E1D3" w14:textId="77777777" w:rsidR="008F3555" w:rsidRPr="003C139B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71625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21,</w:t>
            </w:r>
          </w:p>
          <w:p w14:paraId="16DB2EE7" w14:textId="77777777" w:rsidR="008F3555" w:rsidRPr="003C139B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71625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22,</w:t>
            </w:r>
          </w:p>
          <w:p w14:paraId="71A2FFD3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lastRenderedPageBreak/>
              <w:t>1.401.4</w:t>
            </w:r>
            <w:r>
              <w:rPr>
                <w:sz w:val="18"/>
                <w:szCs w:val="18"/>
              </w:rPr>
              <w:t xml:space="preserve">х 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23</w:t>
            </w:r>
          </w:p>
          <w:p w14:paraId="153D2C6E" w14:textId="77777777" w:rsidR="008F3555" w:rsidRPr="003C139B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3C13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82,</w:t>
            </w:r>
          </w:p>
          <w:p w14:paraId="66DE254A" w14:textId="77777777" w:rsidR="008F3555" w:rsidRPr="003C139B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3C13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85,</w:t>
            </w:r>
          </w:p>
          <w:p w14:paraId="734983F6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3C13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86,</w:t>
            </w:r>
          </w:p>
          <w:p w14:paraId="66586CC6" w14:textId="77777777" w:rsidR="008F3555" w:rsidRPr="00E91104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3C13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87</w:t>
            </w:r>
          </w:p>
        </w:tc>
        <w:tc>
          <w:tcPr>
            <w:tcW w:w="4678" w:type="dxa"/>
            <w:gridSpan w:val="3"/>
          </w:tcPr>
          <w:p w14:paraId="6951E43C" w14:textId="696E9119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561185">
              <w:rPr>
                <w:sz w:val="18"/>
                <w:szCs w:val="18"/>
              </w:rPr>
              <w:lastRenderedPageBreak/>
              <w:t>Х</w:t>
            </w:r>
            <w:r w:rsidRPr="00E91104">
              <w:rPr>
                <w:sz w:val="18"/>
                <w:szCs w:val="18"/>
              </w:rPr>
              <w:t> </w:t>
            </w:r>
            <w:r w:rsidRPr="00561185">
              <w:rPr>
                <w:sz w:val="18"/>
                <w:szCs w:val="18"/>
              </w:rPr>
              <w:t>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</w:t>
            </w:r>
            <w:ins w:id="306" w:author="Зайцев Павел Борисович" w:date="2026-01-23T17:43:00Z">
              <w:r w:rsidR="002F6A28">
                <w:rPr>
                  <w:sz w:val="18"/>
                  <w:szCs w:val="18"/>
                </w:rPr>
                <w:t>, кроме 2</w:t>
              </w:r>
            </w:ins>
            <w:ins w:id="307" w:author="Зайцев Павел Борисович" w:date="2026-01-23T17:44:00Z">
              <w:r w:rsidR="002F6A28">
                <w:rPr>
                  <w:sz w:val="18"/>
                  <w:szCs w:val="18"/>
                </w:rPr>
                <w:t> 18%</w:t>
              </w:r>
            </w:ins>
            <w:bookmarkStart w:id="308" w:name="_GoBack"/>
            <w:bookmarkEnd w:id="308"/>
            <w:r>
              <w:rPr>
                <w:sz w:val="18"/>
                <w:szCs w:val="18"/>
              </w:rPr>
              <w:t xml:space="preserve"> (полностью детализированные КДБ)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05ADB8C1" w14:textId="77777777" w:rsidR="008F3555" w:rsidRPr="00A1781D" w:rsidRDefault="008F3555" w:rsidP="008F3555">
            <w:pPr>
              <w:jc w:val="center"/>
            </w:pPr>
            <w:r>
              <w:t>Б</w:t>
            </w:r>
          </w:p>
        </w:tc>
      </w:tr>
      <w:tr w:rsidR="008F3555" w:rsidRPr="00A1781D" w14:paraId="1FD9F4F7" w14:textId="77777777" w:rsidTr="000779B2">
        <w:trPr>
          <w:trHeight w:val="374"/>
        </w:trPr>
        <w:tc>
          <w:tcPr>
            <w:tcW w:w="566" w:type="dxa"/>
            <w:vMerge/>
          </w:tcPr>
          <w:p w14:paraId="22A709B9" w14:textId="77777777" w:rsidR="008F3555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14:paraId="7D2CC14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6" w:type="dxa"/>
            <w:gridSpan w:val="4"/>
          </w:tcPr>
          <w:p w14:paraId="38FF3D59" w14:textId="77777777" w:rsidR="008F3555" w:rsidRPr="003C139B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21,</w:t>
            </w:r>
          </w:p>
          <w:p w14:paraId="32E14BAF" w14:textId="77777777" w:rsidR="008F3555" w:rsidRPr="00425A5F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22,</w:t>
            </w:r>
          </w:p>
        </w:tc>
        <w:tc>
          <w:tcPr>
            <w:tcW w:w="4678" w:type="dxa"/>
            <w:gridSpan w:val="3"/>
          </w:tcPr>
          <w:p w14:paraId="082155F0" w14:textId="77777777" w:rsidR="008F3555" w:rsidRPr="0056118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11</w:t>
            </w:r>
            <w:r w:rsidRPr="00561185">
              <w:rPr>
                <w:sz w:val="18"/>
                <w:szCs w:val="18"/>
              </w:rPr>
              <w:t> 00000 00 0000 000</w:t>
            </w:r>
            <w:r>
              <w:rPr>
                <w:sz w:val="18"/>
                <w:szCs w:val="18"/>
              </w:rPr>
              <w:t>;</w:t>
            </w:r>
            <w:r w:rsidRPr="005611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11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</w:t>
            </w:r>
          </w:p>
        </w:tc>
        <w:tc>
          <w:tcPr>
            <w:tcW w:w="737" w:type="dxa"/>
            <w:gridSpan w:val="2"/>
            <w:vMerge w:val="restart"/>
            <w:shd w:val="clear" w:color="auto" w:fill="auto"/>
          </w:tcPr>
          <w:p w14:paraId="01EA981B" w14:textId="77777777" w:rsidR="008F3555" w:rsidRPr="00A1781D" w:rsidRDefault="008F3555" w:rsidP="008F3555">
            <w:pPr>
              <w:jc w:val="center"/>
            </w:pPr>
            <w:r>
              <w:t>Б</w:t>
            </w:r>
          </w:p>
        </w:tc>
      </w:tr>
      <w:tr w:rsidR="008F3555" w:rsidRPr="00A1781D" w14:paraId="4B5D490E" w14:textId="77777777" w:rsidTr="000779B2">
        <w:trPr>
          <w:trHeight w:val="373"/>
        </w:trPr>
        <w:tc>
          <w:tcPr>
            <w:tcW w:w="566" w:type="dxa"/>
            <w:vMerge/>
          </w:tcPr>
          <w:p w14:paraId="07976135" w14:textId="77777777" w:rsidR="008F3555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14:paraId="5578DE95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6" w:type="dxa"/>
            <w:gridSpan w:val="4"/>
          </w:tcPr>
          <w:p w14:paraId="18FFDA0A" w14:textId="77777777" w:rsidR="008F3555" w:rsidRPr="003C139B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23</w:t>
            </w:r>
          </w:p>
          <w:p w14:paraId="2A5C784B" w14:textId="77777777" w:rsidR="008F3555" w:rsidRPr="00425A5F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8" w:type="dxa"/>
            <w:gridSpan w:val="3"/>
          </w:tcPr>
          <w:p w14:paraId="387F93B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11</w:t>
            </w:r>
            <w:r w:rsidRPr="00561185">
              <w:rPr>
                <w:sz w:val="18"/>
                <w:szCs w:val="18"/>
              </w:rPr>
              <w:t> 00000 00 0000 000</w:t>
            </w:r>
            <w:r>
              <w:rPr>
                <w:sz w:val="18"/>
                <w:szCs w:val="18"/>
              </w:rPr>
              <w:t>;</w:t>
            </w:r>
            <w:r w:rsidRPr="005611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11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ХХХ, 1 12 ХХХХХ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</w:t>
            </w:r>
          </w:p>
        </w:tc>
        <w:tc>
          <w:tcPr>
            <w:tcW w:w="737" w:type="dxa"/>
            <w:gridSpan w:val="2"/>
            <w:vMerge/>
            <w:shd w:val="clear" w:color="auto" w:fill="auto"/>
          </w:tcPr>
          <w:p w14:paraId="11537FDF" w14:textId="77777777" w:rsidR="008F3555" w:rsidRDefault="008F3555" w:rsidP="008F3555">
            <w:pPr>
              <w:jc w:val="center"/>
            </w:pPr>
          </w:p>
        </w:tc>
      </w:tr>
      <w:tr w:rsidR="008F3555" w:rsidRPr="00A1781D" w14:paraId="5595F51E" w14:textId="77777777" w:rsidTr="000779B2">
        <w:trPr>
          <w:trHeight w:val="373"/>
        </w:trPr>
        <w:tc>
          <w:tcPr>
            <w:tcW w:w="566" w:type="dxa"/>
            <w:vMerge/>
          </w:tcPr>
          <w:p w14:paraId="54C87D05" w14:textId="77777777" w:rsidR="008F3555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14:paraId="2A7107FA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6" w:type="dxa"/>
            <w:gridSpan w:val="4"/>
          </w:tcPr>
          <w:p w14:paraId="4D4BCF85" w14:textId="77777777" w:rsidR="008F3555" w:rsidRPr="003C139B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3C13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82,</w:t>
            </w:r>
          </w:p>
          <w:p w14:paraId="7065090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3C13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87</w:t>
            </w:r>
          </w:p>
          <w:p w14:paraId="6F17C746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E44CD20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307E38D7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5575F7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3C13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85</w:t>
            </w:r>
          </w:p>
          <w:p w14:paraId="33F5CCB1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7BA7D56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486740AE" w14:textId="77777777" w:rsidR="008F3555" w:rsidRPr="003C139B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3C29378A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1.401.4</w:t>
            </w:r>
            <w:r>
              <w:rPr>
                <w:sz w:val="18"/>
                <w:szCs w:val="18"/>
              </w:rPr>
              <w:t xml:space="preserve">х </w:t>
            </w:r>
            <w:r w:rsidRPr="003C13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86</w:t>
            </w:r>
          </w:p>
          <w:p w14:paraId="14448B4B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24A06DC7" w14:textId="77777777" w:rsidR="008F3555" w:rsidRPr="00425A5F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8" w:type="dxa"/>
            <w:gridSpan w:val="3"/>
          </w:tcPr>
          <w:p w14:paraId="39A0213E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07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10хх0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0000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199</w:t>
            </w:r>
          </w:p>
          <w:p w14:paraId="4F2818F8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(полностью детализированные КДБ)</w:t>
            </w:r>
          </w:p>
          <w:p w14:paraId="5052CCF1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хх=06, 08</w:t>
            </w:r>
          </w:p>
          <w:p w14:paraId="138D142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264A73B5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1145BD4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07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10хх0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0000</w:t>
            </w:r>
            <w:r w:rsidRPr="0056118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198</w:t>
            </w:r>
          </w:p>
          <w:p w14:paraId="3B7BDE95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(полностью детализированные КДБ)</w:t>
            </w:r>
          </w:p>
          <w:p w14:paraId="1A16C908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хх=06, 08</w:t>
            </w:r>
          </w:p>
          <w:p w14:paraId="772AF5A5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461EAE8E" w14:textId="77777777" w:rsidR="008F3555" w:rsidRPr="00D43639" w:rsidRDefault="008F3555" w:rsidP="008F3555">
            <w:pPr>
              <w:jc w:val="center"/>
              <w:rPr>
                <w:sz w:val="18"/>
                <w:szCs w:val="18"/>
              </w:rPr>
            </w:pPr>
            <w:r w:rsidRPr="00D43639">
              <w:rPr>
                <w:sz w:val="18"/>
                <w:szCs w:val="18"/>
              </w:rPr>
              <w:t>2 07 10хх0 хх 0000 19</w:t>
            </w:r>
            <w:r>
              <w:rPr>
                <w:sz w:val="18"/>
                <w:szCs w:val="18"/>
              </w:rPr>
              <w:t>6</w:t>
            </w:r>
            <w:r w:rsidRPr="00D43639">
              <w:rPr>
                <w:sz w:val="18"/>
                <w:szCs w:val="18"/>
              </w:rPr>
              <w:t>(197)</w:t>
            </w:r>
          </w:p>
          <w:p w14:paraId="221B61EB" w14:textId="77777777" w:rsidR="008F3555" w:rsidRPr="00D43639" w:rsidRDefault="008F3555" w:rsidP="008F3555">
            <w:pPr>
              <w:jc w:val="center"/>
              <w:rPr>
                <w:sz w:val="18"/>
                <w:szCs w:val="18"/>
              </w:rPr>
            </w:pPr>
            <w:r w:rsidRPr="00D43639">
              <w:rPr>
                <w:sz w:val="18"/>
                <w:szCs w:val="18"/>
              </w:rPr>
              <w:t>(полностью детализированные КДБ)</w:t>
            </w:r>
          </w:p>
          <w:p w14:paraId="0F88302B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D43639">
              <w:rPr>
                <w:sz w:val="18"/>
                <w:szCs w:val="18"/>
              </w:rPr>
              <w:t>хх=06, 08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76AC9325" w14:textId="77777777" w:rsidR="008F3555" w:rsidRDefault="008F3555" w:rsidP="008F3555">
            <w:pPr>
              <w:jc w:val="center"/>
            </w:pPr>
            <w:r>
              <w:t>Б</w:t>
            </w:r>
          </w:p>
        </w:tc>
      </w:tr>
      <w:tr w:rsidR="008F3555" w:rsidRPr="00A1781D" w14:paraId="3A403774" w14:textId="77777777" w:rsidTr="000779B2">
        <w:tc>
          <w:tcPr>
            <w:tcW w:w="566" w:type="dxa"/>
            <w:vMerge w:val="restart"/>
          </w:tcPr>
          <w:p w14:paraId="74E95158" w14:textId="77777777" w:rsidR="008F3555" w:rsidRDefault="008F3555" w:rsidP="008F35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48" w:type="dxa"/>
            <w:vMerge w:val="restart"/>
          </w:tcPr>
          <w:p w14:paraId="35E287D1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КЗ </w:t>
            </w:r>
            <w:r w:rsidRPr="005C26B9">
              <w:rPr>
                <w:sz w:val="18"/>
                <w:szCs w:val="18"/>
              </w:rPr>
              <w:t>(показатели по счетам 1401</w:t>
            </w:r>
            <w:r>
              <w:rPr>
                <w:sz w:val="18"/>
                <w:szCs w:val="18"/>
              </w:rPr>
              <w:t>6</w:t>
            </w:r>
            <w:r w:rsidRPr="005C26B9">
              <w:rPr>
                <w:sz w:val="18"/>
                <w:szCs w:val="18"/>
              </w:rPr>
              <w:t>0 допустимы только в разделе кредиторской задолженности)</w:t>
            </w:r>
          </w:p>
        </w:tc>
        <w:tc>
          <w:tcPr>
            <w:tcW w:w="7484" w:type="dxa"/>
            <w:gridSpan w:val="7"/>
          </w:tcPr>
          <w:p w14:paraId="4E8137AA" w14:textId="1FD5E727" w:rsidR="008F3555" w:rsidRPr="00425A5F" w:rsidRDefault="008F3555" w:rsidP="003935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 ХХ </w:t>
            </w:r>
            <w:r>
              <w:rPr>
                <w:sz w:val="18"/>
                <w:szCs w:val="18"/>
                <w:lang w:val="en-US"/>
              </w:rPr>
              <w:t>YYYYYYYYYY</w:t>
            </w:r>
            <w:r>
              <w:rPr>
                <w:sz w:val="18"/>
                <w:szCs w:val="18"/>
              </w:rPr>
              <w:t> ХХХ </w:t>
            </w:r>
            <w:r w:rsidRPr="00425A5F">
              <w:rPr>
                <w:sz w:val="18"/>
                <w:szCs w:val="18"/>
              </w:rPr>
              <w:t>1.401.60</w:t>
            </w:r>
            <w:r w:rsidRPr="00603DB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XX</w:t>
            </w:r>
            <w:r>
              <w:rPr>
                <w:sz w:val="18"/>
                <w:szCs w:val="18"/>
              </w:rPr>
              <w:t>, 3ХХ (детализированные КРБ – РПР, ЦС (в целевой статье допустимо отражение 0000000000), КВР), только детализированные КОСГУ)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4E414D53" w14:textId="77777777" w:rsidR="008F3555" w:rsidRPr="00A1781D" w:rsidRDefault="008F3555" w:rsidP="008F3555">
            <w:pPr>
              <w:jc w:val="center"/>
            </w:pPr>
            <w:r>
              <w:t>Б</w:t>
            </w:r>
          </w:p>
        </w:tc>
      </w:tr>
      <w:tr w:rsidR="008F3555" w:rsidRPr="00A1781D" w14:paraId="3E025B44" w14:textId="77777777" w:rsidTr="000779B2">
        <w:tc>
          <w:tcPr>
            <w:tcW w:w="566" w:type="dxa"/>
            <w:vMerge/>
          </w:tcPr>
          <w:p w14:paraId="4C9C2FDC" w14:textId="77777777" w:rsidR="008F3555" w:rsidRPr="00A1781D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14:paraId="1EE4F925" w14:textId="77777777" w:rsidR="008F3555" w:rsidRPr="00320437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6" w:type="dxa"/>
            <w:gridSpan w:val="4"/>
          </w:tcPr>
          <w:p w14:paraId="5136BB56" w14:textId="77777777" w:rsidR="008F3555" w:rsidRPr="00603DB6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8" w:type="dxa"/>
            <w:gridSpan w:val="3"/>
          </w:tcPr>
          <w:p w14:paraId="3BBDA33E" w14:textId="77777777" w:rsidR="008F3555" w:rsidRPr="0022009C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shd w:val="clear" w:color="auto" w:fill="auto"/>
          </w:tcPr>
          <w:p w14:paraId="752C428F" w14:textId="77777777" w:rsidR="008F3555" w:rsidRPr="00A1781D" w:rsidRDefault="008F3555" w:rsidP="008F3555">
            <w:pPr>
              <w:jc w:val="center"/>
            </w:pPr>
          </w:p>
        </w:tc>
      </w:tr>
      <w:tr w:rsidR="008F3555" w:rsidRPr="00A1781D" w14:paraId="7BFFACCC" w14:textId="77777777" w:rsidTr="000779B2">
        <w:trPr>
          <w:trHeight w:val="374"/>
        </w:trPr>
        <w:tc>
          <w:tcPr>
            <w:tcW w:w="566" w:type="dxa"/>
            <w:vMerge w:val="restart"/>
          </w:tcPr>
          <w:p w14:paraId="7B740828" w14:textId="77777777" w:rsidR="008F3555" w:rsidRPr="00A1781D" w:rsidRDefault="008F3555" w:rsidP="008F35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48" w:type="dxa"/>
            <w:vMerge w:val="restart"/>
          </w:tcPr>
          <w:p w14:paraId="2D69D92C" w14:textId="77777777" w:rsidR="008F3555" w:rsidRPr="000B186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ДЗ, КЗ, в том числе 2 разделы</w:t>
            </w:r>
          </w:p>
        </w:tc>
        <w:tc>
          <w:tcPr>
            <w:tcW w:w="7484" w:type="dxa"/>
            <w:gridSpan w:val="7"/>
          </w:tcPr>
          <w:p w14:paraId="50BD4387" w14:textId="13117583" w:rsidR="008F3555" w:rsidRDefault="003935F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Аналитические счета, кроме </w:t>
            </w:r>
            <w:r w:rsidR="008F3555">
              <w:rPr>
                <w:sz w:val="18"/>
                <w:szCs w:val="18"/>
              </w:rPr>
              <w:t>40160 должны быть детализированными (наличие счетов 1205х0, 1206х0, 1208х0, 1209х0, 1210х0, 1302х0 недопустимо)</w:t>
            </w:r>
          </w:p>
          <w:p w14:paraId="07D46405" w14:textId="77777777" w:rsidR="008F3555" w:rsidRPr="0022009C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в 15-17 разрядах номеров счетов 1205хх, 1206хх, 1208хх, 1209хх, 1210хх, 1302хх кодов 801-809, 191-199 недопустимо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7A0DBC59" w14:textId="77777777" w:rsidR="008F3555" w:rsidRPr="00A1781D" w:rsidRDefault="008F3555" w:rsidP="008F3555">
            <w:pPr>
              <w:jc w:val="center"/>
            </w:pPr>
            <w:r>
              <w:t>Б</w:t>
            </w:r>
          </w:p>
        </w:tc>
      </w:tr>
      <w:tr w:rsidR="008F3555" w:rsidRPr="00A1781D" w14:paraId="776493D3" w14:textId="77777777" w:rsidTr="000779B2">
        <w:tc>
          <w:tcPr>
            <w:tcW w:w="566" w:type="dxa"/>
            <w:vMerge/>
          </w:tcPr>
          <w:p w14:paraId="1A9501BA" w14:textId="77777777" w:rsidR="008F3555" w:rsidRPr="00A1781D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14:paraId="616FFA89" w14:textId="77777777" w:rsidR="008F3555" w:rsidRPr="000B1865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6" w:type="dxa"/>
            <w:gridSpan w:val="4"/>
          </w:tcPr>
          <w:p w14:paraId="1FEB3BEE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Аналитические счета</w:t>
            </w:r>
          </w:p>
          <w:p w14:paraId="1E66CAFE" w14:textId="7EACC201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1205хх, 1209хх (кроме 120981, 120982), 1210011, 130305, 130406</w:t>
            </w:r>
          </w:p>
          <w:p w14:paraId="68862838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DC1E427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125A9705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1206хх (кроме 120672, 120675, 1208хх, 120934, 12101х, 1302хх (кроме 130272,130275), 1303хх, 130402, 130403, 130406</w:t>
            </w:r>
          </w:p>
          <w:p w14:paraId="38604F31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61CAE35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120982</w:t>
            </w:r>
          </w:p>
          <w:p w14:paraId="3F815B73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609E1D7F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2CDE7F5C" w14:textId="4DAB6BEE" w:rsidR="008F3555" w:rsidRPr="000B186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120981</w:t>
            </w:r>
          </w:p>
        </w:tc>
        <w:tc>
          <w:tcPr>
            <w:tcW w:w="4678" w:type="dxa"/>
            <w:gridSpan w:val="3"/>
          </w:tcPr>
          <w:p w14:paraId="6EC8A750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22C79F6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561185">
              <w:rPr>
                <w:sz w:val="18"/>
                <w:szCs w:val="18"/>
              </w:rPr>
              <w:t>Х</w:t>
            </w:r>
            <w:r w:rsidRPr="00E91104">
              <w:rPr>
                <w:sz w:val="18"/>
                <w:szCs w:val="18"/>
              </w:rPr>
              <w:t> </w:t>
            </w:r>
            <w:r w:rsidRPr="00561185">
              <w:rPr>
                <w:sz w:val="18"/>
                <w:szCs w:val="18"/>
              </w:rPr>
              <w:t>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ХХХХ</w:t>
            </w:r>
            <w:r w:rsidRPr="00E9110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ХХХ </w:t>
            </w:r>
          </w:p>
          <w:p w14:paraId="5F3BD9B5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(полностью детализированные КДБ)</w:t>
            </w:r>
          </w:p>
          <w:p w14:paraId="161BEF0A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48AE16E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9B114E0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 ХХ ХХХХХХХХХХ</w:t>
            </w:r>
            <w:r w:rsidRPr="00425A5F">
              <w:rPr>
                <w:sz w:val="18"/>
                <w:szCs w:val="18"/>
              </w:rPr>
              <w:t> ХХХ</w:t>
            </w:r>
            <w:r>
              <w:rPr>
                <w:sz w:val="18"/>
                <w:szCs w:val="18"/>
              </w:rPr>
              <w:t xml:space="preserve"> </w:t>
            </w:r>
          </w:p>
          <w:p w14:paraId="797AAC5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 w:rsidRPr="00E91104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полностью детализированные КРБ)</w:t>
            </w:r>
          </w:p>
          <w:p w14:paraId="72336790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39190237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0F76B80C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87F6373" w14:textId="6379FA9E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ХХ ХХ ХХ ХХ ХХ ХХХХ ХХХ </w:t>
            </w:r>
          </w:p>
          <w:p w14:paraId="2A170A5F" w14:textId="14122FEF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(детализированные КИФ)</w:t>
            </w:r>
          </w:p>
          <w:p w14:paraId="50F59EF3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9DFB235" w14:textId="6E62B6BE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05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02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06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ХХХХ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000, 01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05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02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08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ХХХХ</w:t>
            </w:r>
            <w:r w:rsidRPr="000231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  <w:r w:rsidR="00525967">
              <w:rPr>
                <w:sz w:val="18"/>
                <w:szCs w:val="18"/>
              </w:rPr>
              <w:t xml:space="preserve">, </w:t>
            </w:r>
            <w:r w:rsidR="00525967">
              <w:rPr>
                <w:sz w:val="18"/>
                <w:szCs w:val="18"/>
              </w:rPr>
              <w:br/>
              <w:t>01 06 06 07 06 ХХХХ 000</w:t>
            </w:r>
          </w:p>
          <w:p w14:paraId="15C4849B" w14:textId="77777777" w:rsidR="008F3555" w:rsidRPr="0022009C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(детализированные КИФ, кроме 15-17) 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2F1FF0C5" w14:textId="77777777" w:rsidR="008F3555" w:rsidRPr="00A1781D" w:rsidRDefault="008F3555" w:rsidP="008F3555">
            <w:pPr>
              <w:jc w:val="center"/>
            </w:pPr>
            <w:r>
              <w:t>Б</w:t>
            </w:r>
          </w:p>
        </w:tc>
      </w:tr>
      <w:tr w:rsidR="008F3555" w:rsidRPr="00A1781D" w14:paraId="4E9AA9E2" w14:textId="77777777" w:rsidTr="000779B2">
        <w:tc>
          <w:tcPr>
            <w:tcW w:w="566" w:type="dxa"/>
          </w:tcPr>
          <w:p w14:paraId="6887F2D2" w14:textId="77777777" w:rsidR="008F3555" w:rsidRPr="00A1781D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8" w:type="dxa"/>
          </w:tcPr>
          <w:p w14:paraId="427B5528" w14:textId="77777777" w:rsidR="008F3555" w:rsidRPr="000B1865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6" w:type="dxa"/>
            <w:gridSpan w:val="4"/>
          </w:tcPr>
          <w:p w14:paraId="107EA478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121005, 130406</w:t>
            </w:r>
          </w:p>
        </w:tc>
        <w:tc>
          <w:tcPr>
            <w:tcW w:w="4678" w:type="dxa"/>
            <w:gridSpan w:val="3"/>
          </w:tcPr>
          <w:p w14:paraId="65784743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00000000000000000, ХХХХ</w:t>
            </w:r>
            <w:r w:rsidRPr="00EA025A">
              <w:rPr>
                <w:sz w:val="18"/>
                <w:szCs w:val="18"/>
              </w:rPr>
              <w:t>0000000000000,</w:t>
            </w:r>
            <w:r>
              <w:rPr>
                <w:sz w:val="18"/>
                <w:szCs w:val="18"/>
              </w:rPr>
              <w:t xml:space="preserve"> ХХХХХХХХХХХХХХХХХ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5252D3F8" w14:textId="77777777" w:rsidR="008F3555" w:rsidRDefault="008F3555" w:rsidP="008F3555">
            <w:pPr>
              <w:jc w:val="center"/>
            </w:pPr>
            <w:r>
              <w:t>Б</w:t>
            </w:r>
          </w:p>
        </w:tc>
      </w:tr>
      <w:tr w:rsidR="008F3555" w:rsidRPr="00A1781D" w14:paraId="1FEE0F94" w14:textId="77777777" w:rsidTr="000779B2">
        <w:trPr>
          <w:trHeight w:val="374"/>
        </w:trPr>
        <w:tc>
          <w:tcPr>
            <w:tcW w:w="566" w:type="dxa"/>
            <w:vMerge w:val="restart"/>
          </w:tcPr>
          <w:p w14:paraId="1E74264F" w14:textId="77777777" w:rsidR="008F3555" w:rsidRPr="00A1781D" w:rsidRDefault="008F3555" w:rsidP="008F35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448" w:type="dxa"/>
            <w:vMerge w:val="restart"/>
          </w:tcPr>
          <w:p w14:paraId="68EE6B0E" w14:textId="77777777" w:rsidR="008F3555" w:rsidRPr="000B186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ДЗ, КЗ, в том числе 2 разделы</w:t>
            </w:r>
          </w:p>
        </w:tc>
        <w:tc>
          <w:tcPr>
            <w:tcW w:w="7484" w:type="dxa"/>
            <w:gridSpan w:val="7"/>
          </w:tcPr>
          <w:p w14:paraId="1D8DE76F" w14:textId="77777777" w:rsidR="008F3555" w:rsidRPr="00480B71" w:rsidRDefault="008F3555" w:rsidP="008F3555">
            <w:pPr>
              <w:jc w:val="center"/>
              <w:rPr>
                <w:sz w:val="18"/>
                <w:szCs w:val="18"/>
              </w:rPr>
            </w:pPr>
            <w:r w:rsidRPr="004A79C5">
              <w:rPr>
                <w:sz w:val="18"/>
                <w:szCs w:val="18"/>
              </w:rPr>
              <w:t>В строках «Итого по коду счета», «Итого по синтетическому коду счета» в последних трех разрядах отражаются 000.</w:t>
            </w:r>
            <w:r>
              <w:rPr>
                <w:sz w:val="18"/>
                <w:szCs w:val="18"/>
              </w:rPr>
              <w:t xml:space="preserve"> В </w:t>
            </w:r>
            <w:r w:rsidRPr="00A61F0F">
              <w:rPr>
                <w:sz w:val="18"/>
                <w:szCs w:val="18"/>
              </w:rPr>
              <w:t>24 - 26 разрядах номер</w:t>
            </w:r>
            <w:r>
              <w:rPr>
                <w:sz w:val="18"/>
                <w:szCs w:val="18"/>
              </w:rPr>
              <w:t>ов</w:t>
            </w:r>
            <w:r w:rsidRPr="00A61F0F">
              <w:rPr>
                <w:sz w:val="18"/>
                <w:szCs w:val="18"/>
              </w:rPr>
              <w:t xml:space="preserve"> счет</w:t>
            </w:r>
            <w:r>
              <w:rPr>
                <w:sz w:val="18"/>
                <w:szCs w:val="18"/>
              </w:rPr>
              <w:t xml:space="preserve">ов (КОСГУ), кроме счетов 4014х, 40160, отражаются </w:t>
            </w:r>
            <w:r w:rsidRPr="0071625B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 00х (</w:t>
            </w:r>
            <w:r>
              <w:rPr>
                <w:sz w:val="18"/>
                <w:szCs w:val="18"/>
                <w:lang w:val="en-US"/>
              </w:rPr>
              <w:t>x</w:t>
            </w:r>
            <w:r w:rsidRPr="0071625B">
              <w:rPr>
                <w:sz w:val="18"/>
                <w:szCs w:val="18"/>
              </w:rPr>
              <w:t>&lt;&gt;0)</w:t>
            </w:r>
            <w:r>
              <w:rPr>
                <w:sz w:val="18"/>
                <w:szCs w:val="18"/>
              </w:rPr>
              <w:t xml:space="preserve"> с учетом таблицы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67F43DA7" w14:textId="77777777" w:rsidR="008F3555" w:rsidRPr="00A1781D" w:rsidRDefault="008F3555" w:rsidP="008F3555">
            <w:pPr>
              <w:jc w:val="center"/>
            </w:pPr>
            <w:r>
              <w:t>Б</w:t>
            </w:r>
          </w:p>
        </w:tc>
      </w:tr>
      <w:tr w:rsidR="008F3555" w:rsidRPr="00A1781D" w14:paraId="0A403F30" w14:textId="77777777" w:rsidTr="000779B2">
        <w:tc>
          <w:tcPr>
            <w:tcW w:w="566" w:type="dxa"/>
            <w:vMerge/>
          </w:tcPr>
          <w:p w14:paraId="0AD8676D" w14:textId="77777777" w:rsidR="008F3555" w:rsidRPr="00A1781D" w:rsidRDefault="008F3555" w:rsidP="008F35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14:paraId="2B047F17" w14:textId="77777777" w:rsidR="008F3555" w:rsidRPr="000B1865" w:rsidRDefault="008F3555" w:rsidP="008F35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6" w:type="dxa"/>
            <w:gridSpan w:val="4"/>
          </w:tcPr>
          <w:p w14:paraId="668C5B90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1205хх (кроме 120536, 120551. 120553, 120554, 120556, 120557, 120558, 120561, 120563, 120564, 120566, 120567, 120568)</w:t>
            </w:r>
          </w:p>
          <w:p w14:paraId="31A184B8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1C6D65C8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1206хх (кроме 120611-120614, 120627, 12064х, 12065х, 120662-120667, 12068х, 120696, 120698), 1209хх</w:t>
            </w:r>
            <w:r>
              <w:rPr>
                <w:sz w:val="18"/>
                <w:szCs w:val="18"/>
              </w:rPr>
              <w:t xml:space="preserve"> (кроме 120943)</w:t>
            </w:r>
            <w:r w:rsidRPr="00066670">
              <w:rPr>
                <w:sz w:val="18"/>
                <w:szCs w:val="18"/>
              </w:rPr>
              <w:t xml:space="preserve">, 1210хх, 1302хх (кроме 130211-130214, 130227, 13024х, 13025х, </w:t>
            </w:r>
            <w:r>
              <w:rPr>
                <w:sz w:val="18"/>
                <w:szCs w:val="18"/>
              </w:rPr>
              <w:t xml:space="preserve">130262-130267, </w:t>
            </w:r>
            <w:r w:rsidRPr="00066670">
              <w:rPr>
                <w:sz w:val="18"/>
                <w:szCs w:val="18"/>
              </w:rPr>
              <w:t>13028х</w:t>
            </w:r>
            <w:r>
              <w:rPr>
                <w:sz w:val="18"/>
                <w:szCs w:val="18"/>
              </w:rPr>
              <w:t>, 130296, 130298</w:t>
            </w:r>
            <w:r w:rsidRPr="00066670">
              <w:rPr>
                <w:sz w:val="18"/>
                <w:szCs w:val="18"/>
              </w:rPr>
              <w:t>),</w:t>
            </w:r>
            <w:r w:rsidRPr="00C1071B">
              <w:rPr>
                <w:sz w:val="18"/>
                <w:szCs w:val="18"/>
              </w:rPr>
              <w:t xml:space="preserve"> 1304</w:t>
            </w:r>
            <w:r>
              <w:rPr>
                <w:sz w:val="18"/>
                <w:szCs w:val="18"/>
                <w:lang w:val="en-US"/>
              </w:rPr>
              <w:t>T</w:t>
            </w:r>
            <w:r w:rsidRPr="00C1071B">
              <w:rPr>
                <w:sz w:val="18"/>
                <w:szCs w:val="18"/>
              </w:rPr>
              <w:t>6</w:t>
            </w:r>
            <w:r w:rsidRPr="00066670">
              <w:rPr>
                <w:sz w:val="18"/>
                <w:szCs w:val="18"/>
              </w:rPr>
              <w:t xml:space="preserve"> </w:t>
            </w:r>
          </w:p>
          <w:p w14:paraId="2BE66274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405BC9D7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120551,120561, 120651, 130251, 1303хх</w:t>
            </w:r>
          </w:p>
          <w:p w14:paraId="1C5B24CF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6F9FDBA8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120536, 120553, 120563, 120641, 120681, 130241, 130281, 130406</w:t>
            </w:r>
          </w:p>
          <w:p w14:paraId="62BAC0A7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317DB3FD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120554, 120564, 120642, 120644, 120647, 120649, 120682, 120684, 130242, 130244, 130247, 130249, 130282, 130284</w:t>
            </w:r>
          </w:p>
          <w:p w14:paraId="3E6ECB46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3B791884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120645, 12064A, 120685, 130245, 13024A, 130285</w:t>
            </w:r>
          </w:p>
          <w:p w14:paraId="2FAE62DC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01362C5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120627, 120643, 120648, 120683,</w:t>
            </w:r>
            <w:r>
              <w:rPr>
                <w:sz w:val="18"/>
                <w:szCs w:val="18"/>
              </w:rPr>
              <w:t xml:space="preserve"> 120943,</w:t>
            </w:r>
            <w:r w:rsidRPr="00066670">
              <w:rPr>
                <w:sz w:val="18"/>
                <w:szCs w:val="18"/>
              </w:rPr>
              <w:t xml:space="preserve"> 130227, 130243, 130248, 130283</w:t>
            </w:r>
          </w:p>
          <w:p w14:paraId="12C0F909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101E7D1A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120646, 12064B, 120686, 130246, 13024B, 130286</w:t>
            </w:r>
          </w:p>
          <w:p w14:paraId="7CB21613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705C99E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120611-120614, 120662-120667, 120696, 120698, 1208хх, 130211-130214, 130262-130267, 130296, 130298, 130402, 130403</w:t>
            </w:r>
          </w:p>
          <w:p w14:paraId="14148FD6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3DECB9F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120556, 120566, 120652, 130252</w:t>
            </w:r>
          </w:p>
          <w:p w14:paraId="45368C85" w14:textId="77777777" w:rsidR="008F3555" w:rsidRPr="00066670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8B9AA99" w14:textId="77777777" w:rsidR="008F3555" w:rsidRPr="000B1865" w:rsidRDefault="008F3555" w:rsidP="008F3555">
            <w:pPr>
              <w:jc w:val="center"/>
              <w:rPr>
                <w:sz w:val="18"/>
                <w:szCs w:val="18"/>
              </w:rPr>
            </w:pPr>
            <w:r w:rsidRPr="00066670">
              <w:rPr>
                <w:sz w:val="18"/>
                <w:szCs w:val="18"/>
              </w:rPr>
              <w:t>120557, 120558, 120567, 120568, 130253</w:t>
            </w:r>
          </w:p>
        </w:tc>
        <w:tc>
          <w:tcPr>
            <w:tcW w:w="4678" w:type="dxa"/>
            <w:gridSpan w:val="3"/>
          </w:tcPr>
          <w:p w14:paraId="65D2991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000,001,002,003,004,005,006,007,008,009</w:t>
            </w:r>
          </w:p>
          <w:p w14:paraId="5B478AE0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62A7A1D1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3F7C516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6350C7F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2D151D70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001,002,003,004,005,006,007,008,009</w:t>
            </w:r>
          </w:p>
          <w:p w14:paraId="1E17141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669F431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9C9ED17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32997DC6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457AD66B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14809746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24380816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149AFB8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001</w:t>
            </w:r>
          </w:p>
          <w:p w14:paraId="18B1159C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C96BCCA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1DD5774A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002</w:t>
            </w:r>
          </w:p>
          <w:p w14:paraId="214E068F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495E6A06" w14:textId="77777777" w:rsidR="008F3555" w:rsidRPr="00F11B43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46164C5C" w14:textId="77777777" w:rsidR="008F3555" w:rsidRDefault="008F3555" w:rsidP="008F355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003</w:t>
            </w:r>
          </w:p>
          <w:p w14:paraId="607C39A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18BC28B7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0572A9AF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1AE450B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43F8D0B9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</w:t>
            </w:r>
          </w:p>
          <w:p w14:paraId="3B6C200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3E165A3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A8F61AA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  <w:p w14:paraId="69A2C2B9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241518B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862C2DB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FDA2E3D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006</w:t>
            </w:r>
          </w:p>
          <w:p w14:paraId="502CBC77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F47070E" w14:textId="77777777" w:rsidR="008F3555" w:rsidRPr="00E07B64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42E69E85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007</w:t>
            </w:r>
          </w:p>
          <w:p w14:paraId="245C268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E3E5364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3812216F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2A996DC7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5B152596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</w:t>
            </w:r>
          </w:p>
          <w:p w14:paraId="554FD178" w14:textId="77777777" w:rsidR="008F3555" w:rsidRDefault="008F3555" w:rsidP="008F3555">
            <w:pPr>
              <w:jc w:val="center"/>
              <w:rPr>
                <w:sz w:val="18"/>
                <w:szCs w:val="18"/>
              </w:rPr>
            </w:pPr>
          </w:p>
          <w:p w14:paraId="7223CA99" w14:textId="77777777" w:rsidR="008F3555" w:rsidRPr="0022009C" w:rsidRDefault="008F3555" w:rsidP="008F35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009</w:t>
            </w:r>
          </w:p>
        </w:tc>
        <w:tc>
          <w:tcPr>
            <w:tcW w:w="737" w:type="dxa"/>
            <w:gridSpan w:val="2"/>
            <w:shd w:val="clear" w:color="auto" w:fill="auto"/>
          </w:tcPr>
          <w:p w14:paraId="62203FE6" w14:textId="77777777" w:rsidR="008F3555" w:rsidRPr="00A1781D" w:rsidRDefault="008F3555" w:rsidP="008F3555">
            <w:pPr>
              <w:jc w:val="center"/>
            </w:pPr>
            <w:r>
              <w:lastRenderedPageBreak/>
              <w:t>Б</w:t>
            </w:r>
          </w:p>
        </w:tc>
      </w:tr>
    </w:tbl>
    <w:p w14:paraId="5DC4C5BD" w14:textId="77777777" w:rsidR="00961981" w:rsidRPr="00961981" w:rsidRDefault="00961981" w:rsidP="003D3FC5"/>
    <w:p w14:paraId="60E2D16E" w14:textId="4774D3EC" w:rsidR="00364539" w:rsidRPr="00364539" w:rsidRDefault="00364539" w:rsidP="00364539">
      <w:pPr>
        <w:suppressAutoHyphens/>
        <w:rPr>
          <w:sz w:val="18"/>
          <w:szCs w:val="18"/>
          <w:lang w:eastAsia="ar-SA"/>
        </w:rPr>
      </w:pPr>
      <w:r w:rsidRPr="00364539">
        <w:rPr>
          <w:sz w:val="18"/>
          <w:szCs w:val="18"/>
          <w:lang w:eastAsia="ar-SA"/>
        </w:rPr>
        <w:t>Междокументные контрольные соотношения для ежеквартальных Сведений ф. 0503169 (при проведении контролей в подсистеме Учет и отчетность ГИИС Электронный бюджет применяются, начиная с отчетности на 01.01.2018)</w:t>
      </w:r>
    </w:p>
    <w:p w14:paraId="788946C5" w14:textId="77777777" w:rsidR="00364539" w:rsidRPr="00364539" w:rsidRDefault="00364539" w:rsidP="00364539">
      <w:pPr>
        <w:suppressAutoHyphens/>
        <w:rPr>
          <w:sz w:val="18"/>
          <w:szCs w:val="18"/>
          <w:lang w:eastAsia="ar-SA"/>
        </w:rPr>
      </w:pPr>
    </w:p>
    <w:tbl>
      <w:tblPr>
        <w:tblW w:w="1080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880"/>
        <w:gridCol w:w="1276"/>
        <w:gridCol w:w="425"/>
        <w:gridCol w:w="567"/>
        <w:gridCol w:w="1134"/>
        <w:gridCol w:w="1418"/>
        <w:gridCol w:w="567"/>
        <w:gridCol w:w="567"/>
        <w:gridCol w:w="2864"/>
        <w:gridCol w:w="708"/>
      </w:tblGrid>
      <w:tr w:rsidR="00BC11B1" w:rsidRPr="00364539" w14:paraId="50591731" w14:textId="77777777" w:rsidTr="000779B2">
        <w:trPr>
          <w:trHeight w:val="617"/>
        </w:trPr>
        <w:tc>
          <w:tcPr>
            <w:tcW w:w="396" w:type="dxa"/>
          </w:tcPr>
          <w:p w14:paraId="456CDD4A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880" w:type="dxa"/>
          </w:tcPr>
          <w:p w14:paraId="7C72451C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Код формы</w:t>
            </w:r>
          </w:p>
        </w:tc>
        <w:tc>
          <w:tcPr>
            <w:tcW w:w="1276" w:type="dxa"/>
          </w:tcPr>
          <w:p w14:paraId="46D22C39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425" w:type="dxa"/>
          </w:tcPr>
          <w:p w14:paraId="07F753AA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567" w:type="dxa"/>
          </w:tcPr>
          <w:p w14:paraId="365142C7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Соотношение </w:t>
            </w:r>
          </w:p>
        </w:tc>
        <w:tc>
          <w:tcPr>
            <w:tcW w:w="1134" w:type="dxa"/>
          </w:tcPr>
          <w:p w14:paraId="667B919A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Связанная форма</w:t>
            </w:r>
          </w:p>
        </w:tc>
        <w:tc>
          <w:tcPr>
            <w:tcW w:w="1418" w:type="dxa"/>
          </w:tcPr>
          <w:p w14:paraId="2D8D9B76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Показатель связанной формы</w:t>
            </w:r>
          </w:p>
        </w:tc>
        <w:tc>
          <w:tcPr>
            <w:tcW w:w="567" w:type="dxa"/>
          </w:tcPr>
          <w:p w14:paraId="2C91C187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567" w:type="dxa"/>
          </w:tcPr>
          <w:p w14:paraId="6EBA32B4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2864" w:type="dxa"/>
          </w:tcPr>
          <w:p w14:paraId="78381B59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Контроль показателей</w:t>
            </w:r>
          </w:p>
        </w:tc>
        <w:tc>
          <w:tcPr>
            <w:tcW w:w="708" w:type="dxa"/>
          </w:tcPr>
          <w:p w14:paraId="1B7E1E32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Тип контроля</w:t>
            </w:r>
          </w:p>
        </w:tc>
      </w:tr>
      <w:tr w:rsidR="00BC11B1" w:rsidRPr="00364539" w14:paraId="11DB17D2" w14:textId="77777777" w:rsidTr="000779B2">
        <w:trPr>
          <w:trHeight w:val="1240"/>
        </w:trPr>
        <w:tc>
          <w:tcPr>
            <w:tcW w:w="396" w:type="dxa"/>
          </w:tcPr>
          <w:p w14:paraId="04DB8108" w14:textId="77777777" w:rsidR="00BC11B1" w:rsidRPr="00364539" w:rsidRDefault="00BC11B1" w:rsidP="0036453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1</w:t>
            </w:r>
          </w:p>
          <w:p w14:paraId="73F1B54B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</w:tcPr>
          <w:p w14:paraId="1AC4F097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</w:tcPr>
          <w:p w14:paraId="104E8B87" w14:textId="39CE28BB" w:rsidR="00BC11B1" w:rsidRPr="00364539" w:rsidRDefault="00BC11B1" w:rsidP="000C4E98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по строкам «Итого по </w:t>
            </w:r>
            <w:r>
              <w:rPr>
                <w:sz w:val="18"/>
                <w:szCs w:val="18"/>
                <w:lang w:eastAsia="ar-SA"/>
              </w:rPr>
              <w:t>коду</w:t>
            </w:r>
            <w:r w:rsidRPr="00364539">
              <w:rPr>
                <w:sz w:val="18"/>
                <w:szCs w:val="18"/>
                <w:lang w:eastAsia="ar-SA"/>
              </w:rPr>
              <w:t xml:space="preserve"> счета»</w:t>
            </w:r>
            <w:r w:rsidR="00016E48">
              <w:rPr>
                <w:sz w:val="18"/>
                <w:szCs w:val="18"/>
                <w:lang w:eastAsia="ar-SA"/>
              </w:rPr>
              <w:t xml:space="preserve">, </w:t>
            </w:r>
            <w:r w:rsidR="00016E48">
              <w:rPr>
                <w:sz w:val="18"/>
                <w:szCs w:val="18"/>
              </w:rPr>
              <w:t>«</w:t>
            </w:r>
            <w:r w:rsidR="00016E48" w:rsidRPr="00684F22">
              <w:rPr>
                <w:sz w:val="18"/>
                <w:szCs w:val="18"/>
              </w:rPr>
              <w:t>Всего по счету0 40140 000</w:t>
            </w:r>
            <w:r w:rsidR="00016E48">
              <w:rPr>
                <w:sz w:val="18"/>
                <w:szCs w:val="18"/>
              </w:rPr>
              <w:t>», «</w:t>
            </w:r>
            <w:r w:rsidR="00016E48" w:rsidRPr="00684F22">
              <w:rPr>
                <w:sz w:val="18"/>
                <w:szCs w:val="18"/>
              </w:rPr>
              <w:t>Всего по счету0 401</w:t>
            </w:r>
            <w:r w:rsidR="00016E48">
              <w:rPr>
                <w:sz w:val="18"/>
                <w:szCs w:val="18"/>
              </w:rPr>
              <w:t>6</w:t>
            </w:r>
            <w:r w:rsidR="00016E48" w:rsidRPr="00684F22">
              <w:rPr>
                <w:sz w:val="18"/>
                <w:szCs w:val="18"/>
              </w:rPr>
              <w:t>0 000</w:t>
            </w:r>
            <w:r w:rsidR="00016E48"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</w:tcPr>
          <w:p w14:paraId="304B7623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</w:tcPr>
          <w:p w14:paraId="59FFEA1D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</w:tcPr>
          <w:p w14:paraId="49C54CBA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 (квартальная, текущего года)</w:t>
            </w:r>
          </w:p>
        </w:tc>
        <w:tc>
          <w:tcPr>
            <w:tcW w:w="1418" w:type="dxa"/>
          </w:tcPr>
          <w:p w14:paraId="311D4E84" w14:textId="4374A191" w:rsidR="00BC11B1" w:rsidRPr="00364539" w:rsidRDefault="00BC11B1" w:rsidP="000C4E98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по строкам «Итого по </w:t>
            </w:r>
            <w:r>
              <w:rPr>
                <w:sz w:val="18"/>
                <w:szCs w:val="18"/>
                <w:lang w:eastAsia="ar-SA"/>
              </w:rPr>
              <w:t>коду</w:t>
            </w:r>
            <w:r w:rsidRPr="00364539">
              <w:rPr>
                <w:sz w:val="18"/>
                <w:szCs w:val="18"/>
                <w:lang w:eastAsia="ar-SA"/>
              </w:rPr>
              <w:t xml:space="preserve"> счета»</w:t>
            </w:r>
            <w:r w:rsidR="00016E48">
              <w:rPr>
                <w:sz w:val="18"/>
                <w:szCs w:val="18"/>
                <w:lang w:eastAsia="ar-SA"/>
              </w:rPr>
              <w:t xml:space="preserve">, </w:t>
            </w:r>
            <w:r w:rsidR="00016E48">
              <w:rPr>
                <w:sz w:val="18"/>
                <w:szCs w:val="18"/>
              </w:rPr>
              <w:t>«</w:t>
            </w:r>
            <w:r w:rsidR="00016E48" w:rsidRPr="00684F22">
              <w:rPr>
                <w:sz w:val="18"/>
                <w:szCs w:val="18"/>
              </w:rPr>
              <w:t>Всего по счету0 40140 000</w:t>
            </w:r>
            <w:r w:rsidR="00016E48">
              <w:rPr>
                <w:sz w:val="18"/>
                <w:szCs w:val="18"/>
              </w:rPr>
              <w:t>», «</w:t>
            </w:r>
            <w:r w:rsidR="00016E48" w:rsidRPr="00684F22">
              <w:rPr>
                <w:sz w:val="18"/>
                <w:szCs w:val="18"/>
              </w:rPr>
              <w:t>Всего по счету0 401</w:t>
            </w:r>
            <w:r w:rsidR="00016E48">
              <w:rPr>
                <w:sz w:val="18"/>
                <w:szCs w:val="18"/>
              </w:rPr>
              <w:t>6</w:t>
            </w:r>
            <w:r w:rsidR="00016E48" w:rsidRPr="00684F22">
              <w:rPr>
                <w:sz w:val="18"/>
                <w:szCs w:val="18"/>
              </w:rPr>
              <w:t>0 000</w:t>
            </w:r>
            <w:r w:rsidR="00016E48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14:paraId="4C59FAB7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</w:tcPr>
          <w:p w14:paraId="32F41360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</w:tcPr>
          <w:p w14:paraId="58981BFF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 w:rsidRPr="00364539">
              <w:rPr>
                <w:sz w:val="18"/>
                <w:szCs w:val="18"/>
                <w:lang w:eastAsia="ar-SA"/>
              </w:rPr>
              <w:br/>
              <w:t xml:space="preserve">ф. 0503169 на начало года – требуются пояснения </w:t>
            </w:r>
          </w:p>
        </w:tc>
        <w:tc>
          <w:tcPr>
            <w:tcW w:w="708" w:type="dxa"/>
          </w:tcPr>
          <w:p w14:paraId="5E76E279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BC11B1" w:rsidRPr="00364539" w14:paraId="68DA0935" w14:textId="77777777" w:rsidTr="000779B2">
        <w:trPr>
          <w:trHeight w:val="1240"/>
        </w:trPr>
        <w:tc>
          <w:tcPr>
            <w:tcW w:w="396" w:type="dxa"/>
          </w:tcPr>
          <w:p w14:paraId="1D2DA14B" w14:textId="77777777" w:rsidR="00BC11B1" w:rsidRPr="00364539" w:rsidRDefault="00BC11B1" w:rsidP="0036453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2</w:t>
            </w:r>
          </w:p>
          <w:p w14:paraId="7A917117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</w:tcPr>
          <w:p w14:paraId="38AC7E0F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</w:tcPr>
          <w:p w14:paraId="4C6CE548" w14:textId="77777777" w:rsidR="00BC11B1" w:rsidRPr="00364539" w:rsidRDefault="00BC11B1" w:rsidP="000C4E98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по строкам «Итого по </w:t>
            </w:r>
            <w:r>
              <w:rPr>
                <w:sz w:val="18"/>
                <w:szCs w:val="18"/>
                <w:lang w:eastAsia="ar-SA"/>
              </w:rPr>
              <w:t>коду</w:t>
            </w:r>
            <w:r w:rsidRPr="00364539">
              <w:rPr>
                <w:sz w:val="18"/>
                <w:szCs w:val="18"/>
                <w:lang w:eastAsia="ar-SA"/>
              </w:rPr>
              <w:t xml:space="preserve"> счета»</w:t>
            </w:r>
          </w:p>
        </w:tc>
        <w:tc>
          <w:tcPr>
            <w:tcW w:w="425" w:type="dxa"/>
          </w:tcPr>
          <w:p w14:paraId="08A4E136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567" w:type="dxa"/>
          </w:tcPr>
          <w:p w14:paraId="3860973B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</w:tcPr>
          <w:p w14:paraId="6C967844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 (квартальная, текущего года)</w:t>
            </w:r>
          </w:p>
        </w:tc>
        <w:tc>
          <w:tcPr>
            <w:tcW w:w="1418" w:type="dxa"/>
          </w:tcPr>
          <w:p w14:paraId="6390ADA1" w14:textId="77777777" w:rsidR="00BC11B1" w:rsidRPr="00364539" w:rsidRDefault="00BC11B1" w:rsidP="000C4E98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по строкам «Итого по </w:t>
            </w:r>
            <w:r>
              <w:rPr>
                <w:sz w:val="18"/>
                <w:szCs w:val="18"/>
                <w:lang w:eastAsia="ar-SA"/>
              </w:rPr>
              <w:t>коду</w:t>
            </w:r>
            <w:r w:rsidRPr="00364539">
              <w:rPr>
                <w:sz w:val="18"/>
                <w:szCs w:val="18"/>
                <w:lang w:eastAsia="ar-SA"/>
              </w:rPr>
              <w:t xml:space="preserve"> счета»</w:t>
            </w:r>
          </w:p>
        </w:tc>
        <w:tc>
          <w:tcPr>
            <w:tcW w:w="567" w:type="dxa"/>
          </w:tcPr>
          <w:p w14:paraId="4061ED1A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</w:tcPr>
          <w:p w14:paraId="07D1E2B4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864" w:type="dxa"/>
          </w:tcPr>
          <w:p w14:paraId="19F2C838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Сумма долгосрочной дебиторской (кредиторской) задолженности на конец предыдущего отчетного года не соответствует показателю ежеквартальных Сведений ф. 0503169 на начало года – требуются пояснения </w:t>
            </w:r>
          </w:p>
        </w:tc>
        <w:tc>
          <w:tcPr>
            <w:tcW w:w="708" w:type="dxa"/>
          </w:tcPr>
          <w:p w14:paraId="11F7C1FF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BC11B1" w:rsidRPr="00364539" w14:paraId="035596DF" w14:textId="77777777" w:rsidTr="000779B2">
        <w:trPr>
          <w:trHeight w:val="1240"/>
        </w:trPr>
        <w:tc>
          <w:tcPr>
            <w:tcW w:w="396" w:type="dxa"/>
          </w:tcPr>
          <w:p w14:paraId="0FA03197" w14:textId="77777777" w:rsidR="00BC11B1" w:rsidRPr="00364539" w:rsidRDefault="00BC11B1" w:rsidP="0036453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3*</w:t>
            </w:r>
          </w:p>
          <w:p w14:paraId="0F9B2096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</w:tcPr>
          <w:p w14:paraId="4D3DCCD8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</w:tcPr>
          <w:p w14:paraId="56E856B4" w14:textId="77777777" w:rsidR="00BC11B1" w:rsidRPr="00364539" w:rsidRDefault="00BC11B1" w:rsidP="000C4E98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по строкам «Итого по </w:t>
            </w:r>
            <w:r>
              <w:rPr>
                <w:sz w:val="18"/>
                <w:szCs w:val="18"/>
                <w:lang w:eastAsia="ar-SA"/>
              </w:rPr>
              <w:t>коду</w:t>
            </w:r>
            <w:r w:rsidRPr="00364539">
              <w:rPr>
                <w:sz w:val="18"/>
                <w:szCs w:val="18"/>
                <w:lang w:eastAsia="ar-SA"/>
              </w:rPr>
              <w:t xml:space="preserve"> счета»</w:t>
            </w:r>
          </w:p>
        </w:tc>
        <w:tc>
          <w:tcPr>
            <w:tcW w:w="425" w:type="dxa"/>
          </w:tcPr>
          <w:p w14:paraId="2A53283C" w14:textId="77777777" w:rsidR="00BC11B1" w:rsidRPr="00364539" w:rsidRDefault="00BC11B1" w:rsidP="00364539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567" w:type="dxa"/>
          </w:tcPr>
          <w:p w14:paraId="533B4E67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</w:tcPr>
          <w:p w14:paraId="253B9FA2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 (квартальная, текущего года)</w:t>
            </w:r>
          </w:p>
        </w:tc>
        <w:tc>
          <w:tcPr>
            <w:tcW w:w="1418" w:type="dxa"/>
          </w:tcPr>
          <w:p w14:paraId="7B67D800" w14:textId="77777777" w:rsidR="00BC11B1" w:rsidRPr="00364539" w:rsidRDefault="00BC11B1" w:rsidP="000C4E98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по строкам «Итого по </w:t>
            </w:r>
            <w:r>
              <w:rPr>
                <w:sz w:val="18"/>
                <w:szCs w:val="18"/>
                <w:lang w:eastAsia="ar-SA"/>
              </w:rPr>
              <w:t>коду</w:t>
            </w:r>
            <w:r w:rsidRPr="00364539">
              <w:rPr>
                <w:sz w:val="18"/>
                <w:szCs w:val="18"/>
                <w:lang w:eastAsia="ar-SA"/>
              </w:rPr>
              <w:t xml:space="preserve"> счета»</w:t>
            </w:r>
          </w:p>
        </w:tc>
        <w:tc>
          <w:tcPr>
            <w:tcW w:w="567" w:type="dxa"/>
          </w:tcPr>
          <w:p w14:paraId="59D66325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</w:tcPr>
          <w:p w14:paraId="10A6790E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864" w:type="dxa"/>
          </w:tcPr>
          <w:p w14:paraId="5D7ED62A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Сумма просроченной дебиторской (кредиторской) задолженности на конец предыдущего отчетного года не соответствует показателю ежеквартальных Сведений ф. 0503169 на начало года – требуются пояснения </w:t>
            </w:r>
          </w:p>
        </w:tc>
        <w:tc>
          <w:tcPr>
            <w:tcW w:w="708" w:type="dxa"/>
          </w:tcPr>
          <w:p w14:paraId="65EAFF6B" w14:textId="77777777" w:rsidR="00BC11B1" w:rsidRPr="00364539" w:rsidRDefault="00BC11B1" w:rsidP="00364539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9D682B" w:rsidRPr="00364539" w14:paraId="548F6A66" w14:textId="77777777" w:rsidTr="000779B2">
        <w:trPr>
          <w:trHeight w:val="1054"/>
        </w:trPr>
        <w:tc>
          <w:tcPr>
            <w:tcW w:w="396" w:type="dxa"/>
          </w:tcPr>
          <w:p w14:paraId="418FB36E" w14:textId="77777777" w:rsidR="009D682B" w:rsidRPr="00364539" w:rsidDel="00643FBD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lastRenderedPageBreak/>
              <w:t>4</w:t>
            </w:r>
          </w:p>
        </w:tc>
        <w:tc>
          <w:tcPr>
            <w:tcW w:w="880" w:type="dxa"/>
          </w:tcPr>
          <w:p w14:paraId="40E3624F" w14:textId="77777777" w:rsidR="009D682B" w:rsidRPr="00364539" w:rsidDel="00643FBD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0503169(за аналогичный период прошлого отчетного года)</w:t>
            </w:r>
          </w:p>
        </w:tc>
        <w:tc>
          <w:tcPr>
            <w:tcW w:w="1276" w:type="dxa"/>
          </w:tcPr>
          <w:p w14:paraId="6E3F3CAD" w14:textId="4B0248AF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по строкам «Итого по синтетическому коду счета»</w:t>
            </w:r>
            <w:r>
              <w:rPr>
                <w:sz w:val="18"/>
                <w:szCs w:val="18"/>
              </w:rPr>
              <w:t>, «</w:t>
            </w:r>
            <w:r w:rsidRPr="00684F22">
              <w:rPr>
                <w:sz w:val="18"/>
                <w:szCs w:val="18"/>
              </w:rPr>
              <w:t>Всего по счету0 40140 000</w:t>
            </w:r>
            <w:r>
              <w:rPr>
                <w:sz w:val="18"/>
                <w:szCs w:val="18"/>
              </w:rPr>
              <w:t>», «</w:t>
            </w:r>
            <w:r w:rsidRPr="00684F22">
              <w:rPr>
                <w:sz w:val="18"/>
                <w:szCs w:val="18"/>
              </w:rPr>
              <w:t>Всего по счету0 401</w:t>
            </w:r>
            <w:r>
              <w:rPr>
                <w:sz w:val="18"/>
                <w:szCs w:val="18"/>
              </w:rPr>
              <w:t>6</w:t>
            </w:r>
            <w:r w:rsidRPr="00684F22">
              <w:rPr>
                <w:sz w:val="18"/>
                <w:szCs w:val="18"/>
              </w:rPr>
              <w:t>0 000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425" w:type="dxa"/>
          </w:tcPr>
          <w:p w14:paraId="0B0799BC" w14:textId="77777777" w:rsidR="009D682B" w:rsidRPr="00364539" w:rsidDel="00643FBD" w:rsidRDefault="009D682B" w:rsidP="009D682B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</w:tcPr>
          <w:p w14:paraId="3DA16F87" w14:textId="77777777" w:rsidR="009D682B" w:rsidRPr="00364539" w:rsidDel="00643FBD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</w:tcPr>
          <w:p w14:paraId="75406AA7" w14:textId="77777777" w:rsidR="009D682B" w:rsidRPr="00364539" w:rsidDel="00643FBD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 (квартальная, текущего года)</w:t>
            </w:r>
          </w:p>
        </w:tc>
        <w:tc>
          <w:tcPr>
            <w:tcW w:w="1418" w:type="dxa"/>
          </w:tcPr>
          <w:p w14:paraId="434875FD" w14:textId="31AB3B7D" w:rsidR="009D682B" w:rsidRPr="00364539" w:rsidDel="00643FBD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по строкам «Итого по синтетическому коду счета»</w:t>
            </w:r>
            <w:r>
              <w:rPr>
                <w:sz w:val="18"/>
                <w:szCs w:val="18"/>
              </w:rPr>
              <w:t>, «</w:t>
            </w:r>
            <w:r w:rsidRPr="00684F22">
              <w:rPr>
                <w:sz w:val="18"/>
                <w:szCs w:val="18"/>
              </w:rPr>
              <w:t>Всего по счету0 40140 000</w:t>
            </w:r>
            <w:r>
              <w:rPr>
                <w:sz w:val="18"/>
                <w:szCs w:val="18"/>
              </w:rPr>
              <w:t>», «</w:t>
            </w:r>
            <w:r w:rsidRPr="00684F22">
              <w:rPr>
                <w:sz w:val="18"/>
                <w:szCs w:val="18"/>
              </w:rPr>
              <w:t>Всего по счету0 401</w:t>
            </w:r>
            <w:r>
              <w:rPr>
                <w:sz w:val="18"/>
                <w:szCs w:val="18"/>
              </w:rPr>
              <w:t>6</w:t>
            </w:r>
            <w:r w:rsidRPr="00684F22">
              <w:rPr>
                <w:sz w:val="18"/>
                <w:szCs w:val="18"/>
              </w:rPr>
              <w:t>0 000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14:paraId="4DE34559" w14:textId="77777777" w:rsidR="009D682B" w:rsidRPr="00364539" w:rsidDel="00643FBD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</w:tcPr>
          <w:p w14:paraId="22E84A64" w14:textId="77777777" w:rsidR="009D682B" w:rsidRPr="00364539" w:rsidDel="00643FBD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2864" w:type="dxa"/>
          </w:tcPr>
          <w:p w14:paraId="447A96C0" w14:textId="77777777" w:rsidR="009D682B" w:rsidRPr="00364539" w:rsidDel="00643FBD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аналогичного периода прошлого отчетного года не соответствует идентичному показателю ежеквартальных Сведений ф. 0503169 – требуются пояснения </w:t>
            </w:r>
          </w:p>
        </w:tc>
        <w:tc>
          <w:tcPr>
            <w:tcW w:w="708" w:type="dxa"/>
          </w:tcPr>
          <w:p w14:paraId="2DF614F9" w14:textId="29484AD4" w:rsidR="009D682B" w:rsidRPr="00364539" w:rsidRDefault="009D682B" w:rsidP="007B1ADB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9D682B" w:rsidRPr="00364539" w14:paraId="6406ADF8" w14:textId="77777777" w:rsidTr="000779B2">
        <w:trPr>
          <w:trHeight w:val="1054"/>
        </w:trPr>
        <w:tc>
          <w:tcPr>
            <w:tcW w:w="396" w:type="dxa"/>
          </w:tcPr>
          <w:p w14:paraId="1CF1B202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80" w:type="dxa"/>
          </w:tcPr>
          <w:p w14:paraId="7F46C03A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0503169(за аналогичный период прошлого отчетного года)</w:t>
            </w:r>
          </w:p>
        </w:tc>
        <w:tc>
          <w:tcPr>
            <w:tcW w:w="1276" w:type="dxa"/>
          </w:tcPr>
          <w:p w14:paraId="5849788A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по строкам «Итого по синтетическому коду счета»</w:t>
            </w:r>
          </w:p>
        </w:tc>
        <w:tc>
          <w:tcPr>
            <w:tcW w:w="425" w:type="dxa"/>
          </w:tcPr>
          <w:p w14:paraId="15A22F8F" w14:textId="77777777" w:rsidR="009D682B" w:rsidRPr="00364539" w:rsidRDefault="009D682B" w:rsidP="009D682B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567" w:type="dxa"/>
          </w:tcPr>
          <w:p w14:paraId="0A074A3C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</w:tcPr>
          <w:p w14:paraId="54B785A2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 (квартальная, текущего года)</w:t>
            </w:r>
          </w:p>
        </w:tc>
        <w:tc>
          <w:tcPr>
            <w:tcW w:w="1418" w:type="dxa"/>
          </w:tcPr>
          <w:p w14:paraId="1F8E8DA4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по строкам «Итого по синтетическому коду счета»</w:t>
            </w:r>
          </w:p>
        </w:tc>
        <w:tc>
          <w:tcPr>
            <w:tcW w:w="567" w:type="dxa"/>
          </w:tcPr>
          <w:p w14:paraId="3ADC94BC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</w:tcPr>
          <w:p w14:paraId="3B42C710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2864" w:type="dxa"/>
          </w:tcPr>
          <w:p w14:paraId="0BDB97B1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Сумма долгосрочной дебиторской (кредиторской) задолженности на конец аналогичного периода прошлого отчетного года не соответствует идентичному показателю ежеквартальных Сведений ф. 0503169 – требуются пояснения </w:t>
            </w:r>
          </w:p>
        </w:tc>
        <w:tc>
          <w:tcPr>
            <w:tcW w:w="708" w:type="dxa"/>
          </w:tcPr>
          <w:p w14:paraId="025723D7" w14:textId="22732B61" w:rsidR="009D682B" w:rsidRPr="00364539" w:rsidRDefault="009D682B" w:rsidP="007B1ADB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9D682B" w:rsidRPr="00364539" w14:paraId="64AEF16C" w14:textId="77777777" w:rsidTr="000779B2">
        <w:trPr>
          <w:trHeight w:val="1054"/>
        </w:trPr>
        <w:tc>
          <w:tcPr>
            <w:tcW w:w="396" w:type="dxa"/>
          </w:tcPr>
          <w:p w14:paraId="6F4CEC25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880" w:type="dxa"/>
          </w:tcPr>
          <w:p w14:paraId="750C2B3E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0503169(за аналогичный период прошлого отчетного года)</w:t>
            </w:r>
          </w:p>
        </w:tc>
        <w:tc>
          <w:tcPr>
            <w:tcW w:w="1276" w:type="dxa"/>
          </w:tcPr>
          <w:p w14:paraId="6EE3E7A0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по строкам «Итого по синтетическому коду счета»</w:t>
            </w:r>
          </w:p>
        </w:tc>
        <w:tc>
          <w:tcPr>
            <w:tcW w:w="425" w:type="dxa"/>
          </w:tcPr>
          <w:p w14:paraId="3839D9F0" w14:textId="77777777" w:rsidR="009D682B" w:rsidRPr="00364539" w:rsidRDefault="009D682B" w:rsidP="009D682B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567" w:type="dxa"/>
          </w:tcPr>
          <w:p w14:paraId="1E6AACEC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</w:tcPr>
          <w:p w14:paraId="7D78A050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0503169 (квартальная, текущего года)</w:t>
            </w:r>
          </w:p>
        </w:tc>
        <w:tc>
          <w:tcPr>
            <w:tcW w:w="1418" w:type="dxa"/>
          </w:tcPr>
          <w:p w14:paraId="17AB2150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по строкам «Итого по синтетическому коду счета»</w:t>
            </w:r>
          </w:p>
        </w:tc>
        <w:tc>
          <w:tcPr>
            <w:tcW w:w="567" w:type="dxa"/>
          </w:tcPr>
          <w:p w14:paraId="1B29C478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</w:tcPr>
          <w:p w14:paraId="2C62F13C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2864" w:type="dxa"/>
          </w:tcPr>
          <w:p w14:paraId="6ACD42C4" w14:textId="77777777" w:rsidR="009D682B" w:rsidRPr="00364539" w:rsidRDefault="009D682B" w:rsidP="009D682B">
            <w:pPr>
              <w:suppressAutoHyphens/>
              <w:rPr>
                <w:sz w:val="18"/>
                <w:szCs w:val="18"/>
                <w:lang w:eastAsia="ar-SA"/>
              </w:rPr>
            </w:pPr>
            <w:r w:rsidRPr="00364539">
              <w:rPr>
                <w:sz w:val="18"/>
                <w:szCs w:val="18"/>
                <w:lang w:eastAsia="ar-SA"/>
              </w:rPr>
              <w:t xml:space="preserve">Сумма просроченной дебиторской (кредиторской) задолженности на конец аналогичного периода прошлого отчетного года не соответствует идентичному показателю ежеквартальных Сведений ф. 0503169 – требуются пояснения </w:t>
            </w:r>
          </w:p>
        </w:tc>
        <w:tc>
          <w:tcPr>
            <w:tcW w:w="708" w:type="dxa"/>
          </w:tcPr>
          <w:p w14:paraId="5F874D57" w14:textId="4FB33754" w:rsidR="009D682B" w:rsidRPr="00364539" w:rsidRDefault="009D682B" w:rsidP="007B1ADB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</w:t>
            </w:r>
          </w:p>
        </w:tc>
      </w:tr>
      <w:tr w:rsidR="00BC11B1" w:rsidRPr="00A1781D" w14:paraId="1D853513" w14:textId="77777777" w:rsidTr="000779B2">
        <w:trPr>
          <w:trHeight w:val="10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AEE0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</w:t>
            </w:r>
          </w:p>
          <w:p w14:paraId="4BF19DC4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529B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B516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202%12055100</w:t>
            </w:r>
            <w:r w:rsidR="00671641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F058" w14:textId="77777777" w:rsidR="00BC11B1" w:rsidRPr="00A1781D" w:rsidRDefault="00BC11B1" w:rsidP="00BC11B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AA1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934E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0503169 (квартальная, </w:t>
            </w:r>
            <w:r>
              <w:rPr>
                <w:sz w:val="18"/>
                <w:szCs w:val="18"/>
                <w:lang w:eastAsia="ar-SA"/>
              </w:rPr>
              <w:t xml:space="preserve">годовая </w:t>
            </w:r>
            <w:r w:rsidRPr="00A1781D">
              <w:rPr>
                <w:sz w:val="18"/>
                <w:szCs w:val="18"/>
                <w:lang w:eastAsia="ar-SA"/>
              </w:rPr>
              <w:t>текущего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CF61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202%120551001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B759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9584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CE08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>
              <w:rPr>
                <w:sz w:val="18"/>
                <w:szCs w:val="18"/>
                <w:lang w:eastAsia="ar-SA"/>
              </w:rPr>
              <w:br/>
            </w:r>
            <w:r w:rsidRPr="00A1781D">
              <w:rPr>
                <w:sz w:val="18"/>
                <w:szCs w:val="18"/>
                <w:lang w:eastAsia="ar-SA"/>
              </w:rPr>
              <w:t xml:space="preserve">ф. 0503169 на начало года – требуются пояснения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EF7C" w14:textId="44586459" w:rsidR="00BC11B1" w:rsidRPr="00A1781D" w:rsidRDefault="00F964DE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BC11B1" w:rsidRPr="00A1781D" w14:paraId="41072ABC" w14:textId="77777777" w:rsidTr="000779B2">
        <w:trPr>
          <w:trHeight w:val="10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E941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  <w:p w14:paraId="536E23CD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4A5C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91EC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218%12055100</w:t>
            </w:r>
            <w:r w:rsidR="00671641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F728" w14:textId="77777777" w:rsidR="00BC11B1" w:rsidRPr="00A1781D" w:rsidRDefault="00BC11B1" w:rsidP="00BC11B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8D01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202E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0503169 (квартальная, </w:t>
            </w:r>
            <w:r>
              <w:rPr>
                <w:sz w:val="18"/>
                <w:szCs w:val="18"/>
                <w:lang w:eastAsia="ar-SA"/>
              </w:rPr>
              <w:t xml:space="preserve">годовая </w:t>
            </w:r>
            <w:r w:rsidRPr="00A1781D">
              <w:rPr>
                <w:sz w:val="18"/>
                <w:szCs w:val="18"/>
                <w:lang w:eastAsia="ar-SA"/>
              </w:rPr>
              <w:t>текущего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3CC3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218%120551001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B339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55E5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F0E9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>
              <w:rPr>
                <w:sz w:val="18"/>
                <w:szCs w:val="18"/>
                <w:lang w:eastAsia="ar-SA"/>
              </w:rPr>
              <w:br/>
            </w:r>
            <w:r w:rsidRPr="00A1781D">
              <w:rPr>
                <w:sz w:val="18"/>
                <w:szCs w:val="18"/>
                <w:lang w:eastAsia="ar-SA"/>
              </w:rPr>
              <w:t xml:space="preserve">ф. 0503169 на начало года – требуются пояснения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CF65" w14:textId="0E0E90D6" w:rsidR="00BC11B1" w:rsidRPr="00A1781D" w:rsidRDefault="00F964DE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F964DE" w:rsidRPr="00A1781D" w14:paraId="6F862A2E" w14:textId="77777777" w:rsidTr="000779B2">
        <w:trPr>
          <w:trHeight w:val="10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4E5B" w14:textId="77777777" w:rsidR="00F964DE" w:rsidRPr="00A1781D" w:rsidRDefault="00F964DE" w:rsidP="00651803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8.1</w:t>
            </w:r>
          </w:p>
          <w:p w14:paraId="3F6DCDA7" w14:textId="77777777" w:rsidR="00F964DE" w:rsidRPr="00A1781D" w:rsidRDefault="00F964DE" w:rsidP="0065180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5C47" w14:textId="77777777" w:rsidR="00F964DE" w:rsidRPr="00A1781D" w:rsidRDefault="00F964DE" w:rsidP="00651803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FD1C" w14:textId="77777777" w:rsidR="00F964DE" w:rsidRPr="00A1781D" w:rsidRDefault="00F964DE" w:rsidP="00F964DE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202%120561001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1BFA" w14:textId="77777777" w:rsidR="00F964DE" w:rsidRPr="00A1781D" w:rsidRDefault="00F964DE" w:rsidP="00651803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0284" w14:textId="77777777" w:rsidR="00F964DE" w:rsidRPr="00A1781D" w:rsidRDefault="00F964DE" w:rsidP="00651803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3A60" w14:textId="77777777" w:rsidR="00F964DE" w:rsidRPr="00A1781D" w:rsidRDefault="00F964DE" w:rsidP="00651803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0503169 (квартальная, </w:t>
            </w:r>
            <w:r>
              <w:rPr>
                <w:sz w:val="18"/>
                <w:szCs w:val="18"/>
                <w:lang w:eastAsia="ar-SA"/>
              </w:rPr>
              <w:t xml:space="preserve">годовая </w:t>
            </w:r>
            <w:r w:rsidRPr="00A1781D">
              <w:rPr>
                <w:sz w:val="18"/>
                <w:szCs w:val="18"/>
                <w:lang w:eastAsia="ar-SA"/>
              </w:rPr>
              <w:t>текущего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4619" w14:textId="77777777" w:rsidR="00F964DE" w:rsidRPr="00A1781D" w:rsidRDefault="00F964DE" w:rsidP="00F964DE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202%120561001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0307" w14:textId="77777777" w:rsidR="00F964DE" w:rsidRPr="00A1781D" w:rsidRDefault="00F964DE" w:rsidP="00651803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E422" w14:textId="77777777" w:rsidR="00F964DE" w:rsidRPr="00A1781D" w:rsidRDefault="00F964DE" w:rsidP="00651803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B5DA" w14:textId="77777777" w:rsidR="00F964DE" w:rsidRPr="00A1781D" w:rsidRDefault="00F964DE" w:rsidP="00651803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>
              <w:rPr>
                <w:sz w:val="18"/>
                <w:szCs w:val="18"/>
                <w:lang w:eastAsia="ar-SA"/>
              </w:rPr>
              <w:br/>
            </w:r>
            <w:r w:rsidRPr="00A1781D">
              <w:rPr>
                <w:sz w:val="18"/>
                <w:szCs w:val="18"/>
                <w:lang w:eastAsia="ar-SA"/>
              </w:rPr>
              <w:t xml:space="preserve">ф. 0503169 на начало года – требуются пояснения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73AA" w14:textId="77777777" w:rsidR="00F964DE" w:rsidRPr="00A1781D" w:rsidRDefault="00F964DE" w:rsidP="00651803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BC11B1" w:rsidRPr="00A1781D" w14:paraId="1C9A1B7D" w14:textId="77777777" w:rsidTr="000779B2">
        <w:trPr>
          <w:trHeight w:val="10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165C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</w:t>
            </w:r>
          </w:p>
          <w:p w14:paraId="561F6D69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3282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6524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218%12056100</w:t>
            </w:r>
            <w:r w:rsidR="00671641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ED98" w14:textId="77777777" w:rsidR="00BC11B1" w:rsidRPr="00A1781D" w:rsidRDefault="00BC11B1" w:rsidP="00BC11B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C00D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8C7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0503169 (квартальная, </w:t>
            </w:r>
            <w:r>
              <w:rPr>
                <w:sz w:val="18"/>
                <w:szCs w:val="18"/>
                <w:lang w:eastAsia="ar-SA"/>
              </w:rPr>
              <w:t xml:space="preserve">годовая </w:t>
            </w:r>
            <w:r w:rsidRPr="00A1781D">
              <w:rPr>
                <w:sz w:val="18"/>
                <w:szCs w:val="18"/>
                <w:lang w:eastAsia="ar-SA"/>
              </w:rPr>
              <w:t>текущего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CCE8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218%120561001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61E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8B77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2168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>
              <w:rPr>
                <w:sz w:val="18"/>
                <w:szCs w:val="18"/>
                <w:lang w:eastAsia="ar-SA"/>
              </w:rPr>
              <w:br/>
            </w:r>
            <w:r w:rsidRPr="00A1781D">
              <w:rPr>
                <w:sz w:val="18"/>
                <w:szCs w:val="18"/>
                <w:lang w:eastAsia="ar-SA"/>
              </w:rPr>
              <w:t xml:space="preserve">ф. 0503169 на начало года – требуются пояснения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7011" w14:textId="5FD727CC" w:rsidR="00BC11B1" w:rsidRPr="00A1781D" w:rsidRDefault="00F964DE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BC11B1" w:rsidRPr="00A1781D" w14:paraId="3936F193" w14:textId="77777777" w:rsidTr="000779B2">
        <w:trPr>
          <w:trHeight w:val="10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3FAF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</w:t>
            </w:r>
            <w:r w:rsidR="00F964DE">
              <w:rPr>
                <w:sz w:val="18"/>
                <w:szCs w:val="18"/>
                <w:lang w:eastAsia="ar-SA"/>
              </w:rPr>
              <w:t>.1</w:t>
            </w:r>
          </w:p>
          <w:p w14:paraId="0020FC09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A87C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4DE6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219%13030500</w:t>
            </w:r>
            <w:r w:rsidR="00671641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6942" w14:textId="77777777" w:rsidR="00BC11B1" w:rsidRPr="00A1781D" w:rsidRDefault="00BC11B1" w:rsidP="00BC11B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C524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F0CF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0503169 (квартальная, </w:t>
            </w:r>
            <w:r>
              <w:rPr>
                <w:sz w:val="18"/>
                <w:szCs w:val="18"/>
                <w:lang w:eastAsia="ar-SA"/>
              </w:rPr>
              <w:t xml:space="preserve">годовая </w:t>
            </w:r>
            <w:r w:rsidRPr="00A1781D">
              <w:rPr>
                <w:sz w:val="18"/>
                <w:szCs w:val="18"/>
                <w:lang w:eastAsia="ar-SA"/>
              </w:rPr>
              <w:t>текущего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2344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219%130305001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E176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4C26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374F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>
              <w:rPr>
                <w:sz w:val="18"/>
                <w:szCs w:val="18"/>
                <w:lang w:eastAsia="ar-SA"/>
              </w:rPr>
              <w:br/>
            </w:r>
            <w:r w:rsidRPr="00A1781D">
              <w:rPr>
                <w:sz w:val="18"/>
                <w:szCs w:val="18"/>
                <w:lang w:eastAsia="ar-SA"/>
              </w:rPr>
              <w:t xml:space="preserve">ф. 0503169 на начало года – требуются пояснения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7B96" w14:textId="77777777" w:rsidR="00BC11B1" w:rsidRPr="00A1781D" w:rsidRDefault="00F964DE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BC11B1" w:rsidRPr="00A1781D" w14:paraId="5D1268D4" w14:textId="77777777" w:rsidTr="000779B2">
        <w:trPr>
          <w:trHeight w:val="10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6434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10</w:t>
            </w:r>
          </w:p>
          <w:p w14:paraId="6DB6E386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7435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D7B7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202%140140151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65BE" w14:textId="77777777" w:rsidR="00BC11B1" w:rsidRPr="00A1781D" w:rsidRDefault="00BC11B1" w:rsidP="00BC11B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F0D4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E7CE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0503169 (квартальная, </w:t>
            </w:r>
            <w:r>
              <w:rPr>
                <w:sz w:val="18"/>
                <w:szCs w:val="18"/>
                <w:lang w:eastAsia="ar-SA"/>
              </w:rPr>
              <w:t xml:space="preserve">годовая </w:t>
            </w:r>
            <w:r w:rsidRPr="00A1781D">
              <w:rPr>
                <w:sz w:val="18"/>
                <w:szCs w:val="18"/>
                <w:lang w:eastAsia="ar-SA"/>
              </w:rPr>
              <w:t>текущего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AE2A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202%140140151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6369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B165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7270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>
              <w:rPr>
                <w:sz w:val="18"/>
                <w:szCs w:val="18"/>
                <w:lang w:eastAsia="ar-SA"/>
              </w:rPr>
              <w:br/>
            </w:r>
            <w:r w:rsidRPr="00A1781D">
              <w:rPr>
                <w:sz w:val="18"/>
                <w:szCs w:val="18"/>
                <w:lang w:eastAsia="ar-SA"/>
              </w:rPr>
              <w:t xml:space="preserve">ф. 0503169 на начало года – требуются пояснения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318B" w14:textId="5C1EB6F1" w:rsidR="00BC11B1" w:rsidRPr="00A1781D" w:rsidRDefault="00F964DE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BC11B1" w:rsidRPr="00A1781D" w14:paraId="6306C174" w14:textId="77777777" w:rsidTr="000779B2">
        <w:trPr>
          <w:trHeight w:val="10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63DC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</w:t>
            </w:r>
          </w:p>
          <w:p w14:paraId="5B9FB667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7233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CDC4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202%140140161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BDBB" w14:textId="77777777" w:rsidR="00BC11B1" w:rsidRPr="00A1781D" w:rsidRDefault="00BC11B1" w:rsidP="00BC11B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8D7F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FD74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0503169 (квартальная, </w:t>
            </w:r>
            <w:r>
              <w:rPr>
                <w:sz w:val="18"/>
                <w:szCs w:val="18"/>
                <w:lang w:eastAsia="ar-SA"/>
              </w:rPr>
              <w:t xml:space="preserve">годовая </w:t>
            </w:r>
            <w:r w:rsidRPr="00A1781D">
              <w:rPr>
                <w:sz w:val="18"/>
                <w:szCs w:val="18"/>
                <w:lang w:eastAsia="ar-SA"/>
              </w:rPr>
              <w:t>текущего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2D72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202%140140161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543D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A297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7391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>
              <w:rPr>
                <w:sz w:val="18"/>
                <w:szCs w:val="18"/>
                <w:lang w:eastAsia="ar-SA"/>
              </w:rPr>
              <w:br/>
            </w:r>
            <w:r w:rsidRPr="00A1781D">
              <w:rPr>
                <w:sz w:val="18"/>
                <w:szCs w:val="18"/>
                <w:lang w:eastAsia="ar-SA"/>
              </w:rPr>
              <w:t xml:space="preserve">ф. 0503169 на начало года – требуются пояснения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4D21" w14:textId="215D22BB" w:rsidR="00BC11B1" w:rsidRPr="00A1781D" w:rsidRDefault="00F964DE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BC11B1" w:rsidRPr="00A1781D" w14:paraId="750EC6DB" w14:textId="77777777" w:rsidTr="000779B2">
        <w:trPr>
          <w:trHeight w:val="10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7083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</w:t>
            </w:r>
          </w:p>
          <w:p w14:paraId="3140FE40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9A9E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702B" w14:textId="0D0A17FC" w:rsidR="00BC11B1" w:rsidRPr="00A1781D" w:rsidRDefault="00BC11B1" w:rsidP="00F964DE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%</w:t>
            </w:r>
            <w:r w:rsidR="00F964DE">
              <w:rPr>
                <w:sz w:val="18"/>
                <w:szCs w:val="18"/>
                <w:lang w:eastAsia="ar-SA"/>
              </w:rPr>
              <w:t>120651001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A7A" w14:textId="77777777" w:rsidR="00BC11B1" w:rsidRPr="00A1781D" w:rsidRDefault="00BC11B1" w:rsidP="00BC11B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BA12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3921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0503169 (квартальная, </w:t>
            </w:r>
            <w:r>
              <w:rPr>
                <w:sz w:val="18"/>
                <w:szCs w:val="18"/>
                <w:lang w:eastAsia="ar-SA"/>
              </w:rPr>
              <w:t xml:space="preserve">годовая </w:t>
            </w:r>
            <w:r w:rsidRPr="00A1781D">
              <w:rPr>
                <w:sz w:val="18"/>
                <w:szCs w:val="18"/>
                <w:lang w:eastAsia="ar-SA"/>
              </w:rPr>
              <w:t>текущего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72BE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%120651001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AF01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73E1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799F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>
              <w:rPr>
                <w:sz w:val="18"/>
                <w:szCs w:val="18"/>
                <w:lang w:eastAsia="ar-SA"/>
              </w:rPr>
              <w:br/>
            </w:r>
            <w:r w:rsidRPr="00A1781D">
              <w:rPr>
                <w:sz w:val="18"/>
                <w:szCs w:val="18"/>
                <w:lang w:eastAsia="ar-SA"/>
              </w:rPr>
              <w:t xml:space="preserve">ф. 0503169 на начало года – требуются пояснения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9E67" w14:textId="5746CCED" w:rsidR="00BC11B1" w:rsidRPr="00A1781D" w:rsidRDefault="00F964DE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  <w:tr w:rsidR="00BC11B1" w:rsidRPr="00A1781D" w14:paraId="3F3AF4E1" w14:textId="77777777" w:rsidTr="000779B2">
        <w:trPr>
          <w:trHeight w:val="10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C00F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13</w:t>
            </w:r>
          </w:p>
          <w:p w14:paraId="52A7ED12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9B6A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0503169 (предыдущий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FD1C" w14:textId="52308AA5" w:rsidR="00BC11B1" w:rsidRPr="00A1781D" w:rsidRDefault="00BC11B1" w:rsidP="00F964DE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%</w:t>
            </w:r>
            <w:r w:rsidR="00F964DE">
              <w:rPr>
                <w:sz w:val="18"/>
                <w:szCs w:val="18"/>
                <w:lang w:eastAsia="ar-SA"/>
              </w:rPr>
              <w:t>130251001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FF94" w14:textId="77777777" w:rsidR="00BC11B1" w:rsidRPr="00A1781D" w:rsidRDefault="00BC11B1" w:rsidP="00BC11B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9387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75D0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0503169 (квартальная, </w:t>
            </w:r>
            <w:r>
              <w:rPr>
                <w:sz w:val="18"/>
                <w:szCs w:val="18"/>
                <w:lang w:eastAsia="ar-SA"/>
              </w:rPr>
              <w:t xml:space="preserve">годовая </w:t>
            </w:r>
            <w:r w:rsidRPr="00A1781D">
              <w:rPr>
                <w:sz w:val="18"/>
                <w:szCs w:val="18"/>
                <w:lang w:eastAsia="ar-SA"/>
              </w:rPr>
              <w:t>текущего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893F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по </w:t>
            </w:r>
            <w:r>
              <w:rPr>
                <w:sz w:val="18"/>
                <w:szCs w:val="18"/>
                <w:lang w:eastAsia="ar-SA"/>
              </w:rPr>
              <w:t>счетам %130251001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2A2D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D698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3B50" w14:textId="77777777" w:rsidR="00BC11B1" w:rsidRPr="00A1781D" w:rsidRDefault="00BC11B1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 w:rsidRPr="00A1781D">
              <w:rPr>
                <w:sz w:val="18"/>
                <w:szCs w:val="18"/>
                <w:lang w:eastAsia="ar-SA"/>
              </w:rPr>
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</w:r>
            <w:r>
              <w:rPr>
                <w:sz w:val="18"/>
                <w:szCs w:val="18"/>
                <w:lang w:eastAsia="ar-SA"/>
              </w:rPr>
              <w:br/>
            </w:r>
            <w:r w:rsidRPr="00A1781D">
              <w:rPr>
                <w:sz w:val="18"/>
                <w:szCs w:val="18"/>
                <w:lang w:eastAsia="ar-SA"/>
              </w:rPr>
              <w:t xml:space="preserve">ф. 0503169 на начало года – требуются пояснения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71CF" w14:textId="2B43C105" w:rsidR="00BC11B1" w:rsidRPr="00A1781D" w:rsidRDefault="00F964DE" w:rsidP="00BC11B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</w:t>
            </w:r>
          </w:p>
        </w:tc>
      </w:tr>
    </w:tbl>
    <w:p w14:paraId="1D48F1B2" w14:textId="77777777" w:rsidR="004F2C34" w:rsidRPr="004F2C34" w:rsidRDefault="004F2C34" w:rsidP="00E70FD9">
      <w:bookmarkStart w:id="309" w:name="_Toc279650463"/>
      <w:bookmarkStart w:id="310" w:name="_Toc312760382"/>
      <w:bookmarkStart w:id="311" w:name="_Toc312849780"/>
      <w:bookmarkStart w:id="312" w:name="_Toc501124309"/>
    </w:p>
    <w:p w14:paraId="126D099E" w14:textId="0C7BBE54" w:rsidR="00901AC5" w:rsidRPr="000779B2" w:rsidRDefault="0028101A" w:rsidP="00CF6901">
      <w:pPr>
        <w:pStyle w:val="1"/>
        <w:rPr>
          <w:b/>
          <w:sz w:val="20"/>
          <w:szCs w:val="20"/>
        </w:rPr>
      </w:pPr>
      <w:bookmarkStart w:id="313" w:name="_Toc216968507"/>
      <w:r w:rsidRPr="000779B2">
        <w:rPr>
          <w:b/>
          <w:sz w:val="20"/>
          <w:szCs w:val="20"/>
        </w:rPr>
        <w:t>1</w:t>
      </w:r>
      <w:r w:rsidR="000779B2">
        <w:rPr>
          <w:b/>
          <w:sz w:val="20"/>
          <w:szCs w:val="20"/>
        </w:rPr>
        <w:t>3</w:t>
      </w:r>
      <w:r w:rsidRPr="000779B2">
        <w:rPr>
          <w:b/>
          <w:sz w:val="20"/>
          <w:szCs w:val="20"/>
        </w:rPr>
        <w:t xml:space="preserve"> </w:t>
      </w:r>
      <w:r w:rsidR="00A91A4B" w:rsidRPr="000779B2">
        <w:rPr>
          <w:b/>
          <w:sz w:val="20"/>
          <w:szCs w:val="20"/>
        </w:rPr>
        <w:t xml:space="preserve">. </w:t>
      </w:r>
      <w:bookmarkEnd w:id="309"/>
      <w:bookmarkEnd w:id="310"/>
      <w:bookmarkEnd w:id="311"/>
      <w:r w:rsidR="00901AC5" w:rsidRPr="000779B2">
        <w:rPr>
          <w:b/>
          <w:sz w:val="20"/>
          <w:szCs w:val="20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r w:rsidR="000779B2">
        <w:rPr>
          <w:b/>
          <w:sz w:val="20"/>
          <w:szCs w:val="20"/>
        </w:rPr>
        <w:t>(</w:t>
      </w:r>
      <w:r w:rsidR="00901AC5" w:rsidRPr="000779B2">
        <w:rPr>
          <w:b/>
          <w:sz w:val="20"/>
          <w:szCs w:val="20"/>
        </w:rPr>
        <w:t>ф. 0503171</w:t>
      </w:r>
      <w:bookmarkEnd w:id="312"/>
      <w:r w:rsidR="000779B2">
        <w:rPr>
          <w:b/>
          <w:sz w:val="20"/>
          <w:szCs w:val="20"/>
        </w:rPr>
        <w:t>)</w:t>
      </w:r>
      <w:bookmarkEnd w:id="313"/>
    </w:p>
    <w:p w14:paraId="7C169E9A" w14:textId="77777777" w:rsidR="00901AC5" w:rsidRPr="00B234EC" w:rsidRDefault="00901AC5" w:rsidP="00516CD3"/>
    <w:tbl>
      <w:tblPr>
        <w:tblpPr w:leftFromText="180" w:rightFromText="180" w:vertAnchor="text" w:horzAnchor="margin" w:tblpX="65" w:tblpY="32"/>
        <w:tblW w:w="10147" w:type="dxa"/>
        <w:tblLook w:val="0000" w:firstRow="0" w:lastRow="0" w:firstColumn="0" w:lastColumn="0" w:noHBand="0" w:noVBand="0"/>
      </w:tblPr>
      <w:tblGrid>
        <w:gridCol w:w="514"/>
        <w:gridCol w:w="1604"/>
        <w:gridCol w:w="918"/>
        <w:gridCol w:w="1451"/>
        <w:gridCol w:w="2080"/>
        <w:gridCol w:w="793"/>
        <w:gridCol w:w="1950"/>
        <w:gridCol w:w="837"/>
      </w:tblGrid>
      <w:tr w:rsidR="00E43EDF" w:rsidRPr="00B234EC" w14:paraId="64AF62D1" w14:textId="77777777" w:rsidTr="000779B2">
        <w:trPr>
          <w:trHeight w:val="7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8098" w14:textId="77777777" w:rsidR="00E43EDF" w:rsidRPr="00B234EC" w:rsidRDefault="00E43EDF" w:rsidP="000779B2">
            <w:pPr>
              <w:jc w:val="center"/>
              <w:rPr>
                <w:b/>
              </w:rPr>
            </w:pPr>
            <w:r w:rsidRPr="00B234EC">
              <w:rPr>
                <w:b/>
              </w:rPr>
              <w:t>№ п\п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50A6E" w14:textId="77777777" w:rsidR="00E43EDF" w:rsidRPr="00B234EC" w:rsidRDefault="00E43EDF" w:rsidP="000779B2">
            <w:pPr>
              <w:jc w:val="center"/>
              <w:rPr>
                <w:b/>
              </w:rPr>
            </w:pPr>
            <w:r w:rsidRPr="00B234EC">
              <w:rPr>
                <w:b/>
              </w:rPr>
              <w:t>Номер счета бюджетного учета/строка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DF52D" w14:textId="77777777" w:rsidR="00E43EDF" w:rsidRPr="00B234EC" w:rsidRDefault="00E43EDF" w:rsidP="000779B2">
            <w:pPr>
              <w:jc w:val="center"/>
              <w:rPr>
                <w:b/>
              </w:rPr>
            </w:pPr>
            <w:r w:rsidRPr="00B234EC">
              <w:rPr>
                <w:b/>
              </w:rPr>
              <w:t>Графа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3A9AC" w14:textId="77777777" w:rsidR="00E43EDF" w:rsidRPr="00B234EC" w:rsidRDefault="00E43EDF" w:rsidP="000779B2">
            <w:pPr>
              <w:jc w:val="center"/>
              <w:rPr>
                <w:b/>
              </w:rPr>
            </w:pPr>
            <w:r w:rsidRPr="00B234EC">
              <w:rPr>
                <w:b/>
              </w:rPr>
              <w:t>Соотношение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0FBBC" w14:textId="77777777" w:rsidR="00E43EDF" w:rsidRPr="00B234EC" w:rsidRDefault="00E43EDF" w:rsidP="000779B2">
            <w:pPr>
              <w:jc w:val="center"/>
              <w:rPr>
                <w:b/>
              </w:rPr>
            </w:pPr>
            <w:r w:rsidRPr="00B234EC">
              <w:rPr>
                <w:b/>
              </w:rPr>
              <w:t>Номер счета бюджетного учета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2361" w14:textId="77777777" w:rsidR="00E43EDF" w:rsidRPr="00B234EC" w:rsidRDefault="00E43EDF" w:rsidP="000779B2">
            <w:pPr>
              <w:jc w:val="center"/>
              <w:rPr>
                <w:b/>
              </w:rPr>
            </w:pPr>
            <w:r w:rsidRPr="00B234EC">
              <w:rPr>
                <w:b/>
              </w:rPr>
              <w:t>Графа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8100A" w14:textId="77777777" w:rsidR="00E43EDF" w:rsidRPr="00B234EC" w:rsidRDefault="00E43EDF" w:rsidP="000779B2">
            <w:pPr>
              <w:jc w:val="center"/>
              <w:rPr>
                <w:b/>
              </w:rPr>
            </w:pPr>
            <w:r w:rsidRPr="00B234EC">
              <w:rPr>
                <w:b/>
              </w:rPr>
              <w:t>Контроль показателя</w:t>
            </w:r>
          </w:p>
          <w:p w14:paraId="224C1445" w14:textId="77777777" w:rsidR="00E43EDF" w:rsidRPr="00B234EC" w:rsidRDefault="00E43EDF" w:rsidP="000779B2">
            <w:pPr>
              <w:jc w:val="center"/>
              <w:rPr>
                <w:b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25D3A" w14:textId="77777777" w:rsidR="00E43EDF" w:rsidRPr="00B234EC" w:rsidRDefault="0050771F" w:rsidP="000779B2">
            <w:pPr>
              <w:jc w:val="center"/>
              <w:rPr>
                <w:b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E43EDF" w:rsidRPr="00B234EC" w14:paraId="6F352578" w14:textId="77777777" w:rsidTr="000779B2">
        <w:trPr>
          <w:trHeight w:val="22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E995" w14:textId="77777777" w:rsidR="00E43EDF" w:rsidRPr="00B234EC" w:rsidRDefault="00E43EDF" w:rsidP="000779B2">
            <w:r w:rsidRPr="00B234EC"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3C40F" w14:textId="77777777" w:rsidR="00E43EDF" w:rsidRPr="00B234EC" w:rsidRDefault="00E43EDF" w:rsidP="000779B2">
            <w:r w:rsidRPr="00B234EC">
              <w:t>%2042%,</w:t>
            </w:r>
          </w:p>
          <w:p w14:paraId="6C853F80" w14:textId="77777777" w:rsidR="00E43EDF" w:rsidRPr="00B234EC" w:rsidRDefault="00E43EDF" w:rsidP="000779B2">
            <w:r w:rsidRPr="00B234EC">
              <w:t>%2043%,</w:t>
            </w:r>
          </w:p>
          <w:p w14:paraId="4EE1F95A" w14:textId="77777777" w:rsidR="00E43EDF" w:rsidRPr="00B234EC" w:rsidRDefault="00E43EDF" w:rsidP="000779B2">
            <w:r w:rsidRPr="00B234EC">
              <w:t>%2045%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7C23E" w14:textId="77777777" w:rsidR="00E43EDF" w:rsidRPr="00B234EC" w:rsidRDefault="00E43EDF" w:rsidP="000779B2">
            <w:r w:rsidRPr="00B234EC"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3A87A" w14:textId="77777777" w:rsidR="00E43EDF" w:rsidRPr="00B234EC" w:rsidRDefault="00E43EDF" w:rsidP="000779B2">
            <w:r w:rsidRPr="00B234EC">
              <w:t>=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33600" w14:textId="77777777" w:rsidR="00E43EDF" w:rsidRPr="00B234EC" w:rsidRDefault="00E43EDF" w:rsidP="000779B2">
            <w:r w:rsidRPr="00B234EC">
              <w:t>Итого по коду</w:t>
            </w:r>
            <w:r>
              <w:t xml:space="preserve"> соответствующего</w:t>
            </w:r>
            <w:r w:rsidRPr="00B234EC">
              <w:t xml:space="preserve"> счета</w:t>
            </w:r>
            <w: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B6423" w14:textId="77777777" w:rsidR="00E43EDF" w:rsidRPr="00B234EC" w:rsidRDefault="00E43EDF" w:rsidP="000779B2">
            <w:r w:rsidRPr="00B234EC"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D46CA" w14:textId="77777777" w:rsidR="00E43EDF" w:rsidRPr="00B234EC" w:rsidRDefault="00E43EDF" w:rsidP="000779B2">
            <w:r w:rsidRPr="00B234EC">
              <w:t>Итоговое значение по аналитическому номеру счету не соответствует сумме счетов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19671" w14:textId="77777777" w:rsidR="00E43EDF" w:rsidRPr="00B234EC" w:rsidRDefault="00E43EDF" w:rsidP="000779B2">
            <w:r>
              <w:t>Б</w:t>
            </w:r>
          </w:p>
        </w:tc>
      </w:tr>
      <w:tr w:rsidR="00E43EDF" w:rsidRPr="00B234EC" w14:paraId="42032A5C" w14:textId="77777777" w:rsidTr="000779B2">
        <w:trPr>
          <w:trHeight w:val="8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642E" w14:textId="77777777" w:rsidR="00E43EDF" w:rsidRPr="00B234EC" w:rsidRDefault="00E43EDF" w:rsidP="000779B2">
            <w:r w:rsidRPr="00B234EC"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F1D0A" w14:textId="77777777" w:rsidR="00E43EDF" w:rsidRPr="00B234EC" w:rsidRDefault="00E43EDF" w:rsidP="000779B2">
            <w:r w:rsidRPr="00B234EC">
              <w:t>%2152%,</w:t>
            </w:r>
          </w:p>
          <w:p w14:paraId="02B9EACB" w14:textId="77777777" w:rsidR="00E43EDF" w:rsidRPr="00B234EC" w:rsidRDefault="00E43EDF" w:rsidP="000779B2">
            <w:r w:rsidRPr="00B234EC">
              <w:t>%2153%,</w:t>
            </w:r>
          </w:p>
          <w:p w14:paraId="31711F46" w14:textId="77777777" w:rsidR="00E43EDF" w:rsidRPr="00B234EC" w:rsidRDefault="00E43EDF" w:rsidP="000779B2">
            <w:r w:rsidRPr="00B234EC">
              <w:t>%2155%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99CBE" w14:textId="77777777" w:rsidR="00E43EDF" w:rsidRPr="00B234EC" w:rsidRDefault="00E43EDF" w:rsidP="000779B2">
            <w:r w:rsidRPr="00B234EC"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8F0D79" w14:textId="77777777" w:rsidR="00E43EDF" w:rsidRPr="00B234EC" w:rsidRDefault="00E43EDF" w:rsidP="000779B2">
            <w:r w:rsidRPr="00B234EC">
              <w:t>=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4BCBC" w14:textId="77777777" w:rsidR="00E43EDF" w:rsidRPr="00B234EC" w:rsidRDefault="00E43EDF" w:rsidP="000779B2">
            <w:r w:rsidRPr="00B234EC">
              <w:t xml:space="preserve">Итого по коду </w:t>
            </w:r>
            <w:r>
              <w:t>соответствующего</w:t>
            </w:r>
            <w:r w:rsidRPr="00B234EC">
              <w:t xml:space="preserve"> счета</w:t>
            </w:r>
            <w: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97A13" w14:textId="77777777" w:rsidR="00E43EDF" w:rsidRPr="00B234EC" w:rsidRDefault="00E43EDF" w:rsidP="000779B2">
            <w:r w:rsidRPr="00B234EC"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CF574" w14:textId="77777777" w:rsidR="00E43EDF" w:rsidRPr="00B234EC" w:rsidRDefault="00E43EDF" w:rsidP="000779B2">
            <w:r w:rsidRPr="00B234EC">
              <w:t>Итоговое значение по аналитическому номеру счету не соответствует сумме счетов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15915" w14:textId="77777777" w:rsidR="00E43EDF" w:rsidRPr="00B234EC" w:rsidRDefault="00E43EDF" w:rsidP="000779B2">
            <w:r>
              <w:t>Б</w:t>
            </w:r>
          </w:p>
        </w:tc>
      </w:tr>
      <w:tr w:rsidR="00E43EDF" w:rsidRPr="00B234EC" w14:paraId="5E86F02A" w14:textId="77777777" w:rsidTr="000779B2">
        <w:trPr>
          <w:trHeight w:val="39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D9F3" w14:textId="77777777" w:rsidR="00E43EDF" w:rsidRPr="00B234EC" w:rsidRDefault="00E43EDF" w:rsidP="000779B2">
            <w:r w:rsidRPr="00B234EC"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C2008A" w14:textId="77777777" w:rsidR="00E43EDF" w:rsidRPr="00B234EC" w:rsidRDefault="00E43EDF" w:rsidP="000779B2">
            <w:r w:rsidRPr="00B234EC">
              <w:t>Сумма строк «Итого по коду счета»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B8FFD" w14:textId="77777777" w:rsidR="00E43EDF" w:rsidRPr="00B234EC" w:rsidRDefault="00E43EDF" w:rsidP="000779B2">
            <w:r w:rsidRPr="00B234EC"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FBF4A" w14:textId="77777777" w:rsidR="00E43EDF" w:rsidRPr="00B234EC" w:rsidRDefault="00E43EDF" w:rsidP="000779B2">
            <w:r w:rsidRPr="00B234EC">
              <w:t>=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A66AD" w14:textId="77777777" w:rsidR="00E43EDF" w:rsidRPr="00B234EC" w:rsidRDefault="00E43EDF" w:rsidP="000779B2">
            <w:r w:rsidRPr="00B234EC">
              <w:t>Всего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1F129" w14:textId="77777777" w:rsidR="00E43EDF" w:rsidRPr="00B234EC" w:rsidRDefault="00E43EDF" w:rsidP="000779B2">
            <w:r w:rsidRPr="00B234EC"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D8476" w14:textId="77777777" w:rsidR="00E43EDF" w:rsidRPr="00B234EC" w:rsidRDefault="00E43EDF" w:rsidP="000779B2">
            <w:r w:rsidRPr="00B234EC">
              <w:t>Итоговое значение по счетам не соответствует общей сумме по строке «Всего»</w:t>
            </w:r>
            <w:r>
              <w:t xml:space="preserve"> </w:t>
            </w:r>
            <w:r w:rsidRPr="00A1781D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FA984" w14:textId="77777777" w:rsidR="00E43EDF" w:rsidRPr="00B234EC" w:rsidRDefault="00E43EDF" w:rsidP="000779B2">
            <w:r>
              <w:t>Б</w:t>
            </w:r>
          </w:p>
        </w:tc>
      </w:tr>
      <w:tr w:rsidR="00E43EDF" w:rsidRPr="00B234EC" w14:paraId="45D7B661" w14:textId="77777777" w:rsidTr="000779B2">
        <w:trPr>
          <w:trHeight w:val="7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5279" w14:textId="77777777" w:rsidR="00E43EDF" w:rsidRPr="00B234EC" w:rsidRDefault="00E43EDF" w:rsidP="000779B2">
            <w:r w:rsidRPr="00B234EC">
              <w:rPr>
                <w:lang w:val="en-US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0D648" w14:textId="77777777" w:rsidR="00E43EDF" w:rsidRPr="00B234EC" w:rsidRDefault="00E43EDF" w:rsidP="000779B2">
            <w:r w:rsidRPr="00B234EC">
              <w:t>%204%</w:t>
            </w:r>
            <w:r w:rsidRPr="00B234EC">
              <w:rPr>
                <w:lang w:val="en-US"/>
              </w:rPr>
              <w:t>0%</w:t>
            </w:r>
            <w:r>
              <w:rPr>
                <w:rStyle w:val="af"/>
                <w:lang w:val="en-US"/>
              </w:rPr>
              <w:footnoteReference w:id="5"/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95867" w14:textId="77777777" w:rsidR="00E43EDF" w:rsidRPr="00B234EC" w:rsidRDefault="00E43EDF" w:rsidP="000779B2">
            <w:r w:rsidRPr="00B234EC">
              <w:rPr>
                <w:lang w:val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155DD" w14:textId="77777777" w:rsidR="00E43EDF" w:rsidRPr="00B234EC" w:rsidRDefault="00E43EDF" w:rsidP="000779B2">
            <w:r w:rsidRPr="00654C1E">
              <w:t>=</w:t>
            </w:r>
            <w:r w:rsidR="002062E7">
              <w:t xml:space="preserve"> </w:t>
            </w:r>
            <w:r w:rsidR="002062E7" w:rsidRPr="00B234EC">
              <w:t>0 (по всем строкам кроме «Итого по коду счета»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7CF16" w14:textId="77777777" w:rsidR="00E43EDF" w:rsidRPr="00B234EC" w:rsidRDefault="00E43EDF" w:rsidP="000779B2"/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043A1" w14:textId="77777777" w:rsidR="00E43EDF" w:rsidRPr="00B234EC" w:rsidRDefault="00E43EDF" w:rsidP="000779B2"/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F39A7" w14:textId="77777777" w:rsidR="00E43EDF" w:rsidRPr="00B234EC" w:rsidRDefault="00E43EDF" w:rsidP="000779B2">
            <w:r w:rsidRPr="00B234EC">
              <w:t xml:space="preserve">По всем строкам, кроме строк «итого по коду счета», в коде счета указывается код вида синтетического счета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37E0E" w14:textId="77777777" w:rsidR="00E43EDF" w:rsidRPr="00B234EC" w:rsidRDefault="00E43EDF" w:rsidP="000779B2">
            <w:r>
              <w:t>Б</w:t>
            </w:r>
          </w:p>
        </w:tc>
      </w:tr>
      <w:tr w:rsidR="00E43EDF" w:rsidRPr="00B234EC" w14:paraId="7F12F063" w14:textId="77777777" w:rsidTr="000779B2">
        <w:trPr>
          <w:trHeight w:val="64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22A" w14:textId="77777777" w:rsidR="00E43EDF" w:rsidRPr="00B234EC" w:rsidRDefault="00E43EDF" w:rsidP="000779B2">
            <w:r w:rsidRPr="00B234EC"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4A7AC" w14:textId="77777777" w:rsidR="00E43EDF" w:rsidRPr="00B234EC" w:rsidRDefault="00F70701" w:rsidP="000779B2">
            <w:r>
              <w:t>%</w:t>
            </w:r>
            <w:r w:rsidR="00E43EDF" w:rsidRPr="00B234EC">
              <w:t>120451000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15969" w14:textId="6150B7ED" w:rsidR="00E43EDF" w:rsidRPr="00B234EC" w:rsidRDefault="00F70701" w:rsidP="000779B2">
            <w: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FE882" w14:textId="70ACFA80" w:rsidR="00E43EDF" w:rsidRPr="00B234EC" w:rsidRDefault="00F70701" w:rsidP="000779B2">
            <w:pPr>
              <w:rPr>
                <w:lang w:val="en-US"/>
              </w:rPr>
            </w:pPr>
            <w:r>
              <w:t>=</w:t>
            </w:r>
            <w:r w:rsidR="00E43EDF" w:rsidRPr="00B234EC">
              <w:rPr>
                <w:lang w:val="en-US"/>
              </w:rPr>
              <w:t>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7BB7D" w14:textId="77777777" w:rsidR="00E43EDF" w:rsidRPr="00B234EC" w:rsidRDefault="00E43EDF" w:rsidP="000779B2"/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07257" w14:textId="77777777" w:rsidR="00E43EDF" w:rsidRPr="00B234EC" w:rsidRDefault="00E43EDF" w:rsidP="000779B2"/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F5BD5" w14:textId="07FB1EBB" w:rsidR="00E43EDF" w:rsidRPr="00B234EC" w:rsidRDefault="00E43EDF" w:rsidP="000779B2">
            <w:r w:rsidRPr="00B234EC">
              <w:t xml:space="preserve">Показатель по счету 120451000 </w:t>
            </w:r>
            <w:r>
              <w:t>– недопустимо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2C741" w14:textId="77777777" w:rsidR="00E43EDF" w:rsidRPr="00B234EC" w:rsidRDefault="00E43EDF" w:rsidP="000779B2">
            <w:r>
              <w:t>Б</w:t>
            </w:r>
          </w:p>
        </w:tc>
      </w:tr>
      <w:tr w:rsidR="00220EC8" w:rsidRPr="00B234EC" w14:paraId="6480178F" w14:textId="77777777" w:rsidTr="000779B2">
        <w:trPr>
          <w:trHeight w:val="64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F5C3" w14:textId="77777777" w:rsidR="00220EC8" w:rsidRPr="00B234EC" w:rsidRDefault="00220EC8" w:rsidP="000779B2">
            <w: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CED9D" w14:textId="77777777" w:rsidR="00220EC8" w:rsidRPr="00B234EC" w:rsidRDefault="00F70701" w:rsidP="000779B2">
            <w:r>
              <w:t>*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48D95" w14:textId="77777777" w:rsidR="00220EC8" w:rsidRPr="00B234EC" w:rsidRDefault="00220EC8" w:rsidP="000779B2">
            <w: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85609" w14:textId="77777777" w:rsidR="00220EC8" w:rsidRPr="00B234EC" w:rsidRDefault="00220EC8" w:rsidP="000779B2">
            <w:pPr>
              <w:rPr>
                <w:lang w:val="en-US"/>
              </w:rPr>
            </w:pPr>
            <w:r w:rsidRPr="00B234EC">
              <w:rPr>
                <w:lang w:val="en-US"/>
              </w:rPr>
              <w:t>&gt;0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966FE" w14:textId="77777777" w:rsidR="00220EC8" w:rsidRPr="00B234EC" w:rsidRDefault="00220EC8" w:rsidP="000779B2"/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1024D" w14:textId="77777777" w:rsidR="00220EC8" w:rsidRPr="00B234EC" w:rsidRDefault="00220EC8" w:rsidP="000779B2"/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2309E" w14:textId="47D68E07" w:rsidR="00220EC8" w:rsidRPr="00B234EC" w:rsidRDefault="00220EC8" w:rsidP="000779B2">
            <w:r w:rsidRPr="00B234EC">
              <w:t xml:space="preserve">Показатель </w:t>
            </w:r>
            <w:r>
              <w:rPr>
                <w:lang w:val="en-US"/>
              </w:rPr>
              <w:t>&lt;=0</w:t>
            </w:r>
            <w:r w:rsidRPr="00B234EC">
              <w:t xml:space="preserve"> </w:t>
            </w:r>
            <w:r>
              <w:t>– недопустимо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005EC" w14:textId="77777777" w:rsidR="00220EC8" w:rsidRPr="00B234EC" w:rsidRDefault="00220EC8" w:rsidP="000779B2">
            <w:r>
              <w:t>Б</w:t>
            </w:r>
          </w:p>
        </w:tc>
      </w:tr>
    </w:tbl>
    <w:p w14:paraId="2114A736" w14:textId="77777777" w:rsidR="000F73B0" w:rsidRPr="00B234EC" w:rsidRDefault="000F73B0" w:rsidP="00516CD3"/>
    <w:p w14:paraId="305F896D" w14:textId="12CB74F9" w:rsidR="00901AC5" w:rsidRDefault="0028101A" w:rsidP="00CF6901">
      <w:pPr>
        <w:pStyle w:val="1"/>
        <w:rPr>
          <w:b/>
          <w:sz w:val="20"/>
          <w:szCs w:val="20"/>
        </w:rPr>
      </w:pPr>
      <w:bookmarkStart w:id="314" w:name="_Toc501124310"/>
      <w:bookmarkStart w:id="315" w:name="_Toc216968508"/>
      <w:r w:rsidRPr="000779B2">
        <w:rPr>
          <w:b/>
          <w:sz w:val="20"/>
          <w:szCs w:val="20"/>
        </w:rPr>
        <w:t>1</w:t>
      </w:r>
      <w:r w:rsidR="000779B2" w:rsidRPr="000779B2">
        <w:rPr>
          <w:b/>
          <w:sz w:val="20"/>
          <w:szCs w:val="20"/>
        </w:rPr>
        <w:t>4</w:t>
      </w:r>
      <w:r w:rsidR="007C09B8" w:rsidRPr="000779B2">
        <w:rPr>
          <w:b/>
          <w:sz w:val="20"/>
          <w:szCs w:val="20"/>
        </w:rPr>
        <w:t>.</w:t>
      </w:r>
      <w:r w:rsidR="003A0BC1" w:rsidRPr="000779B2">
        <w:rPr>
          <w:b/>
          <w:sz w:val="20"/>
          <w:szCs w:val="20"/>
        </w:rPr>
        <w:t xml:space="preserve"> </w:t>
      </w:r>
      <w:r w:rsidR="00901AC5" w:rsidRPr="000779B2">
        <w:rPr>
          <w:b/>
          <w:sz w:val="20"/>
          <w:szCs w:val="20"/>
        </w:rPr>
        <w:t xml:space="preserve">Сведения об изменении остатков валюты баланса </w:t>
      </w:r>
      <w:r w:rsidR="000779B2">
        <w:rPr>
          <w:b/>
          <w:sz w:val="20"/>
          <w:szCs w:val="20"/>
        </w:rPr>
        <w:t>(</w:t>
      </w:r>
      <w:r w:rsidR="00901AC5" w:rsidRPr="000779B2">
        <w:rPr>
          <w:b/>
          <w:sz w:val="20"/>
          <w:szCs w:val="20"/>
        </w:rPr>
        <w:t>ф.</w:t>
      </w:r>
      <w:r w:rsidR="000779B2">
        <w:rPr>
          <w:b/>
          <w:sz w:val="20"/>
          <w:szCs w:val="20"/>
        </w:rPr>
        <w:t xml:space="preserve"> </w:t>
      </w:r>
      <w:r w:rsidR="00901AC5" w:rsidRPr="000779B2">
        <w:rPr>
          <w:b/>
          <w:sz w:val="20"/>
          <w:szCs w:val="20"/>
        </w:rPr>
        <w:t>0503173</w:t>
      </w:r>
      <w:bookmarkEnd w:id="314"/>
      <w:r w:rsidR="000779B2">
        <w:rPr>
          <w:b/>
          <w:sz w:val="20"/>
          <w:szCs w:val="20"/>
        </w:rPr>
        <w:t>)</w:t>
      </w:r>
      <w:bookmarkEnd w:id="315"/>
    </w:p>
    <w:p w14:paraId="225329E2" w14:textId="77777777" w:rsidR="000779B2" w:rsidRPr="000779B2" w:rsidRDefault="000779B2" w:rsidP="000779B2"/>
    <w:tbl>
      <w:tblPr>
        <w:tblW w:w="99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822"/>
        <w:gridCol w:w="567"/>
        <w:gridCol w:w="567"/>
        <w:gridCol w:w="1134"/>
        <w:gridCol w:w="567"/>
        <w:gridCol w:w="567"/>
        <w:gridCol w:w="567"/>
        <w:gridCol w:w="567"/>
        <w:gridCol w:w="1418"/>
        <w:gridCol w:w="2184"/>
        <w:gridCol w:w="567"/>
      </w:tblGrid>
      <w:tr w:rsidR="00E50649" w:rsidRPr="00293FB2" w14:paraId="77F5E967" w14:textId="77777777" w:rsidTr="000779B2">
        <w:trPr>
          <w:trHeight w:val="339"/>
          <w:tblHeader/>
        </w:trPr>
        <w:tc>
          <w:tcPr>
            <w:tcW w:w="454" w:type="dxa"/>
            <w:vAlign w:val="center"/>
          </w:tcPr>
          <w:p w14:paraId="5C27E706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822" w:type="dxa"/>
            <w:vAlign w:val="center"/>
          </w:tcPr>
          <w:p w14:paraId="01D6B583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  <w:vAlign w:val="center"/>
          </w:tcPr>
          <w:p w14:paraId="24FE1E62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  <w:vAlign w:val="center"/>
          </w:tcPr>
          <w:p w14:paraId="43E06D7F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  <w:vAlign w:val="center"/>
          </w:tcPr>
          <w:p w14:paraId="13D56E17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  <w:vAlign w:val="center"/>
          </w:tcPr>
          <w:p w14:paraId="7DED30BC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  <w:vAlign w:val="center"/>
          </w:tcPr>
          <w:p w14:paraId="0F7387F9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  <w:vAlign w:val="center"/>
          </w:tcPr>
          <w:p w14:paraId="5E340FAE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  <w:vAlign w:val="center"/>
          </w:tcPr>
          <w:p w14:paraId="0E4A7735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418" w:type="dxa"/>
            <w:vAlign w:val="center"/>
          </w:tcPr>
          <w:p w14:paraId="59CBDC6E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  <w:vAlign w:val="center"/>
          </w:tcPr>
          <w:p w14:paraId="7CD4604B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567" w:type="dxa"/>
            <w:vAlign w:val="center"/>
          </w:tcPr>
          <w:p w14:paraId="7A7F1281" w14:textId="77777777" w:rsidR="00E50649" w:rsidRPr="00293FB2" w:rsidRDefault="00E50649" w:rsidP="00332FB8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E50649" w:rsidRPr="00293FB2" w14:paraId="6C272C62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0080F14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22" w:type="dxa"/>
            <w:vAlign w:val="center"/>
          </w:tcPr>
          <w:p w14:paraId="40373314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14:paraId="20AF64AD" w14:textId="77777777" w:rsidR="00E50649" w:rsidRPr="00293FB2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03B61598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B672C66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1F507F" w14:textId="77777777" w:rsidR="00E50649" w:rsidRPr="00C80604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14:paraId="0C5FF354" w14:textId="77777777" w:rsidR="00E50649" w:rsidRPr="00293FB2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14:paraId="5806932A" w14:textId="77777777" w:rsidR="00E50649" w:rsidRPr="00293FB2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4+5+6+7+8+9</w:t>
            </w:r>
            <w:r w:rsidR="00CB085A">
              <w:rPr>
                <w:sz w:val="16"/>
                <w:szCs w:val="16"/>
              </w:rPr>
              <w:t>+10</w:t>
            </w:r>
          </w:p>
        </w:tc>
        <w:tc>
          <w:tcPr>
            <w:tcW w:w="567" w:type="dxa"/>
            <w:vAlign w:val="center"/>
          </w:tcPr>
          <w:p w14:paraId="0F488E33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6D83E921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78939670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графы 3 не равен сумме показателей граф 4+5+6+7+8+9</w:t>
            </w:r>
            <w:r w:rsidR="00CB085A">
              <w:rPr>
                <w:sz w:val="16"/>
                <w:szCs w:val="16"/>
              </w:rPr>
              <w:t>+10</w:t>
            </w:r>
            <w:r>
              <w:rPr>
                <w:sz w:val="16"/>
                <w:szCs w:val="16"/>
              </w:rPr>
              <w:t xml:space="preserve"> </w:t>
            </w:r>
            <w:r w:rsidR="00D641AB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50FF45D7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3DB38137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5DE9F4B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22" w:type="dxa"/>
            <w:vAlign w:val="center"/>
          </w:tcPr>
          <w:p w14:paraId="3891C51B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vAlign w:val="center"/>
          </w:tcPr>
          <w:p w14:paraId="4B4373E0" w14:textId="371306EC" w:rsidR="00E50649" w:rsidRDefault="00D641AB" w:rsidP="00332FB8">
            <w:r>
              <w:rPr>
                <w:sz w:val="16"/>
                <w:szCs w:val="16"/>
              </w:rPr>
              <w:t>с 3 по 10</w:t>
            </w:r>
          </w:p>
        </w:tc>
        <w:tc>
          <w:tcPr>
            <w:tcW w:w="567" w:type="dxa"/>
            <w:vAlign w:val="center"/>
          </w:tcPr>
          <w:p w14:paraId="75C134C2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011F542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FAA558" w14:textId="77777777" w:rsidR="00E50649" w:rsidRPr="006F5B5E" w:rsidRDefault="00E50649" w:rsidP="00332FB8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6F5B5E">
              <w:rPr>
                <w:sz w:val="16"/>
                <w:szCs w:val="16"/>
              </w:rPr>
              <w:t>= 0</w:t>
            </w:r>
          </w:p>
        </w:tc>
        <w:tc>
          <w:tcPr>
            <w:tcW w:w="567" w:type="dxa"/>
            <w:vAlign w:val="center"/>
          </w:tcPr>
          <w:p w14:paraId="79A5D591" w14:textId="77777777" w:rsidR="00E50649" w:rsidRPr="00293FB2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010-020</w:t>
            </w:r>
          </w:p>
        </w:tc>
        <w:tc>
          <w:tcPr>
            <w:tcW w:w="567" w:type="dxa"/>
            <w:vAlign w:val="center"/>
          </w:tcPr>
          <w:p w14:paraId="69FF0925" w14:textId="6FFD607A" w:rsidR="00E50649" w:rsidRDefault="00D641AB" w:rsidP="00332FB8">
            <w:r>
              <w:rPr>
                <w:sz w:val="16"/>
                <w:szCs w:val="16"/>
              </w:rPr>
              <w:t>с 3 по 10</w:t>
            </w:r>
          </w:p>
        </w:tc>
        <w:tc>
          <w:tcPr>
            <w:tcW w:w="567" w:type="dxa"/>
            <w:vAlign w:val="center"/>
          </w:tcPr>
          <w:p w14:paraId="780EB8D0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67D504BD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7223A631" w14:textId="77777777" w:rsidR="00E50649" w:rsidRPr="008E0367" w:rsidRDefault="00E50649" w:rsidP="00026C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</w:t>
            </w:r>
            <w:r w:rsidR="00026CD0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0 не равен разности показателей строк 010-020 </w:t>
            </w:r>
            <w:r w:rsidR="00D641AB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5CAB9657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20775762" w14:textId="77777777" w:rsidTr="000779B2">
        <w:trPr>
          <w:trHeight w:val="74"/>
        </w:trPr>
        <w:tc>
          <w:tcPr>
            <w:tcW w:w="454" w:type="dxa"/>
            <w:vAlign w:val="center"/>
          </w:tcPr>
          <w:p w14:paraId="2A70ED41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22" w:type="dxa"/>
            <w:vAlign w:val="center"/>
          </w:tcPr>
          <w:p w14:paraId="494A9B06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060</w:t>
            </w:r>
          </w:p>
        </w:tc>
        <w:tc>
          <w:tcPr>
            <w:tcW w:w="567" w:type="dxa"/>
            <w:vAlign w:val="center"/>
          </w:tcPr>
          <w:p w14:paraId="4E2A08CD" w14:textId="666B12DE" w:rsidR="00E50649" w:rsidRDefault="00D641AB" w:rsidP="00332FB8">
            <w:r>
              <w:rPr>
                <w:sz w:val="16"/>
                <w:szCs w:val="16"/>
              </w:rPr>
              <w:t>с 3 по 10</w:t>
            </w:r>
          </w:p>
        </w:tc>
        <w:tc>
          <w:tcPr>
            <w:tcW w:w="567" w:type="dxa"/>
            <w:vAlign w:val="center"/>
          </w:tcPr>
          <w:p w14:paraId="3DA06F39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ED7B3E0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1C6DDE" w14:textId="77777777" w:rsidR="00E50649" w:rsidRPr="006F5B5E" w:rsidRDefault="00E50649" w:rsidP="00332FB8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6F5B5E">
              <w:rPr>
                <w:sz w:val="16"/>
                <w:szCs w:val="16"/>
              </w:rPr>
              <w:t>= 0</w:t>
            </w:r>
          </w:p>
        </w:tc>
        <w:tc>
          <w:tcPr>
            <w:tcW w:w="567" w:type="dxa"/>
            <w:vAlign w:val="center"/>
          </w:tcPr>
          <w:p w14:paraId="11AFC128" w14:textId="77777777" w:rsidR="00E50649" w:rsidRPr="00293FB2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040-050</w:t>
            </w:r>
          </w:p>
        </w:tc>
        <w:tc>
          <w:tcPr>
            <w:tcW w:w="567" w:type="dxa"/>
            <w:vAlign w:val="center"/>
          </w:tcPr>
          <w:p w14:paraId="1E91D767" w14:textId="34BFB3E1" w:rsidR="00E50649" w:rsidRDefault="00D641AB" w:rsidP="00332FB8">
            <w:r>
              <w:rPr>
                <w:sz w:val="16"/>
                <w:szCs w:val="16"/>
              </w:rPr>
              <w:t>с 3 по 10</w:t>
            </w:r>
          </w:p>
        </w:tc>
        <w:tc>
          <w:tcPr>
            <w:tcW w:w="567" w:type="dxa"/>
            <w:vAlign w:val="center"/>
          </w:tcPr>
          <w:p w14:paraId="5C0142EA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3770E333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00C8ED5A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060 не равен разности показателей строк 040-050 </w:t>
            </w:r>
            <w:r w:rsidR="00D641AB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374656A9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78BB2812" w14:textId="77777777" w:rsidTr="000779B2">
        <w:trPr>
          <w:trHeight w:val="74"/>
        </w:trPr>
        <w:tc>
          <w:tcPr>
            <w:tcW w:w="454" w:type="dxa"/>
            <w:vAlign w:val="center"/>
          </w:tcPr>
          <w:p w14:paraId="1D5FFC35" w14:textId="77777777" w:rsidR="00E50649" w:rsidRPr="00286FF5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22" w:type="dxa"/>
            <w:vAlign w:val="center"/>
          </w:tcPr>
          <w:p w14:paraId="065B3A2D" w14:textId="77777777" w:rsidR="00E50649" w:rsidRPr="001C3248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567" w:type="dxa"/>
            <w:vAlign w:val="center"/>
          </w:tcPr>
          <w:p w14:paraId="74D3774F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6F94FCEB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1B7C0E0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6F34CE" w14:textId="77777777" w:rsidR="00E50649" w:rsidRPr="001C3248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14:paraId="62499E19" w14:textId="77777777" w:rsidR="00E50649" w:rsidRPr="001C3248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B6227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="00D641AB">
              <w:rPr>
                <w:sz w:val="16"/>
                <w:szCs w:val="16"/>
              </w:rPr>
              <w:t>110+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+1</w:t>
            </w:r>
            <w:r w:rsidRPr="00B62276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  <w:r w:rsidR="00D641AB">
              <w:rPr>
                <w:sz w:val="16"/>
                <w:szCs w:val="16"/>
              </w:rPr>
              <w:t>+170</w:t>
            </w:r>
          </w:p>
        </w:tc>
        <w:tc>
          <w:tcPr>
            <w:tcW w:w="567" w:type="dxa"/>
            <w:vAlign w:val="center"/>
          </w:tcPr>
          <w:p w14:paraId="3D430810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4F9925A1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414566D5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1E86CEF3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190 не равен сумме показателей строк </w:t>
            </w: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+10</w:t>
            </w:r>
            <w:r w:rsidRPr="00B6227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="00D641AB">
              <w:rPr>
                <w:sz w:val="16"/>
                <w:szCs w:val="16"/>
              </w:rPr>
              <w:t>110+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+1</w:t>
            </w:r>
            <w:r w:rsidRPr="00B62276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  <w:r w:rsidR="00D641AB">
              <w:rPr>
                <w:sz w:val="16"/>
                <w:szCs w:val="16"/>
              </w:rPr>
              <w:t>+170</w:t>
            </w:r>
            <w:r>
              <w:rPr>
                <w:sz w:val="16"/>
                <w:szCs w:val="16"/>
              </w:rPr>
              <w:t xml:space="preserve"> </w:t>
            </w:r>
            <w:r w:rsidR="00D641AB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34BE0463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2B8CB060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EFD4023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22" w:type="dxa"/>
            <w:vAlign w:val="center"/>
          </w:tcPr>
          <w:p w14:paraId="14925376" w14:textId="77777777" w:rsidR="00E50649" w:rsidRPr="000E4DEC" w:rsidRDefault="00E50649" w:rsidP="00332FB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567" w:type="dxa"/>
            <w:vAlign w:val="center"/>
          </w:tcPr>
          <w:p w14:paraId="4C989A0D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155AC9CE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6FC9896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768789" w14:textId="77777777" w:rsidR="00E50649" w:rsidRPr="000E4DEC" w:rsidRDefault="00E50649" w:rsidP="00332FB8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  <w:vAlign w:val="center"/>
          </w:tcPr>
          <w:p w14:paraId="653A72D3" w14:textId="77777777" w:rsidR="00E50649" w:rsidRPr="000E4DEC" w:rsidRDefault="00E50649" w:rsidP="00026CD0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  <w:r w:rsidR="00026CD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+203+207</w:t>
            </w:r>
          </w:p>
        </w:tc>
        <w:tc>
          <w:tcPr>
            <w:tcW w:w="567" w:type="dxa"/>
            <w:vAlign w:val="center"/>
          </w:tcPr>
          <w:p w14:paraId="0E54039D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481B5448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5B7D3B7A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6E5F91AE" w14:textId="77777777" w:rsidR="00E50649" w:rsidRPr="008E0367" w:rsidRDefault="00E50649" w:rsidP="00026C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Pr="000E4D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0 не равен сумме показателей строк </w:t>
            </w:r>
            <w:r w:rsidRPr="00D17225">
              <w:rPr>
                <w:sz w:val="16"/>
                <w:szCs w:val="16"/>
              </w:rPr>
              <w:t>20</w:t>
            </w:r>
            <w:r w:rsidR="00026CD0">
              <w:rPr>
                <w:sz w:val="16"/>
                <w:szCs w:val="16"/>
              </w:rPr>
              <w:t>1</w:t>
            </w:r>
            <w:r w:rsidRPr="00D17225">
              <w:rPr>
                <w:sz w:val="16"/>
                <w:szCs w:val="16"/>
              </w:rPr>
              <w:t>+203+207</w:t>
            </w:r>
            <w:r>
              <w:rPr>
                <w:sz w:val="16"/>
                <w:szCs w:val="16"/>
              </w:rPr>
              <w:t xml:space="preserve"> </w:t>
            </w:r>
            <w:r w:rsidR="00D641AB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6364C2A9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421C2ABD" w14:textId="77777777" w:rsidTr="000779B2">
        <w:trPr>
          <w:trHeight w:val="74"/>
        </w:trPr>
        <w:tc>
          <w:tcPr>
            <w:tcW w:w="454" w:type="dxa"/>
            <w:vAlign w:val="center"/>
          </w:tcPr>
          <w:p w14:paraId="4F572AB1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22" w:type="dxa"/>
            <w:vAlign w:val="center"/>
          </w:tcPr>
          <w:p w14:paraId="5E0D9DA5" w14:textId="77777777" w:rsidR="00E50649" w:rsidRPr="00A52334" w:rsidRDefault="00E50649" w:rsidP="00DB4C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210, , 213, 220, 223, 230, 23</w:t>
            </w:r>
            <w:r w:rsidR="00DB4C89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14:paraId="4B659882" w14:textId="77777777" w:rsidR="00E50649" w:rsidRDefault="00D641AB" w:rsidP="00332FB8">
            <w:r>
              <w:rPr>
                <w:sz w:val="16"/>
                <w:szCs w:val="16"/>
              </w:rPr>
              <w:t xml:space="preserve">с </w:t>
            </w:r>
            <w:r w:rsidR="00DC46E6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по 10</w:t>
            </w:r>
          </w:p>
        </w:tc>
        <w:tc>
          <w:tcPr>
            <w:tcW w:w="567" w:type="dxa"/>
            <w:vAlign w:val="center"/>
          </w:tcPr>
          <w:p w14:paraId="13989DB4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0E6BA23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7FAFF4" w14:textId="77777777" w:rsidR="00E50649" w:rsidRPr="00A52334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=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538DD1F2" w14:textId="77777777" w:rsidR="00E50649" w:rsidRPr="00A52334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BC147F" w14:textId="3964816D" w:rsidR="00E50649" w:rsidRDefault="00E50649" w:rsidP="00332FB8"/>
        </w:tc>
        <w:tc>
          <w:tcPr>
            <w:tcW w:w="567" w:type="dxa"/>
            <w:vAlign w:val="center"/>
          </w:tcPr>
          <w:p w14:paraId="046B0EFA" w14:textId="5FC5FF66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A2A4133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62140AB9" w14:textId="77777777" w:rsidR="00E50649" w:rsidRPr="008E0367" w:rsidRDefault="00E50649" w:rsidP="00DB4C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Наличие показателей в строках </w:t>
            </w:r>
            <w:r w:rsidRPr="00A52334">
              <w:rPr>
                <w:sz w:val="16"/>
                <w:szCs w:val="16"/>
              </w:rPr>
              <w:t>210, 213, 220, 223, 230, 23</w:t>
            </w:r>
            <w:r w:rsidR="00DB4C89">
              <w:rPr>
                <w:sz w:val="16"/>
                <w:szCs w:val="16"/>
              </w:rPr>
              <w:t>4</w:t>
            </w:r>
            <w:r w:rsidR="00D641A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недопустимо</w:t>
            </w:r>
          </w:p>
        </w:tc>
        <w:tc>
          <w:tcPr>
            <w:tcW w:w="567" w:type="dxa"/>
            <w:vAlign w:val="center"/>
          </w:tcPr>
          <w:p w14:paraId="35EC378F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1B504134" w14:textId="77777777" w:rsidTr="000779B2">
        <w:trPr>
          <w:trHeight w:val="74"/>
        </w:trPr>
        <w:tc>
          <w:tcPr>
            <w:tcW w:w="454" w:type="dxa"/>
            <w:vAlign w:val="center"/>
          </w:tcPr>
          <w:p w14:paraId="4DA05A91" w14:textId="77777777" w:rsidR="00E50649" w:rsidRPr="00286FF5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22" w:type="dxa"/>
            <w:vAlign w:val="center"/>
          </w:tcPr>
          <w:p w14:paraId="1BBF5893" w14:textId="77777777" w:rsidR="00E50649" w:rsidRPr="001C3248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567" w:type="dxa"/>
            <w:vAlign w:val="center"/>
          </w:tcPr>
          <w:p w14:paraId="16B5C876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56D80E2A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9A43D0C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C6BC64" w14:textId="77777777" w:rsidR="00E50649" w:rsidRPr="001C3248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14:paraId="1F3629AA" w14:textId="77777777" w:rsidR="00E50649" w:rsidRPr="001C3248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200+210+220+230+240+250+260+270+280+290</w:t>
            </w:r>
          </w:p>
        </w:tc>
        <w:tc>
          <w:tcPr>
            <w:tcW w:w="567" w:type="dxa"/>
            <w:vAlign w:val="center"/>
          </w:tcPr>
          <w:p w14:paraId="7BE9106F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37285C93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22743CC2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604BB1A5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340 не равен сумме показателей строк 200+210+220+230+240+250+260+270+280+290 </w:t>
            </w:r>
            <w:r w:rsidR="00D641AB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52EAF89B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0FFF1D04" w14:textId="77777777" w:rsidTr="000779B2">
        <w:trPr>
          <w:trHeight w:val="74"/>
        </w:trPr>
        <w:tc>
          <w:tcPr>
            <w:tcW w:w="454" w:type="dxa"/>
            <w:vAlign w:val="center"/>
          </w:tcPr>
          <w:p w14:paraId="70E23B22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22" w:type="dxa"/>
            <w:vAlign w:val="center"/>
          </w:tcPr>
          <w:p w14:paraId="32037FFD" w14:textId="77777777" w:rsidR="00E50649" w:rsidRPr="00D17225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  <w:vAlign w:val="center"/>
          </w:tcPr>
          <w:p w14:paraId="4B51D178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1CDDCA27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3A100AE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A3C3C3" w14:textId="77777777" w:rsidR="00E50649" w:rsidRPr="000E4DEC" w:rsidRDefault="00E50649" w:rsidP="00332FB8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  <w:vAlign w:val="center"/>
          </w:tcPr>
          <w:p w14:paraId="6F9A04A7" w14:textId="77777777" w:rsidR="00E50649" w:rsidRPr="00D17225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190+340</w:t>
            </w:r>
          </w:p>
        </w:tc>
        <w:tc>
          <w:tcPr>
            <w:tcW w:w="567" w:type="dxa"/>
            <w:vAlign w:val="center"/>
          </w:tcPr>
          <w:p w14:paraId="02B15B54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69096547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287F44BD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357CDF60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350 не равен сумме показателей строк 190+340 </w:t>
            </w:r>
            <w:r w:rsidR="00D641AB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1292421D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1401DFD1" w14:textId="77777777" w:rsidTr="000779B2">
        <w:trPr>
          <w:trHeight w:val="74"/>
        </w:trPr>
        <w:tc>
          <w:tcPr>
            <w:tcW w:w="454" w:type="dxa"/>
            <w:vAlign w:val="center"/>
          </w:tcPr>
          <w:p w14:paraId="4908EB0F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22" w:type="dxa"/>
            <w:vAlign w:val="center"/>
          </w:tcPr>
          <w:p w14:paraId="762E78A9" w14:textId="77777777" w:rsidR="00E50649" w:rsidRPr="00D17225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567" w:type="dxa"/>
            <w:vAlign w:val="center"/>
          </w:tcPr>
          <w:p w14:paraId="6FD7DFE8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47B5B281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08DD602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57C7B7" w14:textId="77777777" w:rsidR="00E50649" w:rsidRPr="000E4DEC" w:rsidRDefault="00E50649" w:rsidP="00332FB8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  <w:vAlign w:val="center"/>
          </w:tcPr>
          <w:p w14:paraId="4E95B223" w14:textId="31347682" w:rsidR="00E50649" w:rsidRPr="00D17225" w:rsidRDefault="00E50649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431+432+</w:t>
            </w:r>
            <w:r w:rsidR="00D641AB">
              <w:rPr>
                <w:sz w:val="16"/>
                <w:szCs w:val="16"/>
              </w:rPr>
              <w:t>433</w:t>
            </w:r>
            <w:r>
              <w:rPr>
                <w:sz w:val="16"/>
                <w:szCs w:val="16"/>
              </w:rPr>
              <w:t>+</w:t>
            </w:r>
            <w:r w:rsidR="00D641AB">
              <w:rPr>
                <w:sz w:val="16"/>
                <w:szCs w:val="16"/>
              </w:rPr>
              <w:t>434+436</w:t>
            </w:r>
          </w:p>
        </w:tc>
        <w:tc>
          <w:tcPr>
            <w:tcW w:w="567" w:type="dxa"/>
            <w:vAlign w:val="center"/>
          </w:tcPr>
          <w:p w14:paraId="5FDFCFE4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28373C3D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6A0EC4E7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53A4BC77" w14:textId="765E39F8" w:rsidR="00E50649" w:rsidRPr="008E0367" w:rsidRDefault="00E50649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430 не равен сумме показателей строк 431+432+</w:t>
            </w:r>
            <w:r w:rsidR="00D641AB">
              <w:rPr>
                <w:sz w:val="16"/>
                <w:szCs w:val="16"/>
              </w:rPr>
              <w:t>433</w:t>
            </w:r>
            <w:r>
              <w:rPr>
                <w:sz w:val="16"/>
                <w:szCs w:val="16"/>
              </w:rPr>
              <w:t>+</w:t>
            </w:r>
            <w:r w:rsidR="00D641AB">
              <w:rPr>
                <w:sz w:val="16"/>
                <w:szCs w:val="16"/>
              </w:rPr>
              <w:t>434+436 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71DF064E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46484305" w14:textId="77777777" w:rsidTr="000779B2">
        <w:trPr>
          <w:trHeight w:val="74"/>
        </w:trPr>
        <w:tc>
          <w:tcPr>
            <w:tcW w:w="454" w:type="dxa"/>
            <w:vAlign w:val="center"/>
          </w:tcPr>
          <w:p w14:paraId="26F4039C" w14:textId="77777777" w:rsidR="00E50649" w:rsidRPr="0069303C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22" w:type="dxa"/>
            <w:vAlign w:val="center"/>
          </w:tcPr>
          <w:p w14:paraId="7A3B315D" w14:textId="77777777" w:rsidR="00E50649" w:rsidRPr="001C3248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</w:t>
            </w:r>
          </w:p>
        </w:tc>
        <w:tc>
          <w:tcPr>
            <w:tcW w:w="567" w:type="dxa"/>
            <w:vAlign w:val="center"/>
          </w:tcPr>
          <w:p w14:paraId="4BE1B7BE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2D52D0B6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D1DA40B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2B103D" w14:textId="77777777" w:rsidR="00E50649" w:rsidRPr="001C3248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14:paraId="701AD09E" w14:textId="77777777" w:rsidR="00E50649" w:rsidRPr="001C3248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400+410+420+430+470+510+520</w:t>
            </w:r>
          </w:p>
        </w:tc>
        <w:tc>
          <w:tcPr>
            <w:tcW w:w="567" w:type="dxa"/>
            <w:vAlign w:val="center"/>
          </w:tcPr>
          <w:p w14:paraId="4FC24325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6A96C51F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35151892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055C5882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340 не равен сумме показателей строк 400+410+420+430+470+510+520 </w:t>
            </w:r>
            <w:r w:rsidR="00D641AB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42BC20EF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E50649" w:rsidRPr="00293FB2" w14:paraId="63D1DDAD" w14:textId="77777777" w:rsidTr="000779B2">
        <w:trPr>
          <w:trHeight w:val="74"/>
        </w:trPr>
        <w:tc>
          <w:tcPr>
            <w:tcW w:w="454" w:type="dxa"/>
            <w:vAlign w:val="center"/>
          </w:tcPr>
          <w:p w14:paraId="5D3FFA9F" w14:textId="77777777" w:rsidR="00E50649" w:rsidRPr="0069303C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22" w:type="dxa"/>
            <w:vAlign w:val="center"/>
          </w:tcPr>
          <w:p w14:paraId="7A7E7D80" w14:textId="77777777" w:rsidR="00E50649" w:rsidRPr="001C3248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vAlign w:val="center"/>
          </w:tcPr>
          <w:p w14:paraId="61A18C3D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0D8DDA01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5F103AD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26B6DF" w14:textId="77777777" w:rsidR="00E50649" w:rsidRPr="001C3248" w:rsidRDefault="00E50649" w:rsidP="00332FB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14:paraId="1A427D9A" w14:textId="77777777" w:rsidR="00E50649" w:rsidRPr="001C3248" w:rsidRDefault="00E50649" w:rsidP="00B32AA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550+5</w:t>
            </w:r>
            <w:r w:rsidR="00B32AA5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03D948B4" w14:textId="77777777" w:rsidR="00E50649" w:rsidRDefault="00DC46E6" w:rsidP="00332FB8"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41C6C701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14:paraId="01CD5240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14:paraId="3CD90F68" w14:textId="77777777" w:rsidR="00E50649" w:rsidRPr="008E0367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700 не равен сумме показателей строк 550+560 </w:t>
            </w:r>
            <w:r w:rsidR="00D641AB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6E30DE6D" w14:textId="77777777" w:rsidR="00E50649" w:rsidRPr="00293FB2" w:rsidRDefault="00E50649" w:rsidP="00332F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EF7479D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2D36" w14:textId="77777777" w:rsidR="00D641AB" w:rsidRPr="0069303C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31A7" w14:textId="77777777" w:rsidR="00D641AB" w:rsidRPr="001C3248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C6FC" w14:textId="77777777" w:rsidR="00D641AB" w:rsidRPr="00D641AB" w:rsidRDefault="00D641AB" w:rsidP="00D641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7A01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44A5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1DF9" w14:textId="77777777" w:rsidR="00D641AB" w:rsidRPr="001C3248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9D7E" w14:textId="77777777" w:rsidR="00D641AB" w:rsidRPr="001C3248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C1EA" w14:textId="77777777" w:rsidR="00D641AB" w:rsidRPr="00D641AB" w:rsidRDefault="00D641AB" w:rsidP="00D641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115C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F114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7371" w14:textId="77777777" w:rsidR="00D641AB" w:rsidRPr="008E0367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показателю строки 350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9475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1932101B" w14:textId="77777777" w:rsidTr="000779B2">
        <w:trPr>
          <w:trHeight w:val="74"/>
        </w:trPr>
        <w:tc>
          <w:tcPr>
            <w:tcW w:w="454" w:type="dxa"/>
            <w:vAlign w:val="center"/>
          </w:tcPr>
          <w:p w14:paraId="5F83163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22" w:type="dxa"/>
            <w:vAlign w:val="center"/>
          </w:tcPr>
          <w:p w14:paraId="42F8476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D8D559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1E7D8C61" w14:textId="77777777" w:rsidR="00D641AB" w:rsidRPr="001C3248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17F1EEF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  <w:vAlign w:val="center"/>
          </w:tcPr>
          <w:p w14:paraId="14D28B6C" w14:textId="77777777" w:rsidR="00D641AB" w:rsidRPr="00BE3EC9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14:paraId="6C3B647B" w14:textId="77777777" w:rsidR="00D641AB" w:rsidRPr="00E70FD9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350</w:t>
            </w:r>
          </w:p>
        </w:tc>
        <w:tc>
          <w:tcPr>
            <w:tcW w:w="567" w:type="dxa"/>
            <w:vAlign w:val="center"/>
          </w:tcPr>
          <w:p w14:paraId="3D8AB001" w14:textId="77777777" w:rsidR="00D641AB" w:rsidRPr="00E70FD9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14:paraId="0C8EF0CE" w14:textId="77777777" w:rsidR="00D641AB" w:rsidRPr="00E70FD9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62B8CB87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 w:rsidRPr="00BE3EC9">
              <w:rPr>
                <w:sz w:val="16"/>
                <w:szCs w:val="16"/>
              </w:rPr>
              <w:t xml:space="preserve">Сумма показателей, по строкам, составляющим строку </w:t>
            </w:r>
            <w:r>
              <w:rPr>
                <w:sz w:val="16"/>
                <w:szCs w:val="16"/>
              </w:rPr>
              <w:t>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2184" w:type="dxa"/>
            <w:vAlign w:val="center"/>
          </w:tcPr>
          <w:p w14:paraId="6664D8D3" w14:textId="77777777" w:rsidR="00D641AB" w:rsidRPr="008E0367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>» не равен сумме показателей, составляющих строку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>»</w:t>
            </w:r>
            <w:r w:rsidRPr="003103A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 недопустимо</w:t>
            </w:r>
          </w:p>
        </w:tc>
        <w:tc>
          <w:tcPr>
            <w:tcW w:w="567" w:type="dxa"/>
            <w:vAlign w:val="center"/>
          </w:tcPr>
          <w:p w14:paraId="45DF0E3D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94AE68C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9C6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BE9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550E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E382" w14:textId="77777777" w:rsidR="00D641AB" w:rsidRPr="001C3248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E1DE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F45D" w14:textId="77777777" w:rsidR="00D641AB" w:rsidRPr="00BE3EC9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7126" w14:textId="77777777" w:rsidR="00D641AB" w:rsidRPr="00DB59E9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DB59E9">
              <w:rPr>
                <w:sz w:val="16"/>
                <w:szCs w:val="16"/>
              </w:rPr>
              <w:t>Детализированные строки счетов актива баланса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7EB7" w14:textId="77777777" w:rsidR="00D641AB" w:rsidRPr="00DB59E9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DB59E9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305C" w14:textId="77777777" w:rsidR="00D641AB" w:rsidRPr="00DB59E9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DB59E9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194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всем счетам, кроме 104хх, 114хх</w:t>
            </w:r>
          </w:p>
          <w:p w14:paraId="55BEB8A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  <w:p w14:paraId="10BF3ABC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104хх, 114хх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0422" w14:textId="77777777" w:rsidR="00D641AB" w:rsidRPr="008E0367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>» Раздела 2 не соответствует сумме детализированных строк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4AEB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995C512" w14:textId="77777777" w:rsidTr="000779B2">
        <w:trPr>
          <w:trHeight w:val="74"/>
        </w:trPr>
        <w:tc>
          <w:tcPr>
            <w:tcW w:w="454" w:type="dxa"/>
            <w:vAlign w:val="center"/>
          </w:tcPr>
          <w:p w14:paraId="097B662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22" w:type="dxa"/>
            <w:vAlign w:val="center"/>
          </w:tcPr>
          <w:p w14:paraId="5E0A78C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C73963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3FF16A6C" w14:textId="77777777" w:rsidR="00D641AB" w:rsidRPr="001C3248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B8C9ACF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  <w:vAlign w:val="center"/>
          </w:tcPr>
          <w:p w14:paraId="4C1BCE6A" w14:textId="77777777" w:rsidR="00D641AB" w:rsidRPr="00BE3EC9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14:paraId="61CAA2D4" w14:textId="77777777" w:rsidR="00D641AB" w:rsidRPr="00E70FD9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700</w:t>
            </w:r>
          </w:p>
        </w:tc>
        <w:tc>
          <w:tcPr>
            <w:tcW w:w="567" w:type="dxa"/>
            <w:vAlign w:val="center"/>
          </w:tcPr>
          <w:p w14:paraId="35D5958E" w14:textId="77777777" w:rsidR="00D641AB" w:rsidRPr="00E70FD9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14:paraId="5DD729B2" w14:textId="77777777" w:rsidR="00D641AB" w:rsidRPr="00E70FD9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14:paraId="22678BF3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 w:rsidRPr="00BE3EC9">
              <w:rPr>
                <w:sz w:val="16"/>
                <w:szCs w:val="16"/>
              </w:rPr>
              <w:t xml:space="preserve">Сумма показателей, по строкам, составляющим строку </w:t>
            </w:r>
            <w:r>
              <w:rPr>
                <w:sz w:val="16"/>
                <w:szCs w:val="16"/>
              </w:rPr>
              <w:t>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2184" w:type="dxa"/>
            <w:vAlign w:val="center"/>
          </w:tcPr>
          <w:p w14:paraId="7970AD89" w14:textId="77777777" w:rsidR="00D641AB" w:rsidRPr="008E0367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>» не равен сумме показателей, составляющих строку 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>»</w:t>
            </w:r>
            <w:r w:rsidRPr="003103A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 недопустимо</w:t>
            </w:r>
          </w:p>
        </w:tc>
        <w:tc>
          <w:tcPr>
            <w:tcW w:w="567" w:type="dxa"/>
            <w:vAlign w:val="center"/>
          </w:tcPr>
          <w:p w14:paraId="72BE4CD0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021F7E0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009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1592" w14:textId="77777777" w:rsidR="00D641AB" w:rsidRPr="00DB59E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6505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48A3" w14:textId="77777777" w:rsidR="00D641AB" w:rsidRPr="001C3248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4432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 xml:space="preserve">Счета </w:t>
            </w:r>
            <w:r>
              <w:rPr>
                <w:sz w:val="16"/>
                <w:szCs w:val="16"/>
              </w:rPr>
              <w:t>пассива</w:t>
            </w:r>
            <w:r w:rsidRPr="00BE3EC9">
              <w:rPr>
                <w:sz w:val="16"/>
                <w:szCs w:val="16"/>
              </w:rPr>
              <w:t xml:space="preserve">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07BC" w14:textId="77777777" w:rsidR="00D641AB" w:rsidRPr="00BE3EC9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7B69" w14:textId="77777777" w:rsidR="00D641AB" w:rsidRPr="00DB59E9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DB59E9">
              <w:rPr>
                <w:sz w:val="16"/>
                <w:szCs w:val="16"/>
              </w:rPr>
              <w:t>Детализированные строки счетов пассива баланса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22E4" w14:textId="77777777" w:rsidR="00D641AB" w:rsidRPr="00DB59E9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DB59E9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640F" w14:textId="77777777" w:rsidR="00D641AB" w:rsidRPr="00DB59E9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DB59E9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8E7B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всем счетам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E844" w14:textId="77777777" w:rsidR="00D641AB" w:rsidRPr="008E0367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 xml:space="preserve">Счета </w:t>
            </w:r>
            <w:r>
              <w:rPr>
                <w:sz w:val="16"/>
                <w:szCs w:val="16"/>
              </w:rPr>
              <w:t>пассива</w:t>
            </w:r>
            <w:r w:rsidRPr="00BE3EC9">
              <w:rPr>
                <w:sz w:val="16"/>
                <w:szCs w:val="16"/>
              </w:rPr>
              <w:t xml:space="preserve"> баланса, итого</w:t>
            </w:r>
            <w:r>
              <w:rPr>
                <w:sz w:val="16"/>
                <w:szCs w:val="16"/>
              </w:rPr>
              <w:t>» Раздела 2 не соответствует сумме детализированных строк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3B8A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B3C39C3" w14:textId="77777777" w:rsidTr="000779B2">
        <w:trPr>
          <w:trHeight w:val="74"/>
        </w:trPr>
        <w:tc>
          <w:tcPr>
            <w:tcW w:w="454" w:type="dxa"/>
            <w:vAlign w:val="center"/>
          </w:tcPr>
          <w:p w14:paraId="522EFE9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22" w:type="dxa"/>
            <w:vAlign w:val="center"/>
          </w:tcPr>
          <w:p w14:paraId="6FE9421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58E5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376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986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0 101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786A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61E8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F498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59F8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1E30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FFE3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0 101 00 000 Раздела 2 не равна показателю по строке 010 графы 4 в разделе 1 – недопустимо</w:t>
            </w:r>
          </w:p>
        </w:tc>
        <w:tc>
          <w:tcPr>
            <w:tcW w:w="567" w:type="dxa"/>
            <w:vAlign w:val="center"/>
          </w:tcPr>
          <w:p w14:paraId="60AF96E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6A06F2CB" w14:textId="77777777" w:rsidTr="000779B2">
        <w:trPr>
          <w:trHeight w:val="74"/>
        </w:trPr>
        <w:tc>
          <w:tcPr>
            <w:tcW w:w="454" w:type="dxa"/>
            <w:vAlign w:val="center"/>
          </w:tcPr>
          <w:p w14:paraId="6080C9A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22" w:type="dxa"/>
            <w:vAlign w:val="center"/>
          </w:tcPr>
          <w:p w14:paraId="47C3EC8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8BA6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374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355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0 102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64A9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6C42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E7A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9BEC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7438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46C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0 102 00 000 Раздела 2 не равна показателю по строке 040 графы 4 в разделе 1 – недопустимо</w:t>
            </w:r>
          </w:p>
        </w:tc>
        <w:tc>
          <w:tcPr>
            <w:tcW w:w="567" w:type="dxa"/>
            <w:vAlign w:val="center"/>
          </w:tcPr>
          <w:p w14:paraId="2786661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F4CDBC7" w14:textId="77777777" w:rsidTr="000779B2">
        <w:trPr>
          <w:trHeight w:val="74"/>
        </w:trPr>
        <w:tc>
          <w:tcPr>
            <w:tcW w:w="454" w:type="dxa"/>
            <w:vAlign w:val="center"/>
          </w:tcPr>
          <w:p w14:paraId="4590BBD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22" w:type="dxa"/>
            <w:vAlign w:val="center"/>
          </w:tcPr>
          <w:p w14:paraId="5C83B3D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60C1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B7C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748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0 106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6F6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A9A0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30E0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BB5F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F59D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7A8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0 106 00 000 Раздела 2 не равна показателю по строке 120 графы 4 в разделе 1 – недопустимо</w:t>
            </w:r>
          </w:p>
        </w:tc>
        <w:tc>
          <w:tcPr>
            <w:tcW w:w="567" w:type="dxa"/>
            <w:vAlign w:val="center"/>
          </w:tcPr>
          <w:p w14:paraId="6E30557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98A96D0" w14:textId="77777777" w:rsidTr="000779B2">
        <w:trPr>
          <w:trHeight w:val="74"/>
        </w:trPr>
        <w:tc>
          <w:tcPr>
            <w:tcW w:w="454" w:type="dxa"/>
            <w:vAlign w:val="center"/>
          </w:tcPr>
          <w:p w14:paraId="529837D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22" w:type="dxa"/>
            <w:vAlign w:val="center"/>
          </w:tcPr>
          <w:p w14:paraId="34A2DEB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E161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2A5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3F3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0 107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2B9A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67C6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CC95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3134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7B8C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73A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0 107 00 000 Раздела 2 не равна показателю по строке 130 графы 4 в разделе 1 – недопустимо</w:t>
            </w:r>
          </w:p>
        </w:tc>
        <w:tc>
          <w:tcPr>
            <w:tcW w:w="567" w:type="dxa"/>
            <w:vAlign w:val="center"/>
          </w:tcPr>
          <w:p w14:paraId="5D21176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03B4157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4C89AB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22" w:type="dxa"/>
            <w:vAlign w:val="center"/>
          </w:tcPr>
          <w:p w14:paraId="0EE3CFD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67B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B3A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AA8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0 109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8743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FD58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D0F0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7B54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0DF9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D5B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0 109 00 000 Раздела 2 не равна показателю по строке 150 графы 4 в разделе 1 – недопустимо</w:t>
            </w:r>
          </w:p>
        </w:tc>
        <w:tc>
          <w:tcPr>
            <w:tcW w:w="567" w:type="dxa"/>
            <w:vAlign w:val="center"/>
          </w:tcPr>
          <w:p w14:paraId="0F5663B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B0E1DDA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576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2DF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F2A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05E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6E9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0 110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84B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7120" w14:textId="77777777" w:rsidR="00D641AB" w:rsidRP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9517" w14:textId="77777777" w:rsidR="00D641AB" w:rsidRP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839A" w14:textId="77777777" w:rsidR="00D641AB" w:rsidRP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622A" w14:textId="77777777" w:rsidR="00D641AB" w:rsidRPr="00BE3EC9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E07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счетов актива баланса по коду счета 0 170 00 000 Раздела 2 не равна показателю по строке 170 графы 4 в разделе 1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1A3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8877FE1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79BE95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22" w:type="dxa"/>
            <w:vAlign w:val="center"/>
          </w:tcPr>
          <w:p w14:paraId="7352C04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8884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068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081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201</w:t>
            </w:r>
            <w:r w:rsidRPr="00AF75EF">
              <w:rPr>
                <w:sz w:val="16"/>
                <w:szCs w:val="16"/>
              </w:rPr>
              <w:t xml:space="preserve">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E913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3BA5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</w:t>
            </w:r>
            <w:r w:rsidRPr="00AF75EF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F631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9A0E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E645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E77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201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</w:t>
            </w:r>
            <w:r w:rsidRPr="00AF75EF">
              <w:rPr>
                <w:sz w:val="16"/>
                <w:szCs w:val="16"/>
              </w:rPr>
              <w:t xml:space="preserve">Раздела 2 не </w:t>
            </w:r>
            <w:r>
              <w:rPr>
                <w:sz w:val="16"/>
                <w:szCs w:val="16"/>
              </w:rPr>
              <w:t>равна</w:t>
            </w:r>
            <w:r w:rsidRPr="00AF75EF">
              <w:rPr>
                <w:sz w:val="16"/>
                <w:szCs w:val="16"/>
              </w:rPr>
              <w:t xml:space="preserve"> показателю по </w:t>
            </w:r>
            <w:r>
              <w:rPr>
                <w:sz w:val="16"/>
                <w:szCs w:val="16"/>
              </w:rPr>
              <w:t>строке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  <w:r w:rsidRPr="00AF75EF">
              <w:rPr>
                <w:sz w:val="16"/>
                <w:szCs w:val="16"/>
              </w:rPr>
              <w:t xml:space="preserve">00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0DB9B5F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145FC15A" w14:textId="77777777" w:rsidTr="000779B2">
        <w:trPr>
          <w:trHeight w:val="74"/>
        </w:trPr>
        <w:tc>
          <w:tcPr>
            <w:tcW w:w="454" w:type="dxa"/>
            <w:vAlign w:val="center"/>
          </w:tcPr>
          <w:p w14:paraId="7141B3D3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22" w:type="dxa"/>
            <w:vAlign w:val="center"/>
          </w:tcPr>
          <w:p w14:paraId="009CA4B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762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407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E95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204</w:t>
            </w:r>
            <w:r w:rsidRPr="00AF75EF">
              <w:rPr>
                <w:sz w:val="16"/>
                <w:szCs w:val="16"/>
              </w:rPr>
              <w:t xml:space="preserve">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711A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E760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0AF1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9AD0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008B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AC5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204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</w:t>
            </w:r>
            <w:r w:rsidRPr="00AF75EF">
              <w:rPr>
                <w:sz w:val="16"/>
                <w:szCs w:val="16"/>
              </w:rPr>
              <w:t xml:space="preserve">Раздела 2 не </w:t>
            </w:r>
            <w:r>
              <w:rPr>
                <w:sz w:val="16"/>
                <w:szCs w:val="16"/>
              </w:rPr>
              <w:t>равна</w:t>
            </w:r>
            <w:r w:rsidRPr="00AF75EF">
              <w:rPr>
                <w:sz w:val="16"/>
                <w:szCs w:val="16"/>
              </w:rPr>
              <w:t xml:space="preserve"> показателю по </w:t>
            </w:r>
            <w:r>
              <w:rPr>
                <w:sz w:val="16"/>
                <w:szCs w:val="16"/>
              </w:rPr>
              <w:t>строке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24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44AF4E6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77783658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8895DC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22" w:type="dxa"/>
            <w:vAlign w:val="center"/>
          </w:tcPr>
          <w:p w14:paraId="08E085F3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7426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AA7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C78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</w:t>
            </w:r>
            <w:r w:rsidRPr="00AF75EF">
              <w:rPr>
                <w:sz w:val="16"/>
                <w:szCs w:val="16"/>
              </w:rPr>
              <w:t>оказател</w:t>
            </w:r>
            <w:r>
              <w:rPr>
                <w:sz w:val="16"/>
                <w:szCs w:val="16"/>
              </w:rPr>
              <w:t>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</w:t>
            </w:r>
            <w:r>
              <w:rPr>
                <w:sz w:val="16"/>
                <w:szCs w:val="16"/>
              </w:rPr>
              <w:t>ам</w:t>
            </w:r>
            <w:r w:rsidRPr="00AF75EF">
              <w:rPr>
                <w:sz w:val="16"/>
                <w:szCs w:val="16"/>
              </w:rPr>
              <w:t xml:space="preserve"> счет</w:t>
            </w:r>
            <w:r>
              <w:rPr>
                <w:sz w:val="16"/>
                <w:szCs w:val="16"/>
              </w:rPr>
              <w:t>ов</w:t>
            </w:r>
            <w:r w:rsidRPr="00AF75EF">
              <w:rPr>
                <w:sz w:val="16"/>
                <w:szCs w:val="16"/>
              </w:rPr>
              <w:t xml:space="preserve"> 0 </w:t>
            </w:r>
            <w:r>
              <w:rPr>
                <w:sz w:val="16"/>
                <w:szCs w:val="16"/>
              </w:rPr>
              <w:t>205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и 0 209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BBF7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F3D5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0B06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9416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DE97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357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</w:t>
            </w:r>
            <w:r w:rsidRPr="00AF75EF">
              <w:rPr>
                <w:sz w:val="16"/>
                <w:szCs w:val="16"/>
              </w:rPr>
              <w:t>оказател</w:t>
            </w:r>
            <w:r>
              <w:rPr>
                <w:sz w:val="16"/>
                <w:szCs w:val="16"/>
              </w:rPr>
              <w:t>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</w:t>
            </w:r>
            <w:r>
              <w:rPr>
                <w:sz w:val="16"/>
                <w:szCs w:val="16"/>
              </w:rPr>
              <w:t>ам</w:t>
            </w:r>
            <w:r w:rsidRPr="00AF75EF">
              <w:rPr>
                <w:sz w:val="16"/>
                <w:szCs w:val="16"/>
              </w:rPr>
              <w:t xml:space="preserve"> счет</w:t>
            </w:r>
            <w:r>
              <w:rPr>
                <w:sz w:val="16"/>
                <w:szCs w:val="16"/>
              </w:rPr>
              <w:t>ов</w:t>
            </w:r>
            <w:r w:rsidRPr="00AF75EF">
              <w:rPr>
                <w:sz w:val="16"/>
                <w:szCs w:val="16"/>
              </w:rPr>
              <w:t xml:space="preserve"> 0 </w:t>
            </w:r>
            <w:r>
              <w:rPr>
                <w:sz w:val="16"/>
                <w:szCs w:val="16"/>
              </w:rPr>
              <w:t>205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и 0 209 00 000 </w:t>
            </w:r>
            <w:r w:rsidRPr="00AF75EF">
              <w:rPr>
                <w:sz w:val="16"/>
                <w:szCs w:val="16"/>
              </w:rPr>
              <w:t>Раздела 2 не рав</w:t>
            </w:r>
            <w:r>
              <w:rPr>
                <w:sz w:val="16"/>
                <w:szCs w:val="16"/>
              </w:rPr>
              <w:t>на</w:t>
            </w:r>
            <w:r w:rsidRPr="00AF75EF">
              <w:rPr>
                <w:sz w:val="16"/>
                <w:szCs w:val="16"/>
              </w:rPr>
              <w:t xml:space="preserve"> показателю по </w:t>
            </w:r>
            <w:r>
              <w:rPr>
                <w:sz w:val="16"/>
                <w:szCs w:val="16"/>
              </w:rPr>
              <w:t>строке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25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06975A8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C5B1E6D" w14:textId="77777777" w:rsidTr="000779B2">
        <w:trPr>
          <w:trHeight w:val="74"/>
        </w:trPr>
        <w:tc>
          <w:tcPr>
            <w:tcW w:w="454" w:type="dxa"/>
            <w:vAlign w:val="center"/>
          </w:tcPr>
          <w:p w14:paraId="59C9B73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22" w:type="dxa"/>
            <w:vAlign w:val="center"/>
          </w:tcPr>
          <w:p w14:paraId="2A87A74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36C0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2E4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35E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</w:t>
            </w:r>
            <w:r w:rsidRPr="00AF75EF">
              <w:rPr>
                <w:sz w:val="16"/>
                <w:szCs w:val="16"/>
              </w:rPr>
              <w:t>оказател</w:t>
            </w:r>
            <w:r>
              <w:rPr>
                <w:sz w:val="16"/>
                <w:szCs w:val="16"/>
              </w:rPr>
              <w:t>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</w:t>
            </w:r>
            <w:r>
              <w:rPr>
                <w:sz w:val="16"/>
                <w:szCs w:val="16"/>
              </w:rPr>
              <w:t>ам</w:t>
            </w:r>
            <w:r w:rsidRPr="00AF75EF">
              <w:rPr>
                <w:sz w:val="16"/>
                <w:szCs w:val="16"/>
              </w:rPr>
              <w:t xml:space="preserve"> счет</w:t>
            </w:r>
            <w:r>
              <w:rPr>
                <w:sz w:val="16"/>
                <w:szCs w:val="16"/>
              </w:rPr>
              <w:t>ов</w:t>
            </w:r>
            <w:r w:rsidRPr="00AF75EF">
              <w:rPr>
                <w:sz w:val="16"/>
                <w:szCs w:val="16"/>
              </w:rPr>
              <w:t xml:space="preserve"> 0 </w:t>
            </w:r>
            <w:r>
              <w:rPr>
                <w:sz w:val="16"/>
                <w:szCs w:val="16"/>
              </w:rPr>
              <w:t>206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>, 0 208 00 000, 0 303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01B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7E2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B8B3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8CE2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9C7B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077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</w:t>
            </w:r>
            <w:r w:rsidRPr="00AF75EF">
              <w:rPr>
                <w:sz w:val="16"/>
                <w:szCs w:val="16"/>
              </w:rPr>
              <w:t>оказател</w:t>
            </w:r>
            <w:r>
              <w:rPr>
                <w:sz w:val="16"/>
                <w:szCs w:val="16"/>
              </w:rPr>
              <w:t>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</w:t>
            </w:r>
            <w:r>
              <w:rPr>
                <w:sz w:val="16"/>
                <w:szCs w:val="16"/>
              </w:rPr>
              <w:t>ам</w:t>
            </w:r>
            <w:r w:rsidRPr="00AF75EF">
              <w:rPr>
                <w:sz w:val="16"/>
                <w:szCs w:val="16"/>
              </w:rPr>
              <w:t xml:space="preserve"> счет</w:t>
            </w:r>
            <w:r>
              <w:rPr>
                <w:sz w:val="16"/>
                <w:szCs w:val="16"/>
              </w:rPr>
              <w:t>ов</w:t>
            </w:r>
            <w:r w:rsidRPr="00AF75EF">
              <w:rPr>
                <w:sz w:val="16"/>
                <w:szCs w:val="16"/>
              </w:rPr>
              <w:t xml:space="preserve"> 0 </w:t>
            </w:r>
            <w:r>
              <w:rPr>
                <w:sz w:val="16"/>
                <w:szCs w:val="16"/>
              </w:rPr>
              <w:t>206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, 0 208 00 000, 0 303 00 000 </w:t>
            </w:r>
            <w:r w:rsidRPr="00AF75EF">
              <w:rPr>
                <w:sz w:val="16"/>
                <w:szCs w:val="16"/>
              </w:rPr>
              <w:t>Раздела 2 не рав</w:t>
            </w:r>
            <w:r>
              <w:rPr>
                <w:sz w:val="16"/>
                <w:szCs w:val="16"/>
              </w:rPr>
              <w:t>на</w:t>
            </w:r>
            <w:r w:rsidRPr="00AF75EF">
              <w:rPr>
                <w:sz w:val="16"/>
                <w:szCs w:val="16"/>
              </w:rPr>
              <w:t xml:space="preserve"> показателю по с</w:t>
            </w:r>
            <w:r>
              <w:rPr>
                <w:sz w:val="16"/>
                <w:szCs w:val="16"/>
              </w:rPr>
              <w:t>т</w:t>
            </w:r>
            <w:r w:rsidRPr="00AF75EF">
              <w:rPr>
                <w:sz w:val="16"/>
                <w:szCs w:val="16"/>
              </w:rPr>
              <w:t xml:space="preserve">роке </w:t>
            </w:r>
            <w:r>
              <w:rPr>
                <w:sz w:val="16"/>
                <w:szCs w:val="16"/>
              </w:rPr>
              <w:t>26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6003C9A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A07A1E9" w14:textId="77777777" w:rsidTr="000779B2">
        <w:trPr>
          <w:trHeight w:val="74"/>
        </w:trPr>
        <w:tc>
          <w:tcPr>
            <w:tcW w:w="454" w:type="dxa"/>
            <w:vAlign w:val="center"/>
          </w:tcPr>
          <w:p w14:paraId="1EAAF58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22" w:type="dxa"/>
            <w:vAlign w:val="center"/>
          </w:tcPr>
          <w:p w14:paraId="1F99B27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DC63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B06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7BF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207</w:t>
            </w:r>
            <w:r w:rsidRPr="00AF75EF">
              <w:rPr>
                <w:sz w:val="16"/>
                <w:szCs w:val="16"/>
              </w:rPr>
              <w:t xml:space="preserve">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B78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5E62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BE6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39DC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73BA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995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207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</w:t>
            </w:r>
            <w:r w:rsidRPr="00AF75EF">
              <w:rPr>
                <w:sz w:val="16"/>
                <w:szCs w:val="16"/>
              </w:rPr>
              <w:t xml:space="preserve">Раздела 2 не </w:t>
            </w:r>
            <w:r>
              <w:rPr>
                <w:sz w:val="16"/>
                <w:szCs w:val="16"/>
              </w:rPr>
              <w:t>равна</w:t>
            </w:r>
            <w:r w:rsidRPr="00AF75EF">
              <w:rPr>
                <w:sz w:val="16"/>
                <w:szCs w:val="16"/>
              </w:rPr>
              <w:t xml:space="preserve"> показателю по с</w:t>
            </w:r>
            <w:r>
              <w:rPr>
                <w:sz w:val="16"/>
                <w:szCs w:val="16"/>
              </w:rPr>
              <w:t>т</w:t>
            </w:r>
            <w:r w:rsidRPr="00AF75EF">
              <w:rPr>
                <w:sz w:val="16"/>
                <w:szCs w:val="16"/>
              </w:rPr>
              <w:t xml:space="preserve">роке </w:t>
            </w:r>
            <w:r>
              <w:rPr>
                <w:sz w:val="16"/>
                <w:szCs w:val="16"/>
              </w:rPr>
              <w:t>27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754242B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038D20D" w14:textId="77777777" w:rsidTr="000779B2">
        <w:trPr>
          <w:trHeight w:val="74"/>
        </w:trPr>
        <w:tc>
          <w:tcPr>
            <w:tcW w:w="454" w:type="dxa"/>
            <w:vAlign w:val="center"/>
          </w:tcPr>
          <w:p w14:paraId="61DB195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22" w:type="dxa"/>
            <w:vAlign w:val="center"/>
          </w:tcPr>
          <w:p w14:paraId="2D67490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CDD6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765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BB2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210</w:t>
            </w:r>
            <w:r w:rsidRPr="00AF75EF">
              <w:rPr>
                <w:sz w:val="16"/>
                <w:szCs w:val="16"/>
              </w:rPr>
              <w:t xml:space="preserve">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8F06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BA71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2BA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BFFA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B23D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8E8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210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</w:t>
            </w:r>
            <w:r w:rsidRPr="00AF75EF">
              <w:rPr>
                <w:sz w:val="16"/>
                <w:szCs w:val="16"/>
              </w:rPr>
              <w:t xml:space="preserve">Раздела 2 не </w:t>
            </w:r>
            <w:r>
              <w:rPr>
                <w:sz w:val="16"/>
                <w:szCs w:val="16"/>
              </w:rPr>
              <w:t>равна</w:t>
            </w:r>
            <w:r w:rsidRPr="00AF75EF">
              <w:rPr>
                <w:sz w:val="16"/>
                <w:szCs w:val="16"/>
              </w:rPr>
              <w:t xml:space="preserve"> показателю по </w:t>
            </w:r>
            <w:r>
              <w:rPr>
                <w:sz w:val="16"/>
                <w:szCs w:val="16"/>
              </w:rPr>
              <w:t>строке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28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196985A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B422C17" w14:textId="77777777" w:rsidTr="000779B2">
        <w:trPr>
          <w:trHeight w:val="74"/>
        </w:trPr>
        <w:tc>
          <w:tcPr>
            <w:tcW w:w="454" w:type="dxa"/>
            <w:vAlign w:val="center"/>
          </w:tcPr>
          <w:p w14:paraId="1EDEFEA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22" w:type="dxa"/>
            <w:vAlign w:val="center"/>
          </w:tcPr>
          <w:p w14:paraId="6BDC6D3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AF35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230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764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215</w:t>
            </w:r>
            <w:r w:rsidRPr="00AF75EF">
              <w:rPr>
                <w:sz w:val="16"/>
                <w:szCs w:val="16"/>
              </w:rPr>
              <w:t xml:space="preserve">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4AF4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4A76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3FDA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3D66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5C87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852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215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</w:t>
            </w:r>
            <w:r w:rsidRPr="00AF75EF">
              <w:rPr>
                <w:sz w:val="16"/>
                <w:szCs w:val="16"/>
              </w:rPr>
              <w:t xml:space="preserve">Раздела 2 не </w:t>
            </w:r>
            <w:r>
              <w:rPr>
                <w:sz w:val="16"/>
                <w:szCs w:val="16"/>
              </w:rPr>
              <w:t>равна</w:t>
            </w:r>
            <w:r w:rsidRPr="00AF75EF">
              <w:rPr>
                <w:sz w:val="16"/>
                <w:szCs w:val="16"/>
              </w:rPr>
              <w:t xml:space="preserve"> показателю по </w:t>
            </w:r>
            <w:r>
              <w:rPr>
                <w:sz w:val="16"/>
                <w:szCs w:val="16"/>
              </w:rPr>
              <w:t>строке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158F086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A7D0846" w14:textId="77777777" w:rsidTr="000779B2">
        <w:trPr>
          <w:trHeight w:val="74"/>
        </w:trPr>
        <w:tc>
          <w:tcPr>
            <w:tcW w:w="454" w:type="dxa"/>
            <w:vAlign w:val="center"/>
          </w:tcPr>
          <w:p w14:paraId="24A22B93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22" w:type="dxa"/>
            <w:vAlign w:val="center"/>
          </w:tcPr>
          <w:p w14:paraId="7C6E693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23E6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073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DE6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401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  <w:r w:rsidRPr="00AF75EF">
              <w:rPr>
                <w:sz w:val="16"/>
                <w:szCs w:val="16"/>
              </w:rPr>
              <w:t>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16E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4A54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5641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B801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E7A3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39F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актива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401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  <w:r w:rsidRPr="00AF75E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</w:t>
            </w:r>
            <w:r w:rsidRPr="00AF75EF">
              <w:rPr>
                <w:sz w:val="16"/>
                <w:szCs w:val="16"/>
              </w:rPr>
              <w:t xml:space="preserve">Раздела 2 не </w:t>
            </w:r>
            <w:r>
              <w:rPr>
                <w:sz w:val="16"/>
                <w:szCs w:val="16"/>
              </w:rPr>
              <w:t>равна</w:t>
            </w:r>
            <w:r w:rsidRPr="00AF75EF">
              <w:rPr>
                <w:sz w:val="16"/>
                <w:szCs w:val="16"/>
              </w:rPr>
              <w:t xml:space="preserve"> показателю по </w:t>
            </w:r>
            <w:r>
              <w:rPr>
                <w:sz w:val="16"/>
                <w:szCs w:val="16"/>
              </w:rPr>
              <w:t>строке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16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564CC70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194430E" w14:textId="77777777" w:rsidTr="000779B2">
        <w:trPr>
          <w:trHeight w:val="74"/>
        </w:trPr>
        <w:tc>
          <w:tcPr>
            <w:tcW w:w="454" w:type="dxa"/>
            <w:vAlign w:val="center"/>
          </w:tcPr>
          <w:p w14:paraId="09B35B5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22" w:type="dxa"/>
            <w:vAlign w:val="center"/>
          </w:tcPr>
          <w:p w14:paraId="40C4FB3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480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BF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346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пассива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301</w:t>
            </w:r>
            <w:r w:rsidRPr="00AF75EF">
              <w:rPr>
                <w:sz w:val="16"/>
                <w:szCs w:val="16"/>
              </w:rPr>
              <w:t xml:space="preserve">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35C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BFE7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F73B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6501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B7A5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1E7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пассива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301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</w:t>
            </w:r>
            <w:r w:rsidRPr="00AF75EF">
              <w:rPr>
                <w:sz w:val="16"/>
                <w:szCs w:val="16"/>
              </w:rPr>
              <w:t xml:space="preserve">Раздела 2 не </w:t>
            </w:r>
            <w:r>
              <w:rPr>
                <w:sz w:val="16"/>
                <w:szCs w:val="16"/>
              </w:rPr>
              <w:t>равна</w:t>
            </w:r>
            <w:r w:rsidRPr="00AF75EF">
              <w:rPr>
                <w:sz w:val="16"/>
                <w:szCs w:val="16"/>
              </w:rPr>
              <w:t xml:space="preserve"> показателю по </w:t>
            </w:r>
            <w:r>
              <w:rPr>
                <w:sz w:val="16"/>
                <w:szCs w:val="16"/>
              </w:rPr>
              <w:t>строке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40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04AAA54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61CA7C98" w14:textId="77777777" w:rsidTr="000779B2">
        <w:trPr>
          <w:trHeight w:val="74"/>
        </w:trPr>
        <w:tc>
          <w:tcPr>
            <w:tcW w:w="454" w:type="dxa"/>
            <w:vAlign w:val="center"/>
          </w:tcPr>
          <w:p w14:paraId="6A486F0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22" w:type="dxa"/>
            <w:vAlign w:val="center"/>
          </w:tcPr>
          <w:p w14:paraId="77D7D28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87D7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0903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A3F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пассива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303</w:t>
            </w:r>
            <w:r w:rsidRPr="00AF75EF">
              <w:rPr>
                <w:sz w:val="16"/>
                <w:szCs w:val="16"/>
              </w:rPr>
              <w:t xml:space="preserve">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E9F7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8664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861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F3EF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D2CB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8DB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пассива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303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</w:t>
            </w:r>
            <w:r w:rsidRPr="00AF75EF">
              <w:rPr>
                <w:sz w:val="16"/>
                <w:szCs w:val="16"/>
              </w:rPr>
              <w:t xml:space="preserve">Раздела 2 не </w:t>
            </w:r>
            <w:r>
              <w:rPr>
                <w:sz w:val="16"/>
                <w:szCs w:val="16"/>
              </w:rPr>
              <w:t>равна</w:t>
            </w:r>
            <w:r w:rsidRPr="00AF75EF">
              <w:rPr>
                <w:sz w:val="16"/>
                <w:szCs w:val="16"/>
              </w:rPr>
              <w:t xml:space="preserve"> показателю по </w:t>
            </w:r>
            <w:r>
              <w:rPr>
                <w:sz w:val="16"/>
                <w:szCs w:val="16"/>
              </w:rPr>
              <w:t>строке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42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3CF36DD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6A2E374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01AADB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22" w:type="dxa"/>
            <w:vAlign w:val="center"/>
          </w:tcPr>
          <w:p w14:paraId="0A87C8F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39A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26B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3343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</w:t>
            </w:r>
            <w:r w:rsidRPr="00AF75EF">
              <w:rPr>
                <w:sz w:val="16"/>
                <w:szCs w:val="16"/>
              </w:rPr>
              <w:t>оказател</w:t>
            </w:r>
            <w:r>
              <w:rPr>
                <w:sz w:val="16"/>
                <w:szCs w:val="16"/>
              </w:rPr>
              <w:t>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пассива баланса </w:t>
            </w:r>
            <w:r w:rsidRPr="00AF75EF">
              <w:rPr>
                <w:sz w:val="16"/>
                <w:szCs w:val="16"/>
              </w:rPr>
              <w:t>по код</w:t>
            </w:r>
            <w:r>
              <w:rPr>
                <w:sz w:val="16"/>
                <w:szCs w:val="16"/>
              </w:rPr>
              <w:t>ам</w:t>
            </w:r>
            <w:r w:rsidRPr="00AF75EF">
              <w:rPr>
                <w:sz w:val="16"/>
                <w:szCs w:val="16"/>
              </w:rPr>
              <w:t xml:space="preserve"> счет</w:t>
            </w:r>
            <w:r>
              <w:rPr>
                <w:sz w:val="16"/>
                <w:szCs w:val="16"/>
              </w:rPr>
              <w:t>ов</w:t>
            </w:r>
            <w:r w:rsidRPr="00AF75EF">
              <w:rPr>
                <w:sz w:val="16"/>
                <w:szCs w:val="16"/>
              </w:rPr>
              <w:t xml:space="preserve"> 0 </w:t>
            </w:r>
            <w:r>
              <w:rPr>
                <w:sz w:val="16"/>
                <w:szCs w:val="16"/>
              </w:rPr>
              <w:t>205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>, 0 209 00 000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8A0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E02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F4E4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A0CC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A75F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CBB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</w:t>
            </w:r>
            <w:r w:rsidRPr="00AF75EF">
              <w:rPr>
                <w:sz w:val="16"/>
                <w:szCs w:val="16"/>
              </w:rPr>
              <w:t>оказател</w:t>
            </w:r>
            <w:r>
              <w:rPr>
                <w:sz w:val="16"/>
                <w:szCs w:val="16"/>
              </w:rPr>
              <w:t>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пассива баланса </w:t>
            </w:r>
            <w:r w:rsidRPr="00AF75EF">
              <w:rPr>
                <w:sz w:val="16"/>
                <w:szCs w:val="16"/>
              </w:rPr>
              <w:t>по код</w:t>
            </w:r>
            <w:r>
              <w:rPr>
                <w:sz w:val="16"/>
                <w:szCs w:val="16"/>
              </w:rPr>
              <w:t>ам</w:t>
            </w:r>
            <w:r w:rsidRPr="00AF75EF">
              <w:rPr>
                <w:sz w:val="16"/>
                <w:szCs w:val="16"/>
              </w:rPr>
              <w:t xml:space="preserve"> счет</w:t>
            </w:r>
            <w:r>
              <w:rPr>
                <w:sz w:val="16"/>
                <w:szCs w:val="16"/>
              </w:rPr>
              <w:t>ов</w:t>
            </w:r>
            <w:r w:rsidRPr="00AF75EF">
              <w:rPr>
                <w:sz w:val="16"/>
                <w:szCs w:val="16"/>
              </w:rPr>
              <w:t xml:space="preserve"> 0 </w:t>
            </w:r>
            <w:r>
              <w:rPr>
                <w:sz w:val="16"/>
                <w:szCs w:val="16"/>
              </w:rPr>
              <w:t>205</w:t>
            </w:r>
            <w:r w:rsidRPr="00AF75EF">
              <w:rPr>
                <w:sz w:val="16"/>
                <w:szCs w:val="16"/>
              </w:rPr>
              <w:t xml:space="preserve"> 00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, 0 209 00 000 </w:t>
            </w:r>
            <w:r w:rsidRPr="00AF75EF">
              <w:rPr>
                <w:sz w:val="16"/>
                <w:szCs w:val="16"/>
              </w:rPr>
              <w:t>Раздела 2 не рав</w:t>
            </w:r>
            <w:r>
              <w:rPr>
                <w:sz w:val="16"/>
                <w:szCs w:val="16"/>
              </w:rPr>
              <w:t>на</w:t>
            </w:r>
            <w:r w:rsidRPr="00AF75EF">
              <w:rPr>
                <w:sz w:val="16"/>
                <w:szCs w:val="16"/>
              </w:rPr>
              <w:t xml:space="preserve"> показателю по </w:t>
            </w:r>
            <w:r>
              <w:rPr>
                <w:sz w:val="16"/>
                <w:szCs w:val="16"/>
              </w:rPr>
              <w:t>строке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47</w:t>
            </w:r>
            <w:r w:rsidRPr="00AF75EF">
              <w:rPr>
                <w:sz w:val="16"/>
                <w:szCs w:val="16"/>
              </w:rPr>
              <w:t xml:space="preserve">0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249F198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184664EB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1FC8E5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22" w:type="dxa"/>
            <w:vAlign w:val="center"/>
          </w:tcPr>
          <w:p w14:paraId="40ED781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1E69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9F5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074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пассива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401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Pr="00AF75EF">
              <w:rPr>
                <w:sz w:val="16"/>
                <w:szCs w:val="16"/>
              </w:rPr>
              <w:t>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0DF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D11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51C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0083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  <w:r w:rsidRPr="00AF75E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6FAA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B0F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счетов пассива баланса </w:t>
            </w:r>
            <w:r w:rsidRPr="00AF75EF">
              <w:rPr>
                <w:sz w:val="16"/>
                <w:szCs w:val="16"/>
              </w:rPr>
              <w:t>по коду счета 0 </w:t>
            </w:r>
            <w:r>
              <w:rPr>
                <w:sz w:val="16"/>
                <w:szCs w:val="16"/>
              </w:rPr>
              <w:t>401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Pr="00AF75E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 </w:t>
            </w:r>
            <w:r w:rsidRPr="00AF75EF">
              <w:rPr>
                <w:sz w:val="16"/>
                <w:szCs w:val="16"/>
              </w:rPr>
              <w:t>000</w:t>
            </w:r>
            <w:r>
              <w:rPr>
                <w:sz w:val="16"/>
                <w:szCs w:val="16"/>
              </w:rPr>
              <w:t xml:space="preserve"> </w:t>
            </w:r>
            <w:r w:rsidRPr="00AF75EF">
              <w:rPr>
                <w:sz w:val="16"/>
                <w:szCs w:val="16"/>
              </w:rPr>
              <w:t xml:space="preserve">Раздела 2 не </w:t>
            </w:r>
            <w:r>
              <w:rPr>
                <w:sz w:val="16"/>
                <w:szCs w:val="16"/>
              </w:rPr>
              <w:t>равна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сумме </w:t>
            </w:r>
            <w:r w:rsidRPr="00AF75EF">
              <w:rPr>
                <w:sz w:val="16"/>
                <w:szCs w:val="16"/>
              </w:rPr>
              <w:t>показател</w:t>
            </w:r>
            <w:r>
              <w:rPr>
                <w:sz w:val="16"/>
                <w:szCs w:val="16"/>
              </w:rPr>
              <w:t>ей</w:t>
            </w:r>
            <w:r w:rsidRPr="00AF75EF">
              <w:rPr>
                <w:sz w:val="16"/>
                <w:szCs w:val="16"/>
              </w:rPr>
              <w:t xml:space="preserve"> по срок</w:t>
            </w:r>
            <w:r>
              <w:rPr>
                <w:sz w:val="16"/>
                <w:szCs w:val="16"/>
              </w:rPr>
              <w:t>ам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51</w:t>
            </w:r>
            <w:r w:rsidRPr="00AF75E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 520, 570</w:t>
            </w:r>
            <w:r w:rsidRPr="00AF75EF">
              <w:rPr>
                <w:sz w:val="16"/>
                <w:szCs w:val="16"/>
              </w:rPr>
              <w:t xml:space="preserve"> графы 4 в разделе 1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0B74BB6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6EEC895D" w14:textId="77777777" w:rsidTr="000779B2">
        <w:trPr>
          <w:trHeight w:val="74"/>
        </w:trPr>
        <w:tc>
          <w:tcPr>
            <w:tcW w:w="454" w:type="dxa"/>
            <w:vAlign w:val="center"/>
          </w:tcPr>
          <w:p w14:paraId="5F9A409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14:paraId="3BABF98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9DBD" w14:textId="77777777" w:rsidR="00D641AB" w:rsidRPr="00AF75EF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3280" w14:textId="77777777" w:rsidR="00D641AB" w:rsidRPr="00AF75EF" w:rsidRDefault="00D641AB" w:rsidP="00D641AB">
            <w:pPr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465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 xml:space="preserve">Сумма показателей счетов пассива баланса по коду счета 0 401 </w:t>
            </w:r>
            <w:r>
              <w:rPr>
                <w:sz w:val="16"/>
                <w:szCs w:val="16"/>
              </w:rPr>
              <w:t>6</w:t>
            </w:r>
            <w:r w:rsidRPr="00971A88">
              <w:rPr>
                <w:sz w:val="16"/>
                <w:szCs w:val="16"/>
              </w:rPr>
              <w:t>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82E5" w14:textId="77777777" w:rsidR="00D641AB" w:rsidRPr="00AF75EF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7ECE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892B" w14:textId="77777777" w:rsidR="00D641AB" w:rsidRPr="00AF75EF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F27C" w14:textId="77777777" w:rsidR="00D641AB" w:rsidRPr="00AF75EF" w:rsidRDefault="00D641AB" w:rsidP="00D641AB">
            <w:pPr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8445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236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 xml:space="preserve">Сумма показателей счетов пассива баланса по коду счета 0 401 </w:t>
            </w:r>
            <w:r>
              <w:rPr>
                <w:sz w:val="16"/>
                <w:szCs w:val="16"/>
              </w:rPr>
              <w:t>6</w:t>
            </w:r>
            <w:r w:rsidRPr="00971A88">
              <w:rPr>
                <w:sz w:val="16"/>
                <w:szCs w:val="16"/>
              </w:rPr>
              <w:t>0 000 Раздела 2 не равна сумме показателей по срокам 520</w:t>
            </w:r>
            <w:r>
              <w:rPr>
                <w:sz w:val="16"/>
                <w:szCs w:val="16"/>
              </w:rPr>
              <w:t xml:space="preserve"> </w:t>
            </w:r>
            <w:r w:rsidRPr="00971A88">
              <w:rPr>
                <w:sz w:val="16"/>
                <w:szCs w:val="16"/>
              </w:rPr>
              <w:t xml:space="preserve">графы 4 в разделе 1 </w:t>
            </w:r>
            <w:r>
              <w:rPr>
                <w:sz w:val="16"/>
                <w:szCs w:val="16"/>
              </w:rPr>
              <w:t>–</w:t>
            </w:r>
            <w:r w:rsidRPr="00971A88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68CF2C8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61456CD" w14:textId="77777777" w:rsidTr="000779B2">
        <w:trPr>
          <w:trHeight w:val="74"/>
        </w:trPr>
        <w:tc>
          <w:tcPr>
            <w:tcW w:w="454" w:type="dxa"/>
            <w:vAlign w:val="center"/>
          </w:tcPr>
          <w:p w14:paraId="035EAFD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14:paraId="628BC8A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A5CE" w14:textId="77777777" w:rsidR="00D641AB" w:rsidRPr="00AF75EF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A254" w14:textId="77777777" w:rsidR="00D641AB" w:rsidRPr="00AF75EF" w:rsidRDefault="00D641AB" w:rsidP="00D641AB">
            <w:pPr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703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 xml:space="preserve">Сумма показателей счетов пассива баланса по коду счета 0 401 </w:t>
            </w:r>
            <w:r>
              <w:rPr>
                <w:sz w:val="16"/>
                <w:szCs w:val="16"/>
              </w:rPr>
              <w:t>3</w:t>
            </w:r>
            <w:r w:rsidRPr="00971A88">
              <w:rPr>
                <w:sz w:val="16"/>
                <w:szCs w:val="16"/>
              </w:rPr>
              <w:t>0 000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F56C" w14:textId="77777777" w:rsidR="00D641AB" w:rsidRPr="00AF75EF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001B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FDC7" w14:textId="77777777" w:rsidR="00D641AB" w:rsidRPr="00AF75EF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796A" w14:textId="77777777" w:rsidR="00D641AB" w:rsidRPr="00AF75EF" w:rsidRDefault="00D641AB" w:rsidP="00D641AB">
            <w:pPr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7ADF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B30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971A88">
              <w:rPr>
                <w:sz w:val="16"/>
                <w:szCs w:val="16"/>
              </w:rPr>
              <w:t xml:space="preserve">Сумма показателей счетов пассива баланса по коду счета 0 401 </w:t>
            </w:r>
            <w:r>
              <w:rPr>
                <w:sz w:val="16"/>
                <w:szCs w:val="16"/>
              </w:rPr>
              <w:t>3</w:t>
            </w:r>
            <w:r w:rsidRPr="00971A88">
              <w:rPr>
                <w:sz w:val="16"/>
                <w:szCs w:val="16"/>
              </w:rPr>
              <w:t xml:space="preserve">0 000 Раздела 2 не равна сумме показателей по срокам 570 графы 4 в разделе 1 </w:t>
            </w:r>
            <w:r>
              <w:rPr>
                <w:sz w:val="16"/>
                <w:szCs w:val="16"/>
              </w:rPr>
              <w:t>–</w:t>
            </w:r>
            <w:r w:rsidRPr="00971A88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082ECA5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D478300" w14:textId="77777777" w:rsidTr="000779B2">
        <w:trPr>
          <w:trHeight w:val="74"/>
        </w:trPr>
        <w:tc>
          <w:tcPr>
            <w:tcW w:w="454" w:type="dxa"/>
            <w:vAlign w:val="center"/>
          </w:tcPr>
          <w:p w14:paraId="5552B3F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22" w:type="dxa"/>
            <w:vAlign w:val="center"/>
          </w:tcPr>
          <w:p w14:paraId="60CFCF9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D105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608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8E8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C46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</w:rPr>
              <w:t>01.1, 01.2, 01.3, 01.4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A5AE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B60B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6F75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9C77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6D93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причины изменения валюты баланса отличен от значений 01.1, либо 01.2, либо 01.3, либо 01.4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583D934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16695A8D" w14:textId="77777777" w:rsidTr="000779B2">
        <w:trPr>
          <w:trHeight w:val="74"/>
        </w:trPr>
        <w:tc>
          <w:tcPr>
            <w:tcW w:w="454" w:type="dxa"/>
            <w:vAlign w:val="center"/>
          </w:tcPr>
          <w:p w14:paraId="4B79750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22" w:type="dxa"/>
            <w:vAlign w:val="center"/>
          </w:tcPr>
          <w:p w14:paraId="0D8BB28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0A8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F32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0BE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строкам, у которых в графе 5 отражен код причины 01.3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F2E3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A5C4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05A1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B884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A7A6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635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кода главы по БК, отличного от 000 при коде причины изменения валюты баланса 01.3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3F68113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D087B6B" w14:textId="77777777" w:rsidTr="000779B2">
        <w:trPr>
          <w:trHeight w:val="74"/>
        </w:trPr>
        <w:tc>
          <w:tcPr>
            <w:tcW w:w="454" w:type="dxa"/>
            <w:vAlign w:val="center"/>
          </w:tcPr>
          <w:p w14:paraId="62C3987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22" w:type="dxa"/>
            <w:vAlign w:val="center"/>
          </w:tcPr>
          <w:p w14:paraId="04BC940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7E81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код элемента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F52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AE4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строкам, у которых в графе 5 отражен код причины 01.3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0D8B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8455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8DD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4116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AEC0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D9B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кода элемента бюджета, отличного от 00 при коде причины изменения валюты баланса 01.3 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03E6EC6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17DD1D4D" w14:textId="77777777" w:rsidTr="000779B2">
        <w:trPr>
          <w:trHeight w:val="74"/>
        </w:trPr>
        <w:tc>
          <w:tcPr>
            <w:tcW w:w="454" w:type="dxa"/>
            <w:vAlign w:val="center"/>
          </w:tcPr>
          <w:p w14:paraId="59739AB3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22" w:type="dxa"/>
            <w:vAlign w:val="center"/>
          </w:tcPr>
          <w:p w14:paraId="4302B54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F5A7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код элемента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DC7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729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всем строкам, за исключением строк «Счета актива баланса, итого», «Счета пассива баланса, итого»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DF45" w14:textId="1A2CE19A" w:rsidR="00D641AB" w:rsidRDefault="00D641AB" w:rsidP="001D5D9F">
            <w:pPr>
              <w:snapToGrid w:val="0"/>
              <w:jc w:val="center"/>
              <w:rPr>
                <w:sz w:val="16"/>
                <w:szCs w:val="16"/>
              </w:rPr>
            </w:pPr>
            <w:r w:rsidRPr="00F86FEC">
              <w:rPr>
                <w:sz w:val="16"/>
                <w:szCs w:val="16"/>
              </w:rPr>
              <w:t>&lt;&gt;</w:t>
            </w:r>
            <w:r w:rsidR="001D5D9F">
              <w:rPr>
                <w:sz w:val="16"/>
                <w:szCs w:val="16"/>
              </w:rPr>
              <w:t>06, 08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358E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5A1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AFA0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6397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8939" w14:textId="46D7920F" w:rsidR="00D641AB" w:rsidRDefault="00D641AB" w:rsidP="001D5D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Отражение кода элемента бюджета, равного </w:t>
            </w:r>
            <w:r w:rsidR="001D5D9F">
              <w:rPr>
                <w:sz w:val="16"/>
                <w:szCs w:val="16"/>
              </w:rPr>
              <w:t xml:space="preserve">06, 08 </w:t>
            </w:r>
            <w:r>
              <w:rPr>
                <w:sz w:val="16"/>
                <w:szCs w:val="16"/>
              </w:rPr>
              <w:t xml:space="preserve">– </w:t>
            </w:r>
            <w:r w:rsidRPr="00AF75EF">
              <w:rPr>
                <w:sz w:val="16"/>
                <w:szCs w:val="16"/>
              </w:rPr>
              <w:t>недопустимо</w:t>
            </w:r>
          </w:p>
        </w:tc>
        <w:tc>
          <w:tcPr>
            <w:tcW w:w="567" w:type="dxa"/>
            <w:vAlign w:val="center"/>
          </w:tcPr>
          <w:p w14:paraId="244C22B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54EB2A5" w14:textId="77777777" w:rsidTr="000779B2">
        <w:trPr>
          <w:trHeight w:val="74"/>
        </w:trPr>
        <w:tc>
          <w:tcPr>
            <w:tcW w:w="454" w:type="dxa"/>
            <w:vAlign w:val="center"/>
          </w:tcPr>
          <w:p w14:paraId="18B9E3C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22" w:type="dxa"/>
            <w:vAlign w:val="center"/>
          </w:tcPr>
          <w:p w14:paraId="2E62E8E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FF6B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ОКТМО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732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88D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строкам, у которых в графе 5 отражен код причины 01.3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5209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15A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C26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9FFF" w14:textId="77777777" w:rsidR="00D641AB" w:rsidRDefault="00D641AB" w:rsidP="00D641A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CFA7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279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ОКТМО, отличного от 0000000 при коде причины изменения валюты баланса 01.3</w:t>
            </w:r>
            <w:r w:rsidRPr="00AF75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AF75EF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vAlign w:val="center"/>
          </w:tcPr>
          <w:p w14:paraId="2296913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1D5D9F" w:rsidRPr="00293FB2" w14:paraId="6429C5F9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728237B" w14:textId="77777777" w:rsidR="001D5D9F" w:rsidRDefault="001D5D9F" w:rsidP="001D5D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822" w:type="dxa"/>
            <w:vAlign w:val="center"/>
          </w:tcPr>
          <w:p w14:paraId="19E600B9" w14:textId="77777777" w:rsidR="001D5D9F" w:rsidRDefault="001D5D9F" w:rsidP="001D5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8749" w14:textId="570B28DF" w:rsidR="001D5D9F" w:rsidRDefault="001D5D9F" w:rsidP="001D5D9F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B956" w14:textId="622BC5E1" w:rsidR="001D5D9F" w:rsidRDefault="001D5D9F" w:rsidP="001D5D9F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EC77" w14:textId="445344E5" w:rsidR="001D5D9F" w:rsidRDefault="001D5D9F" w:rsidP="001D5D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строкам, у которых в графе 4 отражен код ОКТМО 22222222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4AFF" w14:textId="56076900" w:rsidR="001D5D9F" w:rsidRDefault="001D5D9F" w:rsidP="001D5D9F">
            <w:pPr>
              <w:snapToGrid w:val="0"/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=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1A8F" w14:textId="77777777" w:rsidR="001D5D9F" w:rsidRPr="00CF540B" w:rsidRDefault="001D5D9F" w:rsidP="001D5D9F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DEF4" w14:textId="77777777" w:rsidR="001D5D9F" w:rsidRPr="00CF540B" w:rsidRDefault="001D5D9F" w:rsidP="001D5D9F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0BFC" w14:textId="77777777" w:rsidR="001D5D9F" w:rsidRPr="00CF540B" w:rsidRDefault="001D5D9F" w:rsidP="001D5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981E" w14:textId="77777777" w:rsidR="001D5D9F" w:rsidRPr="00BE3EC9" w:rsidRDefault="001D5D9F" w:rsidP="001D5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7B03" w14:textId="52BF7838" w:rsidR="001D5D9F" w:rsidRDefault="001D5D9F" w:rsidP="001D5D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 по строкам с ОКТМО 22222222 требуют пояснения</w:t>
            </w:r>
          </w:p>
        </w:tc>
        <w:tc>
          <w:tcPr>
            <w:tcW w:w="567" w:type="dxa"/>
            <w:vAlign w:val="center"/>
          </w:tcPr>
          <w:p w14:paraId="52D8D9D6" w14:textId="1673D330" w:rsidR="001D5D9F" w:rsidRDefault="001D5D9F" w:rsidP="001D5D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</w:p>
        </w:tc>
      </w:tr>
      <w:tr w:rsidR="00F050DB" w:rsidRPr="00293FB2" w14:paraId="7A3EB4DB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7859" w14:textId="56A171DE" w:rsidR="00F050DB" w:rsidRDefault="00F050DB" w:rsidP="009931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EC5D" w14:textId="77777777" w:rsidR="00F050DB" w:rsidRDefault="00F050DB" w:rsidP="009931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7331" w14:textId="77777777" w:rsidR="00F050DB" w:rsidRDefault="00F050DB" w:rsidP="0099314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FC9D" w14:textId="77777777" w:rsidR="00F050DB" w:rsidRDefault="00F050DB" w:rsidP="00993145">
            <w:pPr>
              <w:jc w:val="center"/>
              <w:rPr>
                <w:sz w:val="16"/>
                <w:szCs w:val="16"/>
              </w:rPr>
            </w:pPr>
            <w:r w:rsidRPr="00AF75EF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D665" w14:textId="77777777" w:rsidR="00F050DB" w:rsidRDefault="00F050DB" w:rsidP="009931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строкам, у которых в графе 4 отражен код ОКТМО 22222222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C5D8" w14:textId="7003A9BF" w:rsidR="00F050DB" w:rsidRDefault="00F050DB" w:rsidP="0099314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&lt;&gt;</w:t>
            </w:r>
            <w:r>
              <w:rPr>
                <w:sz w:val="16"/>
                <w:szCs w:val="16"/>
              </w:rPr>
              <w:t>0, пусто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D18C" w14:textId="77777777" w:rsidR="00F050DB" w:rsidRPr="00CF540B" w:rsidRDefault="00F050DB" w:rsidP="0099314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DF38" w14:textId="77777777" w:rsidR="00F050DB" w:rsidRPr="00CF540B" w:rsidRDefault="00F050DB" w:rsidP="0099314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4EBF" w14:textId="77777777" w:rsidR="00F050DB" w:rsidRPr="00CF540B" w:rsidRDefault="00F050DB" w:rsidP="009931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C257" w14:textId="77777777" w:rsidR="00F050DB" w:rsidRPr="00BE3EC9" w:rsidRDefault="00F050DB" w:rsidP="009931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4BFD" w14:textId="1FC61422" w:rsidR="00F050DB" w:rsidRDefault="00F050DB" w:rsidP="00993145">
            <w:pPr>
              <w:jc w:val="center"/>
              <w:rPr>
                <w:sz w:val="16"/>
                <w:szCs w:val="16"/>
              </w:rPr>
            </w:pPr>
            <w:r w:rsidRPr="00F050DB">
              <w:rPr>
                <w:sz w:val="16"/>
                <w:szCs w:val="16"/>
              </w:rPr>
              <w:t>По строкам с ОКТМО 22222222 недопустимы нулевые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EE39" w14:textId="6202C350" w:rsidR="00F050DB" w:rsidRDefault="00F050DB" w:rsidP="009931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0E26CFF" w14:textId="77777777" w:rsidTr="000779B2">
        <w:trPr>
          <w:trHeight w:val="74"/>
        </w:trPr>
        <w:tc>
          <w:tcPr>
            <w:tcW w:w="454" w:type="dxa"/>
            <w:vAlign w:val="center"/>
          </w:tcPr>
          <w:p w14:paraId="319CDC7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8AF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9A4CB2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F51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0DE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7C3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F1EB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9718" w14:textId="77777777" w:rsidR="00D641AB" w:rsidRPr="00905D57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101+102+103+104+105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3B92" w14:textId="77777777" w:rsidR="00D641AB" w:rsidRPr="00905D57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57A8" w14:textId="77777777" w:rsidR="00D641AB" w:rsidRPr="00905D57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F8A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067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Стр.100 </w:t>
            </w:r>
            <w:r w:rsidRPr="00776932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101 +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102+</w:t>
            </w:r>
            <w:r>
              <w:rPr>
                <w:sz w:val="16"/>
                <w:szCs w:val="16"/>
              </w:rPr>
              <w:t xml:space="preserve"> Стр.</w:t>
            </w:r>
            <w:r w:rsidRPr="00776932">
              <w:rPr>
                <w:sz w:val="16"/>
                <w:szCs w:val="16"/>
              </w:rPr>
              <w:t>103+</w:t>
            </w:r>
            <w:r>
              <w:rPr>
                <w:sz w:val="16"/>
                <w:szCs w:val="16"/>
              </w:rPr>
              <w:t xml:space="preserve"> Стр</w:t>
            </w:r>
            <w:r w:rsidRPr="00776932">
              <w:rPr>
                <w:sz w:val="16"/>
                <w:szCs w:val="16"/>
              </w:rPr>
              <w:t>104+</w:t>
            </w:r>
            <w:r>
              <w:rPr>
                <w:sz w:val="16"/>
                <w:szCs w:val="16"/>
              </w:rPr>
              <w:t>- Стр.</w:t>
            </w:r>
            <w:r w:rsidRPr="00776932">
              <w:rPr>
                <w:sz w:val="16"/>
                <w:szCs w:val="16"/>
              </w:rPr>
              <w:t xml:space="preserve">104+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 xml:space="preserve">105 </w:t>
            </w:r>
            <w:r>
              <w:rPr>
                <w:sz w:val="16"/>
                <w:szCs w:val="16"/>
              </w:rPr>
              <w:t>– недопустимо</w:t>
            </w:r>
          </w:p>
        </w:tc>
        <w:tc>
          <w:tcPr>
            <w:tcW w:w="567" w:type="dxa"/>
            <w:vAlign w:val="center"/>
          </w:tcPr>
          <w:p w14:paraId="142314D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6EAF000" w14:textId="77777777" w:rsidTr="000779B2">
        <w:trPr>
          <w:trHeight w:val="74"/>
        </w:trPr>
        <w:tc>
          <w:tcPr>
            <w:tcW w:w="454" w:type="dxa"/>
            <w:vAlign w:val="center"/>
          </w:tcPr>
          <w:p w14:paraId="297C28A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B3D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9A4CB2">
              <w:rPr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F2E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490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B1E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6CA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D654" w14:textId="77777777" w:rsidR="00D641AB" w:rsidRPr="00905D57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111+112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382C" w14:textId="77777777" w:rsidR="00D641AB" w:rsidRPr="00905D57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B9CA" w14:textId="77777777" w:rsidR="00D641AB" w:rsidRPr="00905D57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5101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45F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Стр. 110 </w:t>
            </w:r>
            <w:r w:rsidRPr="00776932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стр. 111 + стр. 112 - недопустимо</w:t>
            </w:r>
          </w:p>
        </w:tc>
        <w:tc>
          <w:tcPr>
            <w:tcW w:w="567" w:type="dxa"/>
            <w:vAlign w:val="center"/>
          </w:tcPr>
          <w:p w14:paraId="5675F95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EB2A2A6" w14:textId="77777777" w:rsidTr="000779B2">
        <w:trPr>
          <w:trHeight w:val="74"/>
        </w:trPr>
        <w:tc>
          <w:tcPr>
            <w:tcW w:w="454" w:type="dxa"/>
            <w:vAlign w:val="center"/>
          </w:tcPr>
          <w:p w14:paraId="7E05D35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8CC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 w:rsidRPr="009A4CB2">
              <w:rPr>
                <w:sz w:val="16"/>
                <w:szCs w:val="16"/>
              </w:rPr>
              <w:t>170</w:t>
            </w:r>
            <w:r>
              <w:rPr>
                <w:sz w:val="16"/>
                <w:szCs w:val="16"/>
              </w:rPr>
              <w:t>-173, 180-182,183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4B3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14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A4D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4445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D552" w14:textId="77777777" w:rsidR="00D641AB" w:rsidRPr="00905D57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84DB" w14:textId="77777777" w:rsidR="00D641AB" w:rsidRPr="00905D57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85C7" w14:textId="77777777" w:rsidR="00D641AB" w:rsidRPr="00905D57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C9F4" w14:textId="77777777" w:rsidR="00D641AB" w:rsidRPr="00BE3EC9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8B5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 по счетам 17, 18 в разделе 3 ф. 0503173 недопустимы</w:t>
            </w:r>
          </w:p>
        </w:tc>
        <w:tc>
          <w:tcPr>
            <w:tcW w:w="567" w:type="dxa"/>
            <w:vAlign w:val="center"/>
          </w:tcPr>
          <w:p w14:paraId="3499E35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6183CE3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765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1495" w14:textId="77777777" w:rsidR="00D641AB" w:rsidRPr="007D78F3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8E72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579E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4F0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4292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B242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51F0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3+4+5+6+7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345C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94E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0F7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графы 2 не равен сумме показателей граф 3+4+5+6+7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7F9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3E23579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AE6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5CE6" w14:textId="77777777" w:rsidR="00D641AB" w:rsidRPr="007D78F3" w:rsidRDefault="00D641AB" w:rsidP="00D641AB">
            <w:pPr>
              <w:jc w:val="center"/>
              <w:rPr>
                <w:sz w:val="16"/>
                <w:szCs w:val="16"/>
              </w:rPr>
            </w:pPr>
            <w:r w:rsidRPr="00BE3EC9">
              <w:rPr>
                <w:sz w:val="16"/>
                <w:szCs w:val="16"/>
              </w:rPr>
              <w:t>Счета актива баланса, 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9A1A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2,3,4,5,6,7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BA46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FFA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4739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1219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Детализированные строки счетов актива баланса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495B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2,3,4,5,6,7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CB0C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84E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всем счетам, кроме 1104хх, 1114хх</w:t>
            </w:r>
          </w:p>
          <w:p w14:paraId="09FA1C0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</w:p>
          <w:p w14:paraId="5B124CC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1104хх, 1114хх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4687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Итоговая сумма изменения актива баланса не соответствует сумме детализированных строк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8EA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7ED25FDF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1B28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89DA" w14:textId="77777777" w:rsidR="00D641AB" w:rsidRPr="007D78F3" w:rsidRDefault="00D641AB" w:rsidP="00D641AB">
            <w:pPr>
              <w:jc w:val="center"/>
              <w:rPr>
                <w:sz w:val="16"/>
                <w:szCs w:val="16"/>
              </w:rPr>
            </w:pPr>
            <w:r w:rsidRPr="00BE3EC9">
              <w:rPr>
                <w:sz w:val="16"/>
                <w:szCs w:val="16"/>
              </w:rPr>
              <w:t xml:space="preserve">Счета </w:t>
            </w:r>
            <w:r>
              <w:rPr>
                <w:sz w:val="16"/>
                <w:szCs w:val="16"/>
              </w:rPr>
              <w:t>пассива</w:t>
            </w:r>
            <w:r w:rsidRPr="00BE3EC9">
              <w:rPr>
                <w:sz w:val="16"/>
                <w:szCs w:val="16"/>
              </w:rPr>
              <w:t xml:space="preserve"> баланса, 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2C23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2,3,4,5,6,7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208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48A4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94BE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1CB6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Детализированные строки счетов актива баланса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23DE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2,3,4,5,6,7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ECDD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C5B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всем счетам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82E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Итоговая сумма изменения пассива баланса не соответствует сумме детализированных строк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CE4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794EE9E0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F09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8197" w14:textId="77777777" w:rsidR="00D641AB" w:rsidRPr="007D78F3" w:rsidRDefault="00D641AB" w:rsidP="00D641AB">
            <w:pPr>
              <w:jc w:val="center"/>
              <w:rPr>
                <w:sz w:val="16"/>
                <w:szCs w:val="16"/>
              </w:rPr>
            </w:pPr>
            <w:r w:rsidRPr="00BE3EC9">
              <w:rPr>
                <w:sz w:val="16"/>
                <w:szCs w:val="16"/>
              </w:rPr>
              <w:t>Счета актива баланса, 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4D6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4B0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26A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F63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8D4C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A893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F4EF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2D0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FB7F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Итоговая сумма изменения актива баланса не соответствует аналогичному показателю раздела 1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197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1E82A163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30E2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2757" w14:textId="77777777" w:rsidR="00D641AB" w:rsidRPr="007D78F3" w:rsidRDefault="00D641AB" w:rsidP="00D641AB">
            <w:pPr>
              <w:jc w:val="center"/>
              <w:rPr>
                <w:sz w:val="16"/>
                <w:szCs w:val="16"/>
              </w:rPr>
            </w:pPr>
            <w:r w:rsidRPr="00BE3EC9">
              <w:rPr>
                <w:sz w:val="16"/>
                <w:szCs w:val="16"/>
              </w:rPr>
              <w:t xml:space="preserve">Счета </w:t>
            </w:r>
            <w:r>
              <w:rPr>
                <w:sz w:val="16"/>
                <w:szCs w:val="16"/>
              </w:rPr>
              <w:t>пассива</w:t>
            </w:r>
            <w:r w:rsidRPr="00BE3EC9">
              <w:rPr>
                <w:sz w:val="16"/>
                <w:szCs w:val="16"/>
              </w:rPr>
              <w:t xml:space="preserve"> баланса, 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1B41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86F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C9B0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2680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D3DE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BD8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6BCA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0C9B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898C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Итоговая сумма изменения пассива баланса не соответствует аналогичному показателю раздела 1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A7C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44174ED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24DD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FA38" w14:textId="77777777" w:rsidR="00D641AB" w:rsidRPr="007D78F3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Детализированные строки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F834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D621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97E9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C35F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0BED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329A" w14:textId="77777777" w:rsidR="00D641AB" w:rsidRDefault="00D641AB" w:rsidP="00D641A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1DED" w14:textId="77777777" w:rsidR="00D641AB" w:rsidRPr="00293FB2" w:rsidRDefault="00D641AB" w:rsidP="00D64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0115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КФО 1 + детализированные коды счетов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89B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детализированных строках графы 1 отражается </w:t>
            </w:r>
            <w:r w:rsidRPr="00423041">
              <w:rPr>
                <w:sz w:val="16"/>
                <w:szCs w:val="16"/>
              </w:rPr>
              <w:t>код счета бюджетного учета</w:t>
            </w:r>
            <w:r>
              <w:rPr>
                <w:sz w:val="16"/>
                <w:szCs w:val="16"/>
              </w:rPr>
              <w:t xml:space="preserve"> (18 - 23 разряды номера счета)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6B3A" w14:textId="77777777" w:rsidR="00D641AB" w:rsidRDefault="00D641AB" w:rsidP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94BD391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6E4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87B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Счета актива баланса, 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62F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2 по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302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88F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06B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273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Счета пассива баланса, 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648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2 по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C9C5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478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0D3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 w:rsidRPr="000D61B9">
              <w:rPr>
                <w:sz w:val="16"/>
                <w:szCs w:val="16"/>
              </w:rPr>
              <w:t>Итоговая сумма изменения актива баланса не соответствует</w:t>
            </w:r>
            <w:r>
              <w:rPr>
                <w:sz w:val="16"/>
                <w:szCs w:val="16"/>
              </w:rPr>
              <w:t xml:space="preserve"> и</w:t>
            </w:r>
            <w:r w:rsidRPr="000D61B9">
              <w:rPr>
                <w:sz w:val="16"/>
                <w:szCs w:val="16"/>
              </w:rPr>
              <w:t>тогов</w:t>
            </w:r>
            <w:r>
              <w:rPr>
                <w:sz w:val="16"/>
                <w:szCs w:val="16"/>
              </w:rPr>
              <w:t>ой</w:t>
            </w:r>
            <w:r w:rsidRPr="000D61B9">
              <w:rPr>
                <w:sz w:val="16"/>
                <w:szCs w:val="16"/>
              </w:rPr>
              <w:t xml:space="preserve"> сумм</w:t>
            </w:r>
            <w:r>
              <w:rPr>
                <w:sz w:val="16"/>
                <w:szCs w:val="16"/>
              </w:rPr>
              <w:t>е</w:t>
            </w:r>
            <w:r w:rsidRPr="000D61B9">
              <w:rPr>
                <w:sz w:val="16"/>
                <w:szCs w:val="16"/>
              </w:rPr>
              <w:t xml:space="preserve"> изменения пассива баланса</w:t>
            </w:r>
            <w:r>
              <w:rPr>
                <w:sz w:val="16"/>
                <w:szCs w:val="16"/>
              </w:rPr>
              <w:t xml:space="preserve">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EA9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69CF2864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3A8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 для разреза КВФО 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AA4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*, кроме с 200 по 207, 250, 260, 280, 340, 350, 430, 431, 550, 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5AEF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3 по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728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11A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986D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562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033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E711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61F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7AF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Отражение показателей по КВФО 3 допустимо только по строкам с 200 по 207, 250, 260, 280, 340, 350, 430, 431, 550, 570, 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782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322C7CB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808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CDEE" w14:textId="3F978989" w:rsidR="00D641AB" w:rsidRDefault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Детализированные строки по счетам 120551, 120561, 120651, 120654, 130251, 130254, 130466, 130476, 130486, 130496, 140116, 140117, 140118, 140119, 140126, 140127, 140128, 140129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177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2 по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778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A32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ACDF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B15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432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86DC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643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5D1B" w14:textId="33841573" w:rsidR="00D641AB" w:rsidRDefault="00D64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Отражение показателей по счетам </w:t>
            </w:r>
            <w:r w:rsidRPr="00A9354A">
              <w:rPr>
                <w:sz w:val="16"/>
                <w:szCs w:val="16"/>
              </w:rPr>
              <w:t>120551, 120561, 120651, 120654, 130251, 130254, 130466, 130476, 130486, 130496, 140116, 140117, 140118, 140119, 140126, 140127, 140128, 140129</w:t>
            </w:r>
            <w:r>
              <w:rPr>
                <w:sz w:val="16"/>
                <w:szCs w:val="16"/>
              </w:rPr>
              <w:t xml:space="preserve">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9C3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9F0CA29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7A1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42F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B972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41B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507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1101ХХ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8FF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D88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AED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D748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C93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FCB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1101ХХ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010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073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2179B5F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401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965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F44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269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F31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11141Х, с 111432 по 111438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404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5FF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020 – 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242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5B44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0AC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74A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Сумма показателей по счетам 11141Х, с 111432 по 111438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</w:t>
            </w:r>
            <w:r>
              <w:rPr>
                <w:sz w:val="16"/>
                <w:szCs w:val="16"/>
              </w:rPr>
              <w:t xml:space="preserve">разнице </w:t>
            </w:r>
            <w:r w:rsidRPr="00E145E0">
              <w:rPr>
                <w:sz w:val="16"/>
                <w:szCs w:val="16"/>
              </w:rPr>
              <w:t>показател</w:t>
            </w:r>
            <w:r>
              <w:rPr>
                <w:sz w:val="16"/>
                <w:szCs w:val="16"/>
              </w:rPr>
              <w:t>ей</w:t>
            </w:r>
            <w:r w:rsidRPr="00E145E0">
              <w:rPr>
                <w:sz w:val="16"/>
                <w:szCs w:val="16"/>
              </w:rPr>
              <w:t xml:space="preserve"> по строк</w:t>
            </w:r>
            <w:r>
              <w:rPr>
                <w:sz w:val="16"/>
                <w:szCs w:val="16"/>
              </w:rPr>
              <w:t>ам</w:t>
            </w:r>
            <w:r w:rsidRPr="00E145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020 и </w:t>
            </w:r>
            <w:r w:rsidRPr="00E145E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21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BD8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D04CC21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5A7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321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986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18F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46AC" w14:textId="1DCE2A06" w:rsidR="00D641AB" w:rsidRDefault="00D641AB" w:rsidP="004A68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11041Х, с 110432 по 110438, 110491, 110492, с 110494 по 110498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FBE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37A4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51F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4957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70A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E0DC" w14:textId="6A117B22" w:rsidR="00D641AB" w:rsidRDefault="00D641AB" w:rsidP="004A68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Сумма показателей по счетам 11041Х, с 110432 по 110438, 110491, 110492, с 110494 по 110498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0</w:t>
            </w:r>
            <w:r>
              <w:rPr>
                <w:sz w:val="16"/>
                <w:szCs w:val="16"/>
              </w:rPr>
              <w:t>21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385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1AC5BC2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FC5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1E4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6C5F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3A4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61E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1102ХХ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E0A2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9644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B2B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6583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013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B44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1102ХХ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0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FA5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627474F4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E30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CE0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A7E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EA7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7F4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1</w:t>
            </w:r>
            <w:r w:rsidRPr="00E145E0">
              <w:rPr>
                <w:sz w:val="16"/>
                <w:szCs w:val="16"/>
              </w:rPr>
              <w:t xml:space="preserve">1143D,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1143I,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1143N,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>1143R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6D4F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314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 – 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AEB4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27A7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F9A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2AA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1</w:t>
            </w:r>
            <w:r w:rsidRPr="00E145E0">
              <w:rPr>
                <w:sz w:val="16"/>
                <w:szCs w:val="16"/>
              </w:rPr>
              <w:t xml:space="preserve">1143D,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1143I,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1143N,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1143R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</w:t>
            </w:r>
            <w:r>
              <w:rPr>
                <w:sz w:val="16"/>
                <w:szCs w:val="16"/>
              </w:rPr>
              <w:t xml:space="preserve">разнице </w:t>
            </w:r>
            <w:r w:rsidRPr="00E145E0">
              <w:rPr>
                <w:sz w:val="16"/>
                <w:szCs w:val="16"/>
              </w:rPr>
              <w:t>показател</w:t>
            </w:r>
            <w:r>
              <w:rPr>
                <w:sz w:val="16"/>
                <w:szCs w:val="16"/>
              </w:rPr>
              <w:t>ей</w:t>
            </w:r>
            <w:r w:rsidRPr="00E145E0">
              <w:rPr>
                <w:sz w:val="16"/>
                <w:szCs w:val="16"/>
              </w:rPr>
              <w:t xml:space="preserve"> по строк</w:t>
            </w:r>
            <w:r>
              <w:rPr>
                <w:sz w:val="16"/>
                <w:szCs w:val="16"/>
              </w:rPr>
              <w:t>ам</w:t>
            </w:r>
            <w:r w:rsidRPr="00E145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050 и </w:t>
            </w:r>
            <w:r w:rsidRPr="00E145E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51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1DF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18CE5C2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A7E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4A8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736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50B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503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1</w:t>
            </w:r>
            <w:r w:rsidRPr="00E145E0">
              <w:rPr>
                <w:sz w:val="16"/>
                <w:szCs w:val="16"/>
              </w:rPr>
              <w:t xml:space="preserve">1043D,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1043I,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1043N,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>1043R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CA2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569E" w14:textId="510F8262" w:rsidR="00D641AB" w:rsidRDefault="00D641AB" w:rsidP="000F57EB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0F57EB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CF6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753F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B3E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595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1</w:t>
            </w:r>
            <w:r w:rsidRPr="00E145E0">
              <w:rPr>
                <w:sz w:val="16"/>
                <w:szCs w:val="16"/>
              </w:rPr>
              <w:t xml:space="preserve">1043D,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1043I,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1043N, </w:t>
            </w:r>
            <w:r>
              <w:rPr>
                <w:sz w:val="16"/>
                <w:szCs w:val="16"/>
              </w:rPr>
              <w:t>1</w:t>
            </w:r>
            <w:r w:rsidRPr="00E145E0">
              <w:rPr>
                <w:sz w:val="16"/>
                <w:szCs w:val="16"/>
              </w:rPr>
              <w:t xml:space="preserve">1043R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0</w:t>
            </w:r>
            <w:r>
              <w:rPr>
                <w:sz w:val="16"/>
                <w:szCs w:val="16"/>
              </w:rPr>
              <w:t>51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4AA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179AF2D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F03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0BF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67C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B84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4ED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1103ХХ за минусом суммы показателей по счетам актива баланса 11147Х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8B6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36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7A2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833D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76C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86C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1103ХХ за минусом суммы показателей по счетам актива баланса 11147Х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0</w:t>
            </w:r>
            <w:r>
              <w:rPr>
                <w:sz w:val="16"/>
                <w:szCs w:val="16"/>
              </w:rPr>
              <w:t>7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E36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534C854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32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EBA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1EA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027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D37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1105ХХ за минусом суммы показателей по счетам актива баланса 11148Х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4BA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0E1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87CF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E8EA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353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7C5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1105ХХ за минусом суммы показателей по счетам актива баланса 11148Х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0</w:t>
            </w:r>
            <w:r>
              <w:rPr>
                <w:sz w:val="16"/>
                <w:szCs w:val="16"/>
              </w:rPr>
              <w:t>8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EAC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5E962A9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0CA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C0E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546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EDB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906E" w14:textId="3E3EAEBC" w:rsidR="00D641AB" w:rsidRDefault="00235757" w:rsidP="00651803">
            <w:pPr>
              <w:jc w:val="center"/>
              <w:rPr>
                <w:sz w:val="16"/>
                <w:szCs w:val="16"/>
              </w:rPr>
            </w:pPr>
            <w:r w:rsidRPr="00235757">
              <w:rPr>
                <w:sz w:val="16"/>
                <w:szCs w:val="16"/>
              </w:rPr>
              <w:t>Сумма показателей по счетам актива баланса 1111ХХ за минусом суммы показателей по счетам актива баланса 110441, 110442, 110444-110449, 111441, 111442, 111444-111448, 11046D, 11046I, 11046N, 11046R, 11049I, 11146D, 11146I, 11146N, 11146R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8FD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410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E1F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B511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10D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BC67" w14:textId="3D7CF39C" w:rsidR="00D641AB" w:rsidRDefault="00235757" w:rsidP="00651803">
            <w:pPr>
              <w:jc w:val="center"/>
              <w:rPr>
                <w:sz w:val="16"/>
                <w:szCs w:val="16"/>
              </w:rPr>
            </w:pPr>
            <w:r w:rsidRPr="00235757">
              <w:rPr>
                <w:sz w:val="16"/>
                <w:szCs w:val="16"/>
              </w:rPr>
              <w:t>Сумма показателей по счетам актива баланса 1111ХХ за минусом суммы показателей по счетам актива баланса 110441, 110442, 110444-110449, 111441, 111442, 111444-111448, 11046D, 11046I, 11046N, 11046R, 11049I, 11146D, 11146I, 11146N, 11146R Раздела 4 не равна показателю по строке 100 графы 6 в разделе 1 –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B36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AF3F19C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BFB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A76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E9E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AB9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D9A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1113ХХ за минусом суммы показателей по счетам актива баланса 11149Х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BECD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7DD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546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3048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1D9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DEC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1113ХХ за минусом суммы показателей по счетам актива баланса 11149Х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11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751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827DC1F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C9F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99F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902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CFD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A8D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1106ХХ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8B9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A04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ADA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8C11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6A2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1FE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1106ХХ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12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EB5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E34D363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77F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FFD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FB7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85F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E86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1107ХХ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27F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B85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425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ED4E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859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5A1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1107ХХ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13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816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37B3EAD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52B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D59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0AA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A27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C9A8" w14:textId="46B16A4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1108ХХ</w:t>
            </w:r>
            <w:r w:rsidR="0095135F">
              <w:t xml:space="preserve"> </w:t>
            </w:r>
            <w:r w:rsidR="0095135F" w:rsidRPr="0095135F">
              <w:rPr>
                <w:sz w:val="16"/>
                <w:szCs w:val="16"/>
              </w:rPr>
              <w:t>за минусом суммы показателей по счетам актива баланса 11045Х и 11145Х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19B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03C2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07B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A478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5C1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F00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1108ХХ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14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A77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1D56522F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4BA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8F6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E897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D83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F33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1109ХХ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8B4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034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52E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EDF1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17F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F0E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1109ХХ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15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065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23D5809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A45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CAE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520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499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A2B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актива баланса 140150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ED5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A382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6C9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F02A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592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AAC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E145E0">
              <w:rPr>
                <w:sz w:val="16"/>
                <w:szCs w:val="16"/>
              </w:rPr>
              <w:t>оказател</w:t>
            </w:r>
            <w:r>
              <w:rPr>
                <w:sz w:val="16"/>
                <w:szCs w:val="16"/>
              </w:rPr>
              <w:t>ь</w:t>
            </w:r>
            <w:r w:rsidRPr="00E145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по </w:t>
            </w:r>
            <w:r w:rsidRPr="00E145E0">
              <w:rPr>
                <w:sz w:val="16"/>
                <w:szCs w:val="16"/>
              </w:rPr>
              <w:t>счет</w:t>
            </w:r>
            <w:r>
              <w:rPr>
                <w:sz w:val="16"/>
                <w:szCs w:val="16"/>
              </w:rPr>
              <w:t>у</w:t>
            </w:r>
            <w:r w:rsidRPr="00E145E0">
              <w:rPr>
                <w:sz w:val="16"/>
                <w:szCs w:val="16"/>
              </w:rPr>
              <w:t xml:space="preserve"> актива баланса </w:t>
            </w:r>
            <w:r>
              <w:rPr>
                <w:sz w:val="16"/>
                <w:szCs w:val="16"/>
              </w:rPr>
              <w:t>140150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16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 xml:space="preserve">6 </w:t>
            </w:r>
            <w:r w:rsidRPr="00E145E0">
              <w:rPr>
                <w:sz w:val="16"/>
                <w:szCs w:val="16"/>
              </w:rPr>
              <w:t xml:space="preserve">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289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5FFD911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450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361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3007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594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DA3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1110ХХ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DB8F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B36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121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1715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5DD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D97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1110ХХ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17</w:t>
            </w:r>
            <w:r w:rsidRPr="00E145E0">
              <w:rPr>
                <w:sz w:val="16"/>
                <w:szCs w:val="16"/>
              </w:rPr>
              <w:t xml:space="preserve">0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CA2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7354707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4E4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98E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24E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06C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4EC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1201ХХ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B2A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F35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D9F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F3FB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CBC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A60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1201ХХ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200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497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E531C30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A77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5F5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934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E7B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80F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12011Х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A527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C64D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387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D5F2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8A2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702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12011Х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201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6EC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5807E6D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515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C37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509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E8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C51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12012Х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392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53E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B077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D1B9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6FD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39F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12012Х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203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99E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EA05EAD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DBF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475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4EF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01D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B5A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актива баланса 120122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918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CBA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35D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4C78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849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5FE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по счету актива баланса 120122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204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740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2D307E1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F1C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64D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73C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68A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32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актива баланса 120127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23E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45E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AC1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E92A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BEF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A60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по счету актива баланса 120127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206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0DC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C5DFE6D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022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791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3DA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D2E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364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12013Х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80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1C2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BFB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BEF2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14F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2E4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12013Х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207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9FF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02B57A9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6AA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2DF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E18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E99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1A0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1204ХХ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4B3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49D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848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2D2D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FF4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F7C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1204ХХ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240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1F0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330E420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B04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A0D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B2F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C3E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B59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1205ХХ, 1209ХХ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C27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24A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027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4EF7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302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FFA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1205ХХ, 1209ХХ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250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CD8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6389CDD6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73E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E57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2A6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63E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18B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1206ХХ, 1208ХХ, 1303ХХ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34D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DD3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814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D1F6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B66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D7A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1206ХХ, 1208ХХ, 1303ХХ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260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DEA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1B13EA3C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7FC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EAD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AD2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541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C25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1207ХХ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3DD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CCC2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EBE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6E1C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1CE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F07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1207ХХ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270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6B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4FEB252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CE1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67C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11B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948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02F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1210ХХ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E55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216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4E9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EF13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600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BCC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1210ХХ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280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C60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63754330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C63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D7F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EA1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03A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AC9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12101Х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AF52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9DC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BB1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7A96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918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C08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12101Х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282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000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C86ABA2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68F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E3F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F1E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810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FB8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1215ХХ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576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1EED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46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5F16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8FA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F08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актива баланса 1215ХХ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290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61D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B16713C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2B9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DDA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612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CBC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EE2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1301ХХ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46D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376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B5C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45B8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870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C41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1301ХХ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400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22A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73FCD998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E69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CF8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2902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300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6C8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1302ХХ, 1208ХХ, 130402, 130403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DF3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23F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6C2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1C6C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0A7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552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Сумма показателей по счетам пассива баланса 1302ХХ, 1208ХХ, 130402, 130403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410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E40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71404D21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975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35C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D8F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C5D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91F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1303ХХ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26B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4732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27A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E704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6AE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1F3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1303ХХ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420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726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BC7DA51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CCE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CC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276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F3A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379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пассива баланса 130401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C27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34A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F52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3323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884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E47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по счету пассива баланса 130401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431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055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23ADEE3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0FE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90.1 для разреза КВФО 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AB9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8D1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02F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19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пассива баланса 130401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252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653F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E32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0AAA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D7C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B3B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по счету пассива баланса 130401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 разрезу КВФО 1</w:t>
            </w:r>
            <w:r w:rsidRPr="00E145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B68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2331CC4E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8AB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AAE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96B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B28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0E4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пассива баланса 130404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F2F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94C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3B7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FB08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4CD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429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по счету пассива баланса 130404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432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C80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5D57BBF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928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BFE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DFD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8D5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A9C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пассива баланса 130406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5F4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0A0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222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5FE6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C37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559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по счету пассива баланса 130406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433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65E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0E36E36D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36C3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B1A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333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1C1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B1C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12101Х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3E4B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87A7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0BA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D46C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E31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AC0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12101Х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434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350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58617515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819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A7FD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689C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D80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569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пассива баланса 1304</w:t>
            </w:r>
            <w:r w:rsidRPr="00D641AB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B4B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FD3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0E6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4C54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1F7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CFC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пассива баланса 1304</w:t>
            </w:r>
            <w:r w:rsidRPr="00D641AB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6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436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E97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73449C67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891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DE6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948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854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381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пассива баланса 130407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1256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65CD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4D47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7488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7A2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B74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по счету пассива баланса 130407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437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16D4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3ACD31D1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100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E87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82AA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6E4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6E4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1205ХХ, 1209ХХ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C8B5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92E8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AF3D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92A5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BBD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7F7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12101Х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470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F51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EBA0B21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F1F2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B4A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EEC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94D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1E0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пассива баланса 140160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BA2D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1CB4" w14:textId="20757C3F" w:rsidR="00D641AB" w:rsidRDefault="00D641AB" w:rsidP="00710EC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710EC6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DC63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A83D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2A0B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A17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по счету пассива баланса 140160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520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3848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7C88362E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DD2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3900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A889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9391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0EF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14014Х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2701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073D" w14:textId="7A1F9C3F" w:rsidR="00D641AB" w:rsidRDefault="00D641AB" w:rsidP="00710EC6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710EC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79A4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512E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524A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AF08" w14:textId="605D36BE" w:rsidR="00D641AB" w:rsidRDefault="00D641AB" w:rsidP="00710E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показателей по счетам пассива баланса 14014Х</w:t>
            </w:r>
            <w:r w:rsidRPr="00E145E0">
              <w:rPr>
                <w:sz w:val="16"/>
                <w:szCs w:val="16"/>
              </w:rPr>
              <w:t xml:space="preserve"> 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5</w:t>
            </w:r>
            <w:r w:rsidR="00710EC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B10E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D641AB" w:rsidRPr="00293FB2" w14:paraId="46963994" w14:textId="77777777" w:rsidTr="000779B2">
        <w:trPr>
          <w:trHeight w:val="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8996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F12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E8DE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7C37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3595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по счету пассива баланса 140130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4250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BED7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EC2" w14:textId="77777777" w:rsidR="00D641AB" w:rsidRDefault="00D641AB" w:rsidP="006518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6D99" w14:textId="77777777" w:rsidR="00D641AB" w:rsidRPr="00293FB2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473F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0C5C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по счету пассива баланса 140130 </w:t>
            </w:r>
            <w:r w:rsidRPr="00E145E0">
              <w:rPr>
                <w:sz w:val="16"/>
                <w:szCs w:val="16"/>
              </w:rPr>
              <w:t xml:space="preserve">Раздела </w:t>
            </w:r>
            <w:r>
              <w:rPr>
                <w:sz w:val="16"/>
                <w:szCs w:val="16"/>
              </w:rPr>
              <w:t>4</w:t>
            </w:r>
            <w:r w:rsidRPr="00E145E0">
              <w:rPr>
                <w:sz w:val="16"/>
                <w:szCs w:val="16"/>
              </w:rPr>
              <w:t xml:space="preserve"> не равна показателю по строке </w:t>
            </w:r>
            <w:r>
              <w:rPr>
                <w:sz w:val="16"/>
                <w:szCs w:val="16"/>
              </w:rPr>
              <w:t>570</w:t>
            </w:r>
            <w:r w:rsidRPr="00E145E0">
              <w:rPr>
                <w:sz w:val="16"/>
                <w:szCs w:val="16"/>
              </w:rPr>
              <w:t xml:space="preserve"> графы </w:t>
            </w:r>
            <w:r>
              <w:rPr>
                <w:sz w:val="16"/>
                <w:szCs w:val="16"/>
              </w:rPr>
              <w:t>6</w:t>
            </w:r>
            <w:r w:rsidRPr="00E145E0">
              <w:rPr>
                <w:sz w:val="16"/>
                <w:szCs w:val="16"/>
              </w:rPr>
              <w:t xml:space="preserve"> в разделе 1 </w:t>
            </w:r>
            <w:r>
              <w:rPr>
                <w:sz w:val="16"/>
                <w:szCs w:val="16"/>
              </w:rPr>
              <w:t>–</w:t>
            </w:r>
            <w:r w:rsidRPr="00E145E0">
              <w:rPr>
                <w:sz w:val="16"/>
                <w:szCs w:val="16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0269" w14:textId="77777777" w:rsidR="00D641AB" w:rsidRDefault="00D641AB" w:rsidP="006518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14:paraId="07ACB86E" w14:textId="77777777" w:rsidR="00CF6901" w:rsidRDefault="00CF6901" w:rsidP="001D5D9F">
      <w:pPr>
        <w:ind w:left="-709"/>
      </w:pPr>
      <w:bookmarkStart w:id="316" w:name="_Toc501124312"/>
    </w:p>
    <w:p w14:paraId="0852D70F" w14:textId="31F0EE5B" w:rsidR="001D5D9F" w:rsidRDefault="001D5D9F" w:rsidP="000779B2">
      <w:pPr>
        <w:ind w:left="-142"/>
      </w:pPr>
      <w:r>
        <w:t>Форматно-логические контроли Сведений (ф. 0503173)</w:t>
      </w:r>
    </w:p>
    <w:tbl>
      <w:tblPr>
        <w:tblStyle w:val="aff5"/>
        <w:tblW w:w="0" w:type="auto"/>
        <w:tblInd w:w="-147" w:type="dxa"/>
        <w:tblLook w:val="04A0" w:firstRow="1" w:lastRow="0" w:firstColumn="1" w:lastColumn="0" w:noHBand="0" w:noVBand="1"/>
      </w:tblPr>
      <w:tblGrid>
        <w:gridCol w:w="816"/>
        <w:gridCol w:w="1481"/>
        <w:gridCol w:w="1493"/>
        <w:gridCol w:w="1461"/>
        <w:gridCol w:w="840"/>
        <w:gridCol w:w="3254"/>
      </w:tblGrid>
      <w:tr w:rsidR="001D5D9F" w:rsidRPr="001D5D9F" w14:paraId="501C76C9" w14:textId="77777777" w:rsidTr="000779B2">
        <w:trPr>
          <w:trHeight w:val="240"/>
        </w:trPr>
        <w:tc>
          <w:tcPr>
            <w:tcW w:w="816" w:type="dxa"/>
            <w:vMerge w:val="restart"/>
            <w:vAlign w:val="center"/>
            <w:hideMark/>
          </w:tcPr>
          <w:p w14:paraId="743574AE" w14:textId="77777777" w:rsidR="001D5D9F" w:rsidRPr="001D5D9F" w:rsidRDefault="001D5D9F" w:rsidP="001D5D9F">
            <w:pPr>
              <w:jc w:val="center"/>
            </w:pPr>
            <w:r w:rsidRPr="001D5D9F">
              <w:t>№ п/п</w:t>
            </w:r>
          </w:p>
        </w:tc>
        <w:tc>
          <w:tcPr>
            <w:tcW w:w="5275" w:type="dxa"/>
            <w:gridSpan w:val="4"/>
            <w:vAlign w:val="center"/>
            <w:hideMark/>
          </w:tcPr>
          <w:p w14:paraId="41CA38E9" w14:textId="77777777" w:rsidR="001D5D9F" w:rsidRPr="001D5D9F" w:rsidRDefault="001D5D9F" w:rsidP="001D5D9F">
            <w:pPr>
              <w:jc w:val="center"/>
            </w:pPr>
            <w:r w:rsidRPr="001D5D9F">
              <w:t>графа</w:t>
            </w:r>
          </w:p>
        </w:tc>
        <w:tc>
          <w:tcPr>
            <w:tcW w:w="3254" w:type="dxa"/>
            <w:vMerge w:val="restart"/>
            <w:vAlign w:val="center"/>
            <w:hideMark/>
          </w:tcPr>
          <w:p w14:paraId="05F62CAC" w14:textId="77777777" w:rsidR="001D5D9F" w:rsidRPr="001D5D9F" w:rsidRDefault="001D5D9F" w:rsidP="001D5D9F">
            <w:pPr>
              <w:jc w:val="center"/>
            </w:pPr>
            <w:r w:rsidRPr="001D5D9F">
              <w:t>Уровень контроля</w:t>
            </w:r>
          </w:p>
        </w:tc>
      </w:tr>
      <w:tr w:rsidR="001D5D9F" w:rsidRPr="001D5D9F" w14:paraId="4F5932BD" w14:textId="77777777" w:rsidTr="000779B2">
        <w:trPr>
          <w:trHeight w:val="480"/>
        </w:trPr>
        <w:tc>
          <w:tcPr>
            <w:tcW w:w="816" w:type="dxa"/>
            <w:vMerge/>
            <w:vAlign w:val="center"/>
            <w:hideMark/>
          </w:tcPr>
          <w:p w14:paraId="6F05CE9D" w14:textId="77777777" w:rsidR="001D5D9F" w:rsidRPr="001D5D9F" w:rsidRDefault="001D5D9F" w:rsidP="002E5352">
            <w:pPr>
              <w:jc w:val="center"/>
            </w:pPr>
          </w:p>
        </w:tc>
        <w:tc>
          <w:tcPr>
            <w:tcW w:w="1481" w:type="dxa"/>
            <w:vAlign w:val="center"/>
            <w:hideMark/>
          </w:tcPr>
          <w:p w14:paraId="4CD455D2" w14:textId="77777777" w:rsidR="001D5D9F" w:rsidRPr="001D5D9F" w:rsidRDefault="001D5D9F" w:rsidP="002E5352">
            <w:pPr>
              <w:jc w:val="center"/>
            </w:pPr>
            <w:r w:rsidRPr="001D5D9F">
              <w:t>гр. 3</w:t>
            </w:r>
          </w:p>
        </w:tc>
        <w:tc>
          <w:tcPr>
            <w:tcW w:w="1493" w:type="dxa"/>
            <w:vAlign w:val="center"/>
            <w:hideMark/>
          </w:tcPr>
          <w:p w14:paraId="08ED2BA4" w14:textId="77777777" w:rsidR="001D5D9F" w:rsidRPr="001D5D9F" w:rsidRDefault="001D5D9F" w:rsidP="002E5352">
            <w:pPr>
              <w:jc w:val="center"/>
            </w:pPr>
            <w:r w:rsidRPr="001D5D9F">
              <w:t>гр. 4 - элемент бюджета</w:t>
            </w:r>
          </w:p>
        </w:tc>
        <w:tc>
          <w:tcPr>
            <w:tcW w:w="1461" w:type="dxa"/>
            <w:vAlign w:val="center"/>
            <w:hideMark/>
          </w:tcPr>
          <w:p w14:paraId="0DAFD799" w14:textId="77777777" w:rsidR="001D5D9F" w:rsidRPr="001D5D9F" w:rsidRDefault="001D5D9F" w:rsidP="002E5352">
            <w:pPr>
              <w:jc w:val="center"/>
            </w:pPr>
            <w:r w:rsidRPr="001D5D9F">
              <w:t>гр. 4 - ОКТМО</w:t>
            </w:r>
          </w:p>
        </w:tc>
        <w:tc>
          <w:tcPr>
            <w:tcW w:w="840" w:type="dxa"/>
            <w:vAlign w:val="center"/>
            <w:hideMark/>
          </w:tcPr>
          <w:p w14:paraId="2DEEB1B8" w14:textId="77777777" w:rsidR="001D5D9F" w:rsidRPr="001D5D9F" w:rsidRDefault="001D5D9F" w:rsidP="002E5352">
            <w:pPr>
              <w:jc w:val="center"/>
            </w:pPr>
            <w:r w:rsidRPr="001D5D9F">
              <w:t>гр. 5</w:t>
            </w:r>
          </w:p>
        </w:tc>
        <w:tc>
          <w:tcPr>
            <w:tcW w:w="3254" w:type="dxa"/>
            <w:vMerge/>
            <w:vAlign w:val="center"/>
            <w:hideMark/>
          </w:tcPr>
          <w:p w14:paraId="3924AEF8" w14:textId="77777777" w:rsidR="001D5D9F" w:rsidRPr="001D5D9F" w:rsidRDefault="001D5D9F" w:rsidP="002E5352">
            <w:pPr>
              <w:jc w:val="center"/>
            </w:pPr>
          </w:p>
        </w:tc>
      </w:tr>
      <w:tr w:rsidR="001D5D9F" w:rsidRPr="001D5D9F" w14:paraId="7DC79622" w14:textId="77777777" w:rsidTr="000779B2">
        <w:trPr>
          <w:trHeight w:val="240"/>
        </w:trPr>
        <w:tc>
          <w:tcPr>
            <w:tcW w:w="816" w:type="dxa"/>
            <w:vAlign w:val="center"/>
            <w:hideMark/>
          </w:tcPr>
          <w:p w14:paraId="2BFC63EA" w14:textId="77777777" w:rsidR="001D5D9F" w:rsidRPr="001D5D9F" w:rsidRDefault="001D5D9F" w:rsidP="001D5D9F">
            <w:pPr>
              <w:jc w:val="center"/>
            </w:pPr>
            <w:r w:rsidRPr="001D5D9F">
              <w:t>1</w:t>
            </w:r>
          </w:p>
        </w:tc>
        <w:tc>
          <w:tcPr>
            <w:tcW w:w="1481" w:type="dxa"/>
            <w:vAlign w:val="center"/>
            <w:hideMark/>
          </w:tcPr>
          <w:p w14:paraId="0C91C707" w14:textId="77777777" w:rsidR="001D5D9F" w:rsidRPr="001D5D9F" w:rsidRDefault="001D5D9F" w:rsidP="001D5D9F">
            <w:pPr>
              <w:jc w:val="center"/>
            </w:pPr>
            <w:r w:rsidRPr="001D5D9F">
              <w:t>ХХХ (кроме 000)</w:t>
            </w:r>
          </w:p>
        </w:tc>
        <w:tc>
          <w:tcPr>
            <w:tcW w:w="1493" w:type="dxa"/>
            <w:vAlign w:val="center"/>
            <w:hideMark/>
          </w:tcPr>
          <w:p w14:paraId="4F8D01CD" w14:textId="77777777" w:rsidR="001D5D9F" w:rsidRPr="001D5D9F" w:rsidRDefault="001D5D9F" w:rsidP="001D5D9F">
            <w:pPr>
              <w:jc w:val="center"/>
            </w:pPr>
            <w:r w:rsidRPr="001D5D9F">
              <w:t>00</w:t>
            </w:r>
          </w:p>
        </w:tc>
        <w:tc>
          <w:tcPr>
            <w:tcW w:w="1461" w:type="dxa"/>
            <w:vAlign w:val="center"/>
            <w:hideMark/>
          </w:tcPr>
          <w:p w14:paraId="6F8B0065" w14:textId="77777777" w:rsidR="001D5D9F" w:rsidRPr="001D5D9F" w:rsidRDefault="001D5D9F" w:rsidP="001D5D9F">
            <w:pPr>
              <w:jc w:val="center"/>
            </w:pPr>
            <w:r w:rsidRPr="001D5D9F">
              <w:t>00000000</w:t>
            </w:r>
          </w:p>
        </w:tc>
        <w:tc>
          <w:tcPr>
            <w:tcW w:w="840" w:type="dxa"/>
            <w:vAlign w:val="center"/>
            <w:hideMark/>
          </w:tcPr>
          <w:p w14:paraId="429B0440" w14:textId="77777777" w:rsidR="001D5D9F" w:rsidRPr="001D5D9F" w:rsidRDefault="001D5D9F" w:rsidP="001D5D9F">
            <w:pPr>
              <w:jc w:val="center"/>
            </w:pPr>
            <w:r w:rsidRPr="001D5D9F">
              <w:t>01.1</w:t>
            </w:r>
          </w:p>
        </w:tc>
        <w:tc>
          <w:tcPr>
            <w:tcW w:w="3254" w:type="dxa"/>
            <w:vAlign w:val="center"/>
            <w:hideMark/>
          </w:tcPr>
          <w:p w14:paraId="4FFED1E8" w14:textId="77777777" w:rsidR="001D5D9F" w:rsidRPr="001D5D9F" w:rsidRDefault="001D5D9F" w:rsidP="001D5D9F">
            <w:pPr>
              <w:jc w:val="center"/>
            </w:pPr>
            <w:r w:rsidRPr="001D5D9F">
              <w:t>Б</w:t>
            </w:r>
          </w:p>
        </w:tc>
      </w:tr>
      <w:tr w:rsidR="001D5D9F" w:rsidRPr="001D5D9F" w14:paraId="2EC48DEC" w14:textId="77777777" w:rsidTr="000779B2">
        <w:trPr>
          <w:trHeight w:val="240"/>
        </w:trPr>
        <w:tc>
          <w:tcPr>
            <w:tcW w:w="816" w:type="dxa"/>
            <w:vAlign w:val="center"/>
            <w:hideMark/>
          </w:tcPr>
          <w:p w14:paraId="6CD782EC" w14:textId="77777777" w:rsidR="001D5D9F" w:rsidRPr="001D5D9F" w:rsidRDefault="001D5D9F" w:rsidP="001D5D9F">
            <w:pPr>
              <w:jc w:val="center"/>
            </w:pPr>
            <w:r w:rsidRPr="001D5D9F">
              <w:t>2</w:t>
            </w:r>
          </w:p>
        </w:tc>
        <w:tc>
          <w:tcPr>
            <w:tcW w:w="1481" w:type="dxa"/>
            <w:vAlign w:val="center"/>
            <w:hideMark/>
          </w:tcPr>
          <w:p w14:paraId="22C67938" w14:textId="77777777" w:rsidR="001D5D9F" w:rsidRPr="001D5D9F" w:rsidRDefault="001D5D9F" w:rsidP="001D5D9F">
            <w:pPr>
              <w:jc w:val="center"/>
            </w:pPr>
            <w:r w:rsidRPr="001D5D9F">
              <w:t>000</w:t>
            </w:r>
          </w:p>
        </w:tc>
        <w:tc>
          <w:tcPr>
            <w:tcW w:w="1493" w:type="dxa"/>
            <w:vAlign w:val="center"/>
            <w:hideMark/>
          </w:tcPr>
          <w:p w14:paraId="332518F5" w14:textId="77777777" w:rsidR="001D5D9F" w:rsidRPr="001D5D9F" w:rsidRDefault="001D5D9F" w:rsidP="001D5D9F">
            <w:pPr>
              <w:jc w:val="center"/>
            </w:pPr>
            <w:r w:rsidRPr="001D5D9F">
              <w:t>00</w:t>
            </w:r>
          </w:p>
        </w:tc>
        <w:tc>
          <w:tcPr>
            <w:tcW w:w="1461" w:type="dxa"/>
            <w:vAlign w:val="center"/>
            <w:hideMark/>
          </w:tcPr>
          <w:p w14:paraId="313B5103" w14:textId="77777777" w:rsidR="001D5D9F" w:rsidRPr="001D5D9F" w:rsidRDefault="001D5D9F" w:rsidP="001D5D9F">
            <w:pPr>
              <w:jc w:val="center"/>
            </w:pPr>
            <w:r w:rsidRPr="001D5D9F">
              <w:t>22222222</w:t>
            </w:r>
          </w:p>
        </w:tc>
        <w:tc>
          <w:tcPr>
            <w:tcW w:w="840" w:type="dxa"/>
            <w:vAlign w:val="center"/>
            <w:hideMark/>
          </w:tcPr>
          <w:p w14:paraId="4B9FAA0B" w14:textId="77777777" w:rsidR="001D5D9F" w:rsidRPr="001D5D9F" w:rsidRDefault="001D5D9F" w:rsidP="001D5D9F">
            <w:pPr>
              <w:jc w:val="center"/>
            </w:pPr>
            <w:r w:rsidRPr="001D5D9F">
              <w:t>01.1</w:t>
            </w:r>
          </w:p>
        </w:tc>
        <w:tc>
          <w:tcPr>
            <w:tcW w:w="3254" w:type="dxa"/>
            <w:vAlign w:val="center"/>
            <w:hideMark/>
          </w:tcPr>
          <w:p w14:paraId="474B4C8D" w14:textId="77777777" w:rsidR="001D5D9F" w:rsidRPr="001D5D9F" w:rsidRDefault="001D5D9F" w:rsidP="001D5D9F">
            <w:pPr>
              <w:jc w:val="center"/>
            </w:pPr>
            <w:r w:rsidRPr="001D5D9F">
              <w:t>Б</w:t>
            </w:r>
          </w:p>
        </w:tc>
      </w:tr>
      <w:tr w:rsidR="001D5D9F" w:rsidRPr="001D5D9F" w14:paraId="2D36191A" w14:textId="77777777" w:rsidTr="000779B2">
        <w:trPr>
          <w:trHeight w:val="240"/>
        </w:trPr>
        <w:tc>
          <w:tcPr>
            <w:tcW w:w="816" w:type="dxa"/>
            <w:vAlign w:val="center"/>
            <w:hideMark/>
          </w:tcPr>
          <w:p w14:paraId="45856243" w14:textId="77777777" w:rsidR="001D5D9F" w:rsidRPr="001D5D9F" w:rsidRDefault="001D5D9F" w:rsidP="001D5D9F">
            <w:pPr>
              <w:jc w:val="center"/>
            </w:pPr>
            <w:r w:rsidRPr="001D5D9F">
              <w:t>3</w:t>
            </w:r>
          </w:p>
        </w:tc>
        <w:tc>
          <w:tcPr>
            <w:tcW w:w="1481" w:type="dxa"/>
            <w:vAlign w:val="center"/>
            <w:hideMark/>
          </w:tcPr>
          <w:p w14:paraId="291781C7" w14:textId="77777777" w:rsidR="001D5D9F" w:rsidRPr="001D5D9F" w:rsidRDefault="001D5D9F" w:rsidP="001D5D9F">
            <w:pPr>
              <w:jc w:val="center"/>
            </w:pPr>
            <w:r w:rsidRPr="001D5D9F">
              <w:t>ХХХ (кроме 000)</w:t>
            </w:r>
          </w:p>
        </w:tc>
        <w:tc>
          <w:tcPr>
            <w:tcW w:w="1493" w:type="dxa"/>
            <w:vAlign w:val="center"/>
            <w:hideMark/>
          </w:tcPr>
          <w:p w14:paraId="05DA762E" w14:textId="77777777" w:rsidR="001D5D9F" w:rsidRPr="001D5D9F" w:rsidRDefault="001D5D9F" w:rsidP="001D5D9F">
            <w:pPr>
              <w:jc w:val="center"/>
            </w:pPr>
            <w:r w:rsidRPr="001D5D9F">
              <w:t>00</w:t>
            </w:r>
          </w:p>
        </w:tc>
        <w:tc>
          <w:tcPr>
            <w:tcW w:w="1461" w:type="dxa"/>
            <w:vAlign w:val="center"/>
            <w:hideMark/>
          </w:tcPr>
          <w:p w14:paraId="28F46FBF" w14:textId="77777777" w:rsidR="001D5D9F" w:rsidRPr="001D5D9F" w:rsidRDefault="001D5D9F" w:rsidP="001D5D9F">
            <w:pPr>
              <w:jc w:val="center"/>
            </w:pPr>
            <w:r w:rsidRPr="001D5D9F">
              <w:t>00000000</w:t>
            </w:r>
          </w:p>
        </w:tc>
        <w:tc>
          <w:tcPr>
            <w:tcW w:w="840" w:type="dxa"/>
            <w:vAlign w:val="center"/>
            <w:hideMark/>
          </w:tcPr>
          <w:p w14:paraId="446FAC3B" w14:textId="77777777" w:rsidR="001D5D9F" w:rsidRPr="001D5D9F" w:rsidRDefault="001D5D9F" w:rsidP="001D5D9F">
            <w:pPr>
              <w:jc w:val="center"/>
            </w:pPr>
            <w:r w:rsidRPr="001D5D9F">
              <w:t>01.2</w:t>
            </w:r>
          </w:p>
        </w:tc>
        <w:tc>
          <w:tcPr>
            <w:tcW w:w="3254" w:type="dxa"/>
            <w:vAlign w:val="center"/>
            <w:hideMark/>
          </w:tcPr>
          <w:p w14:paraId="0B2F35F8" w14:textId="77777777" w:rsidR="001D5D9F" w:rsidRPr="001D5D9F" w:rsidRDefault="001D5D9F" w:rsidP="001D5D9F">
            <w:pPr>
              <w:jc w:val="center"/>
            </w:pPr>
            <w:r w:rsidRPr="001D5D9F">
              <w:t>Б</w:t>
            </w:r>
          </w:p>
        </w:tc>
      </w:tr>
      <w:tr w:rsidR="001D5D9F" w:rsidRPr="001D5D9F" w14:paraId="25915C26" w14:textId="77777777" w:rsidTr="000779B2">
        <w:trPr>
          <w:trHeight w:val="240"/>
        </w:trPr>
        <w:tc>
          <w:tcPr>
            <w:tcW w:w="816" w:type="dxa"/>
            <w:vAlign w:val="center"/>
            <w:hideMark/>
          </w:tcPr>
          <w:p w14:paraId="0F6DC228" w14:textId="77777777" w:rsidR="001D5D9F" w:rsidRPr="001D5D9F" w:rsidRDefault="001D5D9F" w:rsidP="001D5D9F">
            <w:pPr>
              <w:jc w:val="center"/>
            </w:pPr>
            <w:r w:rsidRPr="001D5D9F">
              <w:t>4</w:t>
            </w:r>
          </w:p>
        </w:tc>
        <w:tc>
          <w:tcPr>
            <w:tcW w:w="1481" w:type="dxa"/>
            <w:vAlign w:val="center"/>
            <w:hideMark/>
          </w:tcPr>
          <w:p w14:paraId="00BE257E" w14:textId="77777777" w:rsidR="001D5D9F" w:rsidRPr="001D5D9F" w:rsidRDefault="001D5D9F" w:rsidP="001D5D9F">
            <w:pPr>
              <w:jc w:val="center"/>
            </w:pPr>
            <w:r w:rsidRPr="001D5D9F">
              <w:t>000</w:t>
            </w:r>
          </w:p>
        </w:tc>
        <w:tc>
          <w:tcPr>
            <w:tcW w:w="1493" w:type="dxa"/>
            <w:vAlign w:val="center"/>
            <w:hideMark/>
          </w:tcPr>
          <w:p w14:paraId="19B105A7" w14:textId="77777777" w:rsidR="001D5D9F" w:rsidRPr="001D5D9F" w:rsidRDefault="001D5D9F" w:rsidP="001D5D9F">
            <w:pPr>
              <w:jc w:val="center"/>
            </w:pPr>
            <w:r w:rsidRPr="001D5D9F">
              <w:t>00</w:t>
            </w:r>
          </w:p>
        </w:tc>
        <w:tc>
          <w:tcPr>
            <w:tcW w:w="1461" w:type="dxa"/>
            <w:vAlign w:val="center"/>
            <w:hideMark/>
          </w:tcPr>
          <w:p w14:paraId="373297F5" w14:textId="77777777" w:rsidR="001D5D9F" w:rsidRPr="001D5D9F" w:rsidRDefault="001D5D9F" w:rsidP="001D5D9F">
            <w:pPr>
              <w:jc w:val="center"/>
            </w:pPr>
            <w:r w:rsidRPr="001D5D9F">
              <w:t>00000000</w:t>
            </w:r>
          </w:p>
        </w:tc>
        <w:tc>
          <w:tcPr>
            <w:tcW w:w="840" w:type="dxa"/>
            <w:vAlign w:val="center"/>
            <w:hideMark/>
          </w:tcPr>
          <w:p w14:paraId="2AFC7180" w14:textId="77777777" w:rsidR="001D5D9F" w:rsidRPr="001D5D9F" w:rsidRDefault="001D5D9F" w:rsidP="001D5D9F">
            <w:pPr>
              <w:jc w:val="center"/>
            </w:pPr>
            <w:r w:rsidRPr="001D5D9F">
              <w:t>01.3</w:t>
            </w:r>
          </w:p>
        </w:tc>
        <w:tc>
          <w:tcPr>
            <w:tcW w:w="3254" w:type="dxa"/>
            <w:vAlign w:val="center"/>
            <w:hideMark/>
          </w:tcPr>
          <w:p w14:paraId="319B156A" w14:textId="77777777" w:rsidR="001D5D9F" w:rsidRPr="001D5D9F" w:rsidRDefault="001D5D9F" w:rsidP="001D5D9F">
            <w:pPr>
              <w:jc w:val="center"/>
            </w:pPr>
            <w:r w:rsidRPr="001D5D9F">
              <w:t>Б</w:t>
            </w:r>
          </w:p>
        </w:tc>
      </w:tr>
      <w:tr w:rsidR="001D5D9F" w:rsidRPr="001D5D9F" w14:paraId="07307DF1" w14:textId="77777777" w:rsidTr="000779B2">
        <w:trPr>
          <w:trHeight w:val="240"/>
        </w:trPr>
        <w:tc>
          <w:tcPr>
            <w:tcW w:w="816" w:type="dxa"/>
            <w:vAlign w:val="center"/>
            <w:hideMark/>
          </w:tcPr>
          <w:p w14:paraId="5488F312" w14:textId="77777777" w:rsidR="001D5D9F" w:rsidRPr="001D5D9F" w:rsidRDefault="001D5D9F" w:rsidP="001D5D9F">
            <w:pPr>
              <w:jc w:val="center"/>
            </w:pPr>
            <w:r w:rsidRPr="001D5D9F">
              <w:t>5</w:t>
            </w:r>
          </w:p>
        </w:tc>
        <w:tc>
          <w:tcPr>
            <w:tcW w:w="1481" w:type="dxa"/>
            <w:vAlign w:val="center"/>
            <w:hideMark/>
          </w:tcPr>
          <w:p w14:paraId="24E1EE81" w14:textId="77777777" w:rsidR="001D5D9F" w:rsidRPr="001D5D9F" w:rsidRDefault="001D5D9F" w:rsidP="001D5D9F">
            <w:pPr>
              <w:jc w:val="center"/>
            </w:pPr>
            <w:r w:rsidRPr="001D5D9F">
              <w:t>ХХХ (кроме 000)</w:t>
            </w:r>
          </w:p>
        </w:tc>
        <w:tc>
          <w:tcPr>
            <w:tcW w:w="1493" w:type="dxa"/>
            <w:vAlign w:val="center"/>
            <w:hideMark/>
          </w:tcPr>
          <w:p w14:paraId="0A879319" w14:textId="77777777" w:rsidR="001D5D9F" w:rsidRPr="001D5D9F" w:rsidRDefault="001D5D9F" w:rsidP="001D5D9F">
            <w:pPr>
              <w:jc w:val="center"/>
            </w:pPr>
            <w:r w:rsidRPr="001D5D9F">
              <w:t>00</w:t>
            </w:r>
          </w:p>
        </w:tc>
        <w:tc>
          <w:tcPr>
            <w:tcW w:w="1461" w:type="dxa"/>
            <w:vAlign w:val="center"/>
            <w:hideMark/>
          </w:tcPr>
          <w:p w14:paraId="0E22DD75" w14:textId="77777777" w:rsidR="001D5D9F" w:rsidRPr="001D5D9F" w:rsidRDefault="001D5D9F" w:rsidP="001D5D9F">
            <w:pPr>
              <w:jc w:val="center"/>
            </w:pPr>
            <w:r w:rsidRPr="001D5D9F">
              <w:t>00000000</w:t>
            </w:r>
          </w:p>
        </w:tc>
        <w:tc>
          <w:tcPr>
            <w:tcW w:w="840" w:type="dxa"/>
            <w:vAlign w:val="center"/>
            <w:hideMark/>
          </w:tcPr>
          <w:p w14:paraId="6A968DE5" w14:textId="77777777" w:rsidR="001D5D9F" w:rsidRPr="001D5D9F" w:rsidRDefault="001D5D9F" w:rsidP="001D5D9F">
            <w:pPr>
              <w:jc w:val="center"/>
            </w:pPr>
            <w:r w:rsidRPr="001D5D9F">
              <w:t>01.4</w:t>
            </w:r>
          </w:p>
        </w:tc>
        <w:tc>
          <w:tcPr>
            <w:tcW w:w="3254" w:type="dxa"/>
            <w:vAlign w:val="center"/>
            <w:hideMark/>
          </w:tcPr>
          <w:p w14:paraId="2CCE7378" w14:textId="77777777" w:rsidR="001D5D9F" w:rsidRPr="001D5D9F" w:rsidRDefault="001D5D9F" w:rsidP="001D5D9F">
            <w:pPr>
              <w:jc w:val="center"/>
            </w:pPr>
            <w:r w:rsidRPr="001D5D9F">
              <w:t>Б</w:t>
            </w:r>
          </w:p>
        </w:tc>
      </w:tr>
      <w:tr w:rsidR="001D5D9F" w:rsidRPr="001D5D9F" w14:paraId="1D13A803" w14:textId="77777777" w:rsidTr="000779B2">
        <w:trPr>
          <w:trHeight w:val="720"/>
        </w:trPr>
        <w:tc>
          <w:tcPr>
            <w:tcW w:w="816" w:type="dxa"/>
            <w:vAlign w:val="center"/>
            <w:hideMark/>
          </w:tcPr>
          <w:p w14:paraId="6A5C34A1" w14:textId="77777777" w:rsidR="001D5D9F" w:rsidRPr="001D5D9F" w:rsidRDefault="001D5D9F" w:rsidP="001D5D9F">
            <w:pPr>
              <w:jc w:val="center"/>
            </w:pPr>
            <w:r w:rsidRPr="001D5D9F">
              <w:t>6</w:t>
            </w:r>
          </w:p>
        </w:tc>
        <w:tc>
          <w:tcPr>
            <w:tcW w:w="1481" w:type="dxa"/>
            <w:vAlign w:val="center"/>
            <w:hideMark/>
          </w:tcPr>
          <w:p w14:paraId="6E5BF986" w14:textId="77777777" w:rsidR="001D5D9F" w:rsidRPr="001D5D9F" w:rsidRDefault="001D5D9F" w:rsidP="001D5D9F">
            <w:pPr>
              <w:jc w:val="center"/>
            </w:pPr>
            <w:r w:rsidRPr="001D5D9F">
              <w:t>ХХХ (кроме 000)</w:t>
            </w:r>
          </w:p>
        </w:tc>
        <w:tc>
          <w:tcPr>
            <w:tcW w:w="1493" w:type="dxa"/>
            <w:vAlign w:val="center"/>
            <w:hideMark/>
          </w:tcPr>
          <w:p w14:paraId="59807F3E" w14:textId="77777777" w:rsidR="001D5D9F" w:rsidRPr="001D5D9F" w:rsidRDefault="001D5D9F" w:rsidP="001D5D9F">
            <w:pPr>
              <w:jc w:val="center"/>
            </w:pPr>
            <w:r w:rsidRPr="001D5D9F">
              <w:t>01, 02, 03, 04, 05, 06, 08, 09, 10, 11, 12, 13, 14</w:t>
            </w:r>
          </w:p>
        </w:tc>
        <w:tc>
          <w:tcPr>
            <w:tcW w:w="1461" w:type="dxa"/>
            <w:vAlign w:val="center"/>
            <w:hideMark/>
          </w:tcPr>
          <w:p w14:paraId="319E4737" w14:textId="77777777" w:rsidR="001D5D9F" w:rsidRPr="001D5D9F" w:rsidRDefault="001D5D9F" w:rsidP="001D5D9F">
            <w:pPr>
              <w:jc w:val="center"/>
            </w:pPr>
            <w:r w:rsidRPr="001D5D9F">
              <w:t>ХХХХХХХХ</w:t>
            </w:r>
          </w:p>
        </w:tc>
        <w:tc>
          <w:tcPr>
            <w:tcW w:w="840" w:type="dxa"/>
            <w:vAlign w:val="center"/>
            <w:hideMark/>
          </w:tcPr>
          <w:p w14:paraId="201ECCB8" w14:textId="77777777" w:rsidR="001D5D9F" w:rsidRPr="001D5D9F" w:rsidRDefault="001D5D9F" w:rsidP="001D5D9F">
            <w:pPr>
              <w:jc w:val="center"/>
            </w:pPr>
            <w:r w:rsidRPr="001D5D9F">
              <w:t>01.4</w:t>
            </w:r>
          </w:p>
        </w:tc>
        <w:tc>
          <w:tcPr>
            <w:tcW w:w="3254" w:type="dxa"/>
            <w:vAlign w:val="center"/>
            <w:hideMark/>
          </w:tcPr>
          <w:p w14:paraId="58A06A1C" w14:textId="77777777" w:rsidR="001D5D9F" w:rsidRPr="001D5D9F" w:rsidRDefault="001D5D9F" w:rsidP="001D5D9F">
            <w:pPr>
              <w:jc w:val="center"/>
            </w:pPr>
            <w:r w:rsidRPr="001D5D9F">
              <w:t>Б</w:t>
            </w:r>
          </w:p>
        </w:tc>
      </w:tr>
    </w:tbl>
    <w:p w14:paraId="3FBF88D3" w14:textId="77777777" w:rsidR="001D5D9F" w:rsidRPr="00B234EC" w:rsidRDefault="001D5D9F" w:rsidP="00516CD3"/>
    <w:p w14:paraId="082BFEE6" w14:textId="77777777" w:rsidR="00567A1C" w:rsidRDefault="00567A1C" w:rsidP="00CF6901">
      <w:pPr>
        <w:pStyle w:val="1"/>
        <w:rPr>
          <w:b/>
          <w:sz w:val="20"/>
          <w:szCs w:val="20"/>
        </w:rPr>
      </w:pPr>
      <w:bookmarkStart w:id="317" w:name="_Toc216968509"/>
      <w:r w:rsidRPr="000779B2">
        <w:rPr>
          <w:b/>
          <w:sz w:val="20"/>
          <w:szCs w:val="20"/>
        </w:rPr>
        <w:t>15. Сведения об объектах незавершенного строительства, вложениях в объекты недвижимого имущества (ф. 0503190)</w:t>
      </w:r>
      <w:bookmarkEnd w:id="316"/>
      <w:bookmarkEnd w:id="317"/>
    </w:p>
    <w:p w14:paraId="3AD9689A" w14:textId="77777777" w:rsidR="000779B2" w:rsidRPr="000779B2" w:rsidRDefault="000779B2" w:rsidP="000779B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1712"/>
        <w:gridCol w:w="571"/>
        <w:gridCol w:w="2047"/>
        <w:gridCol w:w="1524"/>
        <w:gridCol w:w="915"/>
        <w:gridCol w:w="1982"/>
        <w:gridCol w:w="909"/>
      </w:tblGrid>
      <w:tr w:rsidR="00F76DEF" w:rsidRPr="00A1781D" w14:paraId="07640514" w14:textId="77777777" w:rsidTr="00D46577">
        <w:trPr>
          <w:trHeight w:val="658"/>
          <w:tblHeader/>
        </w:trPr>
        <w:tc>
          <w:tcPr>
            <w:tcW w:w="195" w:type="pct"/>
          </w:tcPr>
          <w:p w14:paraId="1ADE741B" w14:textId="77777777" w:rsidR="00F76DEF" w:rsidRPr="00A1781D" w:rsidRDefault="00F76DEF" w:rsidP="001537D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 п/п</w:t>
            </w:r>
          </w:p>
        </w:tc>
        <w:tc>
          <w:tcPr>
            <w:tcW w:w="851" w:type="pct"/>
          </w:tcPr>
          <w:p w14:paraId="6318EC46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284" w:type="pct"/>
          </w:tcPr>
          <w:p w14:paraId="4E2D29AC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018" w:type="pct"/>
          </w:tcPr>
          <w:p w14:paraId="35A48912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758" w:type="pct"/>
          </w:tcPr>
          <w:p w14:paraId="042B4C5D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455" w:type="pct"/>
          </w:tcPr>
          <w:p w14:paraId="0C1D3094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986" w:type="pct"/>
          </w:tcPr>
          <w:p w14:paraId="56DD585C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14:paraId="04939CEA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2" w:type="pct"/>
          </w:tcPr>
          <w:p w14:paraId="2DF7682B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ошибки</w:t>
            </w:r>
          </w:p>
        </w:tc>
      </w:tr>
      <w:tr w:rsidR="00F76DEF" w:rsidRPr="00A1781D" w14:paraId="64B5870E" w14:textId="77777777" w:rsidTr="00D46577">
        <w:tc>
          <w:tcPr>
            <w:tcW w:w="195" w:type="pct"/>
          </w:tcPr>
          <w:p w14:paraId="2323805F" w14:textId="77777777" w:rsidR="00F76DEF" w:rsidRPr="00A1781D" w:rsidRDefault="00F76DEF" w:rsidP="001537D1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851" w:type="pct"/>
          </w:tcPr>
          <w:p w14:paraId="24008784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284" w:type="pct"/>
          </w:tcPr>
          <w:p w14:paraId="2DFB2530" w14:textId="17E2E631" w:rsidR="00F76DEF" w:rsidRPr="00A1781D" w:rsidRDefault="00DC720C" w:rsidP="00DC72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</w:t>
            </w:r>
            <w:r w:rsidR="00F76DEF" w:rsidRPr="00A1781D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 xml:space="preserve"> по </w:t>
            </w:r>
            <w:r w:rsidR="00F76DEF" w:rsidRPr="00A1781D">
              <w:rPr>
                <w:sz w:val="18"/>
                <w:szCs w:val="18"/>
              </w:rPr>
              <w:t>22</w:t>
            </w:r>
          </w:p>
        </w:tc>
        <w:tc>
          <w:tcPr>
            <w:tcW w:w="1018" w:type="pct"/>
          </w:tcPr>
          <w:p w14:paraId="16CE7337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758" w:type="pct"/>
          </w:tcPr>
          <w:p w14:paraId="0926B11E" w14:textId="7A659640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</w:t>
            </w:r>
            <w:r w:rsidR="00D940B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составляющих строку </w:t>
            </w: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455" w:type="pct"/>
          </w:tcPr>
          <w:p w14:paraId="2C657EDA" w14:textId="2E4D1638" w:rsidR="00F76DEF" w:rsidRPr="00A1781D" w:rsidRDefault="00D940B0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</w:t>
            </w:r>
            <w:r w:rsidRPr="00A1781D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 xml:space="preserve"> по </w:t>
            </w: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986" w:type="pct"/>
          </w:tcPr>
          <w:p w14:paraId="4CC03874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1781D">
              <w:rPr>
                <w:sz w:val="18"/>
                <w:szCs w:val="18"/>
              </w:rPr>
              <w:t xml:space="preserve">начение по строке </w:t>
            </w:r>
            <w:r>
              <w:rPr>
                <w:sz w:val="18"/>
                <w:szCs w:val="18"/>
              </w:rPr>
              <w:t>Итого</w:t>
            </w:r>
            <w:r w:rsidRPr="00A1781D">
              <w:rPr>
                <w:sz w:val="18"/>
                <w:szCs w:val="18"/>
              </w:rPr>
              <w:t xml:space="preserve"> не равно </w:t>
            </w:r>
            <w:r>
              <w:rPr>
                <w:sz w:val="18"/>
                <w:szCs w:val="18"/>
              </w:rPr>
              <w:t xml:space="preserve">сумме </w:t>
            </w:r>
            <w:r w:rsidRPr="00A1781D">
              <w:rPr>
                <w:sz w:val="18"/>
                <w:szCs w:val="18"/>
              </w:rPr>
              <w:t>составляющих</w:t>
            </w:r>
            <w:r>
              <w:rPr>
                <w:sz w:val="18"/>
                <w:szCs w:val="18"/>
              </w:rPr>
              <w:t xml:space="preserve"> показателей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452" w:type="pct"/>
          </w:tcPr>
          <w:p w14:paraId="05428A05" w14:textId="77777777" w:rsidR="00F76DEF" w:rsidRPr="00A1781D" w:rsidDel="0034666B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158AD" w14:paraId="16BBE4C8" w14:textId="77777777" w:rsidTr="007158AD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F166" w14:textId="77777777" w:rsidR="007158AD" w:rsidRPr="00A1781D" w:rsidRDefault="007158AD" w:rsidP="00864A21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B2B4" w14:textId="77777777" w:rsidR="007158AD" w:rsidRDefault="007158AD" w:rsidP="00864A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810D" w14:textId="77777777" w:rsidR="007158AD" w:rsidRDefault="007158AD" w:rsidP="00864A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</w:t>
            </w:r>
            <w:r w:rsidRPr="00A1781D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 xml:space="preserve"> по </w:t>
            </w: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AB82" w14:textId="77777777" w:rsidR="007158AD" w:rsidRPr="005B1074" w:rsidRDefault="007158AD" w:rsidP="00864A21">
            <w:pPr>
              <w:rPr>
                <w:sz w:val="18"/>
                <w:szCs w:val="18"/>
              </w:rPr>
            </w:pPr>
            <w:r w:rsidRPr="007158AD">
              <w:rPr>
                <w:sz w:val="18"/>
                <w:szCs w:val="18"/>
              </w:rPr>
              <w:t>&gt;=0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879E" w14:textId="77777777" w:rsidR="007158AD" w:rsidRPr="00A1781D" w:rsidRDefault="007158AD" w:rsidP="00864A21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C018" w14:textId="77777777" w:rsidR="007158AD" w:rsidRDefault="007158AD" w:rsidP="00864A21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30C3" w14:textId="77777777" w:rsidR="007158AD" w:rsidRPr="005B1074" w:rsidRDefault="007158AD" w:rsidP="00864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Отрицательные показатели в графах 16 – 22 недопустимы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6CBA" w14:textId="77777777" w:rsidR="007158AD" w:rsidRDefault="007158AD" w:rsidP="00864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33A17" w:rsidRPr="00A1781D" w14:paraId="349085C8" w14:textId="77777777" w:rsidTr="00D46577">
        <w:tc>
          <w:tcPr>
            <w:tcW w:w="195" w:type="pct"/>
          </w:tcPr>
          <w:p w14:paraId="230B087E" w14:textId="77777777" w:rsidR="00E33A17" w:rsidRPr="00A1781D" w:rsidRDefault="00E33A17" w:rsidP="00E33A17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51" w:type="pct"/>
          </w:tcPr>
          <w:p w14:paraId="79518C88" w14:textId="77777777" w:rsidR="00E33A17" w:rsidRPr="00A1781D" w:rsidRDefault="00E33A17" w:rsidP="00E33A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*, кроме Итого</w:t>
            </w:r>
          </w:p>
        </w:tc>
        <w:tc>
          <w:tcPr>
            <w:tcW w:w="284" w:type="pct"/>
          </w:tcPr>
          <w:p w14:paraId="4889378A" w14:textId="77777777" w:rsidR="00E33A17" w:rsidRPr="00A1781D" w:rsidRDefault="00E33A17" w:rsidP="00E33A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18" w:type="pct"/>
          </w:tcPr>
          <w:p w14:paraId="532485F8" w14:textId="2E3EAA52" w:rsidR="00E33A17" w:rsidRPr="00A1781D" w:rsidRDefault="00E33A17" w:rsidP="00E33A1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="00D940B0" w:rsidRPr="00D940B0">
              <w:rPr>
                <w:sz w:val="18"/>
                <w:szCs w:val="18"/>
              </w:rPr>
              <w:t>01, 04, 06, 09, 11, 12, 13, 14, 15, 16, 21, 22, 23, 24, 25, 26, 27, 28, 29, 30, 31, 32, 33, 34, 35, 36, 37, 38, 39, 41, 42,</w:t>
            </w:r>
            <w:r w:rsidR="00481BA4">
              <w:rPr>
                <w:sz w:val="18"/>
                <w:szCs w:val="18"/>
              </w:rPr>
              <w:t xml:space="preserve"> 43,</w:t>
            </w:r>
            <w:r w:rsidR="00D940B0" w:rsidRPr="00D940B0">
              <w:rPr>
                <w:sz w:val="18"/>
                <w:szCs w:val="18"/>
              </w:rPr>
              <w:t xml:space="preserve"> либо пусто</w:t>
            </w:r>
          </w:p>
        </w:tc>
        <w:tc>
          <w:tcPr>
            <w:tcW w:w="758" w:type="pct"/>
          </w:tcPr>
          <w:p w14:paraId="3B3456F5" w14:textId="71EBB402" w:rsidR="00E33A17" w:rsidRPr="00A1781D" w:rsidRDefault="00E33A17" w:rsidP="00E33A17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</w:tcPr>
          <w:p w14:paraId="61F8C301" w14:textId="77777777" w:rsidR="00E33A17" w:rsidRPr="00A1781D" w:rsidRDefault="00E33A17" w:rsidP="00E33A17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</w:tcPr>
          <w:p w14:paraId="1F5DDA94" w14:textId="085FFE20" w:rsidR="00E33A17" w:rsidRPr="00A1781D" w:rsidRDefault="00E33A17" w:rsidP="001B62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</w:t>
            </w:r>
            <w:r w:rsidR="001B62AC" w:rsidRPr="00A1781D">
              <w:rPr>
                <w:sz w:val="18"/>
                <w:szCs w:val="18"/>
              </w:rPr>
              <w:t>граф</w:t>
            </w:r>
            <w:r w:rsidR="001B62AC">
              <w:rPr>
                <w:sz w:val="18"/>
                <w:szCs w:val="18"/>
              </w:rPr>
              <w:t>е</w:t>
            </w:r>
            <w:r w:rsidR="001B62AC"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указаны значения, отличные от </w:t>
            </w:r>
            <w:r w:rsidRPr="00E33A17">
              <w:rPr>
                <w:sz w:val="18"/>
                <w:szCs w:val="18"/>
              </w:rPr>
              <w:t>01, 04, 06, 09, 11, 12, 13, 14, 15, 16, 21, 22, 23, 24, 25, 26, 27, 28, 29, 30, 31, 32, 33, 34, 35, 36, 37, 38, 39, 41, 42,</w:t>
            </w:r>
            <w:r w:rsidR="00481BA4">
              <w:rPr>
                <w:sz w:val="18"/>
                <w:szCs w:val="18"/>
              </w:rPr>
              <w:t xml:space="preserve"> 43,</w:t>
            </w:r>
            <w:r w:rsidRPr="00E33A17">
              <w:rPr>
                <w:sz w:val="18"/>
                <w:szCs w:val="18"/>
              </w:rPr>
              <w:t xml:space="preserve"> либо пусто</w:t>
            </w:r>
            <w:r>
              <w:rPr>
                <w:sz w:val="18"/>
                <w:szCs w:val="18"/>
              </w:rPr>
              <w:t xml:space="preserve"> 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452" w:type="pct"/>
          </w:tcPr>
          <w:p w14:paraId="6E9711BE" w14:textId="77777777" w:rsidR="00E33A17" w:rsidRPr="00A1781D" w:rsidRDefault="00E33A17" w:rsidP="00E33A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F76DEF" w:rsidRPr="00A1781D" w14:paraId="7F64E0BC" w14:textId="77777777" w:rsidTr="00D46577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28E4" w14:textId="77777777" w:rsidR="00F76DEF" w:rsidRPr="00A1781D" w:rsidRDefault="00F76DEF" w:rsidP="001537D1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8780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*, кроме Итого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F6B7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B3AE" w14:textId="3ED77A5B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="00D940B0" w:rsidRPr="00D940B0">
              <w:rPr>
                <w:sz w:val="18"/>
                <w:szCs w:val="18"/>
              </w:rPr>
              <w:t>1, 2, 3, 4, 5, 6, 7, 8, 9, 10, 11, 12, 13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F4F4" w14:textId="0B2218B3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6D8" w14:textId="77777777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BAC5" w14:textId="59954D13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</w:t>
            </w:r>
            <w:r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</w:t>
            </w:r>
            <w:r w:rsidRPr="00A1781D">
              <w:rPr>
                <w:sz w:val="18"/>
                <w:szCs w:val="18"/>
              </w:rPr>
              <w:t xml:space="preserve"> указаны значения, отличные от 1 до </w:t>
            </w:r>
            <w:r>
              <w:rPr>
                <w:sz w:val="18"/>
                <w:szCs w:val="18"/>
              </w:rPr>
              <w:t>13</w:t>
            </w:r>
            <w:ins w:id="318" w:author="Зайцев Павел Борисович" w:date="2025-12-26T17:17:00Z">
              <w:r w:rsidR="0000734B" w:rsidRPr="00183087">
                <w:rPr>
                  <w:sz w:val="18"/>
                  <w:szCs w:val="18"/>
                </w:rPr>
                <w:t>,</w:t>
              </w:r>
              <w:r w:rsidR="0000734B" w:rsidRPr="00A1781D">
                <w:rPr>
                  <w:sz w:val="18"/>
                  <w:szCs w:val="18"/>
                </w:rPr>
                <w:t xml:space="preserve"> </w:t>
              </w:r>
              <w:r w:rsidR="0000734B">
                <w:rPr>
                  <w:sz w:val="18"/>
                  <w:szCs w:val="18"/>
                </w:rPr>
                <w:t>или не заполнена</w:t>
              </w:r>
            </w:ins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EA4A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54DB5" w:rsidRPr="00A1781D" w14:paraId="744958C1" w14:textId="77777777" w:rsidTr="00D46577">
        <w:tc>
          <w:tcPr>
            <w:tcW w:w="195" w:type="pct"/>
          </w:tcPr>
          <w:p w14:paraId="5C0E93EA" w14:textId="77777777" w:rsidR="00754DB5" w:rsidRPr="00A1781D" w:rsidRDefault="00754DB5" w:rsidP="00754DB5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851" w:type="pct"/>
          </w:tcPr>
          <w:p w14:paraId="364D6F85" w14:textId="77777777" w:rsidR="00754DB5" w:rsidRDefault="00754DB5" w:rsidP="00754D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*, кроме Итого</w:t>
            </w:r>
          </w:p>
        </w:tc>
        <w:tc>
          <w:tcPr>
            <w:tcW w:w="284" w:type="pct"/>
          </w:tcPr>
          <w:p w14:paraId="53BC104A" w14:textId="77777777" w:rsidR="00754DB5" w:rsidRPr="00A1781D" w:rsidRDefault="00754DB5" w:rsidP="00754DB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1018" w:type="pct"/>
          </w:tcPr>
          <w:p w14:paraId="70C9D1F4" w14:textId="7C3F067A" w:rsidR="00754DB5" w:rsidRPr="00A1781D" w:rsidRDefault="00754DB5" w:rsidP="005B1A8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="00D940B0" w:rsidRPr="00D940B0">
              <w:rPr>
                <w:sz w:val="18"/>
                <w:szCs w:val="18"/>
              </w:rPr>
              <w:t>01, 04, 06, 09, 11, 12, 13, 14, 15, 16, 21, 22, 23, 24, 25, 26, 27, 28, 29, 30, 31, 32, 33, 34, 35, 36, 37, 38, 39, 41, 42, 43</w:t>
            </w:r>
          </w:p>
        </w:tc>
        <w:tc>
          <w:tcPr>
            <w:tcW w:w="758" w:type="pct"/>
          </w:tcPr>
          <w:p w14:paraId="09886D23" w14:textId="0119AEB6" w:rsidR="00754DB5" w:rsidRPr="00A1781D" w:rsidRDefault="00754DB5" w:rsidP="00D147BC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</w:tcPr>
          <w:p w14:paraId="51CF95FB" w14:textId="77777777" w:rsidR="00754DB5" w:rsidRPr="00A1781D" w:rsidRDefault="00754DB5" w:rsidP="00754DB5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</w:tcPr>
          <w:p w14:paraId="23B995DA" w14:textId="65F340FE" w:rsidR="00754DB5" w:rsidRPr="00A1781D" w:rsidRDefault="00754DB5" w:rsidP="005B1A8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</w:t>
            </w:r>
            <w:r w:rsidR="001B62AC" w:rsidRPr="00A1781D">
              <w:rPr>
                <w:sz w:val="18"/>
                <w:szCs w:val="18"/>
              </w:rPr>
              <w:t>граф</w:t>
            </w:r>
            <w:r w:rsidR="001B62AC">
              <w:rPr>
                <w:sz w:val="18"/>
                <w:szCs w:val="18"/>
              </w:rPr>
              <w:t>е</w:t>
            </w:r>
            <w:r w:rsidR="001B62AC"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8 указаны значения, отличные от </w:t>
            </w:r>
            <w:r w:rsidR="00E33A17" w:rsidRPr="00E33A17">
              <w:rPr>
                <w:sz w:val="18"/>
                <w:szCs w:val="18"/>
              </w:rPr>
              <w:t>01, 04, 06, 09, 11, 12, 13, 14, 15, 16, 21, 22, 23, 24, 25, 26, 27, 28, 29, 30, 31, 32, 33, 34, 35, 36, 37, 38, 39, 41, 42, 43</w:t>
            </w:r>
            <w:ins w:id="319" w:author="Зайцев Павел Борисович" w:date="2025-12-17T18:31:00Z">
              <w:r w:rsidR="00864A21">
                <w:rPr>
                  <w:sz w:val="18"/>
                  <w:szCs w:val="18"/>
                </w:rPr>
                <w:t>, или не заполнена</w:t>
              </w:r>
            </w:ins>
            <w:r w:rsidR="00E33A17" w:rsidRPr="00E33A17" w:rsidDel="00E33A1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452" w:type="pct"/>
          </w:tcPr>
          <w:p w14:paraId="21B6939B" w14:textId="77777777" w:rsidR="00754DB5" w:rsidRDefault="00754DB5" w:rsidP="00754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F76DEF" w:rsidRPr="00A1781D" w14:paraId="34381504" w14:textId="77777777" w:rsidTr="00D46577">
        <w:tc>
          <w:tcPr>
            <w:tcW w:w="195" w:type="pct"/>
          </w:tcPr>
          <w:p w14:paraId="3CDECDD6" w14:textId="77777777" w:rsidR="00F76DEF" w:rsidRPr="00A1781D" w:rsidRDefault="00F76DEF" w:rsidP="001537D1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851" w:type="pct"/>
          </w:tcPr>
          <w:p w14:paraId="4A8B6FF8" w14:textId="046EE723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*, кроме Итого</w:t>
            </w:r>
            <w:r w:rsidR="005011BA">
              <w:rPr>
                <w:sz w:val="18"/>
                <w:szCs w:val="18"/>
              </w:rPr>
              <w:t>; в</w:t>
            </w:r>
            <w:r w:rsidR="005011BA" w:rsidRPr="00210293">
              <w:rPr>
                <w:sz w:val="18"/>
                <w:szCs w:val="18"/>
              </w:rPr>
              <w:t xml:space="preserve"> случае, если графа 8 </w:t>
            </w:r>
            <w:r w:rsidR="005011BA" w:rsidRPr="00E0370C">
              <w:rPr>
                <w:sz w:val="18"/>
                <w:szCs w:val="18"/>
              </w:rPr>
              <w:t xml:space="preserve">= </w:t>
            </w:r>
            <w:r w:rsidR="00DC720C">
              <w:rPr>
                <w:sz w:val="18"/>
                <w:szCs w:val="18"/>
              </w:rPr>
              <w:t>30, 31, 32, 33, 34, 35, 36, 37, 38, 39, 41, 42, 43</w:t>
            </w:r>
          </w:p>
        </w:tc>
        <w:tc>
          <w:tcPr>
            <w:tcW w:w="284" w:type="pct"/>
          </w:tcPr>
          <w:p w14:paraId="62536624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1018" w:type="pct"/>
          </w:tcPr>
          <w:p w14:paraId="3482663E" w14:textId="31F0E7F8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="00D940B0" w:rsidRPr="00D940B0">
              <w:rPr>
                <w:sz w:val="18"/>
                <w:szCs w:val="18"/>
              </w:rPr>
              <w:t>1, 2, 3 , 4, 5, 6, 7, 8</w:t>
            </w:r>
          </w:p>
        </w:tc>
        <w:tc>
          <w:tcPr>
            <w:tcW w:w="758" w:type="pct"/>
          </w:tcPr>
          <w:p w14:paraId="09993956" w14:textId="0EE802E4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</w:tcPr>
          <w:p w14:paraId="56393F6E" w14:textId="77777777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</w:tcPr>
          <w:p w14:paraId="6D4338B9" w14:textId="4FBAAC6A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графе 11 указаны значения, отличные от 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 xml:space="preserve"> до 8</w:t>
            </w:r>
            <w:ins w:id="320" w:author="Зайцев Павел Борисович" w:date="2025-12-26T17:17:00Z">
              <w:r w:rsidR="0000734B" w:rsidRPr="00183087">
                <w:rPr>
                  <w:sz w:val="18"/>
                  <w:szCs w:val="18"/>
                </w:rPr>
                <w:t>,</w:t>
              </w:r>
              <w:r w:rsidR="0000734B" w:rsidRPr="00A1781D">
                <w:rPr>
                  <w:sz w:val="18"/>
                  <w:szCs w:val="18"/>
                </w:rPr>
                <w:t xml:space="preserve"> </w:t>
              </w:r>
              <w:r w:rsidR="0000734B">
                <w:rPr>
                  <w:sz w:val="18"/>
                  <w:szCs w:val="18"/>
                </w:rPr>
                <w:t>или не заполнена</w:t>
              </w:r>
            </w:ins>
            <w:r>
              <w:rPr>
                <w:sz w:val="18"/>
                <w:szCs w:val="18"/>
              </w:rPr>
              <w:t xml:space="preserve"> 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452" w:type="pct"/>
          </w:tcPr>
          <w:p w14:paraId="46E40246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445ACC" w:rsidRPr="00A1781D" w14:paraId="183130F4" w14:textId="77777777" w:rsidTr="00D46577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0F45" w14:textId="77777777" w:rsidR="00445ACC" w:rsidRPr="00A1781D" w:rsidRDefault="00445ACC" w:rsidP="00983B0B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BB94" w14:textId="2DA5CD3B" w:rsidR="00445ACC" w:rsidRDefault="00445ACC" w:rsidP="00DC720C">
            <w:pPr>
              <w:jc w:val="center"/>
              <w:rPr>
                <w:sz w:val="18"/>
                <w:szCs w:val="18"/>
              </w:rPr>
            </w:pPr>
            <w:r w:rsidRPr="00375EEA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, кроме Итого, в случае, если гр. 11 = </w:t>
            </w:r>
            <w:r w:rsidR="00DC720C">
              <w:rPr>
                <w:sz w:val="18"/>
                <w:szCs w:val="18"/>
              </w:rPr>
              <w:t xml:space="preserve">с </w:t>
            </w:r>
            <w:r>
              <w:rPr>
                <w:sz w:val="18"/>
                <w:szCs w:val="18"/>
              </w:rPr>
              <w:t>1</w:t>
            </w:r>
            <w:r w:rsidR="00DC720C">
              <w:rPr>
                <w:sz w:val="18"/>
                <w:szCs w:val="18"/>
              </w:rPr>
              <w:t xml:space="preserve"> по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2416" w14:textId="77777777" w:rsidR="00445ACC" w:rsidRPr="00A1781D" w:rsidRDefault="00445ACC" w:rsidP="00983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10, 12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3BA1" w14:textId="77777777" w:rsidR="00445ACC" w:rsidRPr="00A1781D" w:rsidRDefault="00445ACC" w:rsidP="00983B0B">
            <w:pPr>
              <w:rPr>
                <w:sz w:val="18"/>
                <w:szCs w:val="18"/>
              </w:rPr>
            </w:pPr>
            <w:r w:rsidRPr="00445ACC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t>&gt; пусто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6EF2" w14:textId="77777777" w:rsidR="00445ACC" w:rsidRPr="00A1781D" w:rsidRDefault="00445ACC" w:rsidP="00983B0B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237D" w14:textId="77777777" w:rsidR="00445ACC" w:rsidRPr="00A1781D" w:rsidRDefault="00445ACC" w:rsidP="00983B0B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49A0" w14:textId="4CBF2E05" w:rsidR="00445ACC" w:rsidRPr="00A1781D" w:rsidRDefault="00445ACC" w:rsidP="00DC72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отражении в </w:t>
            </w:r>
            <w:r w:rsidRPr="00210293">
              <w:rPr>
                <w:sz w:val="18"/>
                <w:szCs w:val="18"/>
              </w:rPr>
              <w:t>граф</w:t>
            </w:r>
            <w:r>
              <w:rPr>
                <w:sz w:val="18"/>
                <w:szCs w:val="18"/>
              </w:rPr>
              <w:t>е 11</w:t>
            </w:r>
            <w:r w:rsidRPr="002102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статусов</w:t>
            </w:r>
            <w:r w:rsidRPr="00210293">
              <w:rPr>
                <w:sz w:val="18"/>
                <w:szCs w:val="18"/>
              </w:rPr>
              <w:t xml:space="preserve"> </w:t>
            </w:r>
            <w:r w:rsidR="00DC720C">
              <w:rPr>
                <w:sz w:val="18"/>
                <w:szCs w:val="18"/>
              </w:rPr>
              <w:t xml:space="preserve">с </w:t>
            </w:r>
            <w:r>
              <w:rPr>
                <w:sz w:val="18"/>
                <w:szCs w:val="18"/>
              </w:rPr>
              <w:t>1</w:t>
            </w:r>
            <w:r w:rsidR="00DC720C">
              <w:rPr>
                <w:sz w:val="18"/>
                <w:szCs w:val="18"/>
              </w:rPr>
              <w:t xml:space="preserve"> по </w:t>
            </w:r>
            <w:r>
              <w:rPr>
                <w:sz w:val="18"/>
                <w:szCs w:val="18"/>
              </w:rPr>
              <w:t>8 графы 10, 12 должны быть заполнены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6973" w14:textId="77777777" w:rsidR="00445ACC" w:rsidRDefault="00445ACC" w:rsidP="00983B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F76DEF" w:rsidRPr="00A1781D" w14:paraId="18E3FD68" w14:textId="77777777" w:rsidTr="00D46577">
        <w:tc>
          <w:tcPr>
            <w:tcW w:w="195" w:type="pct"/>
          </w:tcPr>
          <w:p w14:paraId="322FC1C1" w14:textId="77777777" w:rsidR="00F76DEF" w:rsidRPr="00A1781D" w:rsidRDefault="00F76DEF" w:rsidP="001537D1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</w:t>
            </w:r>
          </w:p>
        </w:tc>
        <w:tc>
          <w:tcPr>
            <w:tcW w:w="851" w:type="pct"/>
          </w:tcPr>
          <w:p w14:paraId="6D28DD08" w14:textId="79920C4B" w:rsidR="00F76DEF" w:rsidRPr="00A1781D" w:rsidRDefault="00F76DEF" w:rsidP="00445A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*, кроме Итого, в</w:t>
            </w:r>
            <w:r w:rsidRPr="00210293">
              <w:rPr>
                <w:sz w:val="18"/>
                <w:szCs w:val="18"/>
              </w:rPr>
              <w:t xml:space="preserve"> случае, если графа 8 = 01, 04, 06, 11</w:t>
            </w:r>
            <w:r w:rsidR="00E33A17">
              <w:rPr>
                <w:sz w:val="18"/>
                <w:szCs w:val="18"/>
              </w:rPr>
              <w:t xml:space="preserve">, 12, 13, 14, 15, </w:t>
            </w:r>
            <w:r w:rsidR="00E33A17" w:rsidRPr="00210293">
              <w:rPr>
                <w:sz w:val="18"/>
                <w:szCs w:val="18"/>
              </w:rPr>
              <w:t>1</w:t>
            </w:r>
            <w:r w:rsidR="00E33A17">
              <w:rPr>
                <w:sz w:val="18"/>
                <w:szCs w:val="18"/>
              </w:rPr>
              <w:t>6</w:t>
            </w:r>
            <w:r w:rsidR="00E33A17" w:rsidRPr="00210293">
              <w:rPr>
                <w:sz w:val="18"/>
                <w:szCs w:val="18"/>
              </w:rPr>
              <w:t>, 21</w:t>
            </w:r>
            <w:r w:rsidR="00E33A17">
              <w:rPr>
                <w:sz w:val="18"/>
                <w:szCs w:val="18"/>
              </w:rPr>
              <w:t xml:space="preserve">, 22, 23, </w:t>
            </w:r>
            <w:r w:rsidR="00E33A17" w:rsidRPr="00210293">
              <w:rPr>
                <w:sz w:val="18"/>
                <w:szCs w:val="18"/>
              </w:rPr>
              <w:t>24</w:t>
            </w:r>
          </w:p>
        </w:tc>
        <w:tc>
          <w:tcPr>
            <w:tcW w:w="284" w:type="pct"/>
          </w:tcPr>
          <w:p w14:paraId="53B46687" w14:textId="72EE9134" w:rsidR="00F76DEF" w:rsidRPr="00A1781D" w:rsidRDefault="00DC720C" w:rsidP="00DC72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</w:t>
            </w:r>
            <w:r w:rsidR="00F76DEF" w:rsidRPr="00A1781D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 xml:space="preserve"> по </w:t>
            </w:r>
            <w:r w:rsidR="00F76DEF" w:rsidRPr="00A1781D">
              <w:rPr>
                <w:sz w:val="18"/>
                <w:szCs w:val="18"/>
              </w:rPr>
              <w:t>12</w:t>
            </w:r>
          </w:p>
        </w:tc>
        <w:tc>
          <w:tcPr>
            <w:tcW w:w="1018" w:type="pct"/>
          </w:tcPr>
          <w:p w14:paraId="4ACE352A" w14:textId="77777777" w:rsidR="00F76DEF" w:rsidRPr="00A1781D" w:rsidRDefault="00F76DEF" w:rsidP="008D54A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="008D54AA">
              <w:rPr>
                <w:sz w:val="18"/>
                <w:szCs w:val="18"/>
              </w:rPr>
              <w:t>пусто</w:t>
            </w:r>
          </w:p>
        </w:tc>
        <w:tc>
          <w:tcPr>
            <w:tcW w:w="758" w:type="pct"/>
          </w:tcPr>
          <w:p w14:paraId="63DA6A37" w14:textId="77777777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</w:tcPr>
          <w:p w14:paraId="4D29B7A4" w14:textId="77777777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</w:tcPr>
          <w:p w14:paraId="5476EB7D" w14:textId="6A16E055" w:rsidR="00F76DEF" w:rsidRPr="00A1781D" w:rsidRDefault="00C17666" w:rsidP="00DC72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отражении в </w:t>
            </w:r>
            <w:r w:rsidRPr="00210293">
              <w:rPr>
                <w:sz w:val="18"/>
                <w:szCs w:val="18"/>
              </w:rPr>
              <w:t>граф</w:t>
            </w:r>
            <w:r>
              <w:rPr>
                <w:sz w:val="18"/>
                <w:szCs w:val="18"/>
              </w:rPr>
              <w:t>е</w:t>
            </w:r>
            <w:r w:rsidRPr="00210293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статусов</w:t>
            </w:r>
            <w:r w:rsidRPr="00210293">
              <w:rPr>
                <w:sz w:val="18"/>
                <w:szCs w:val="18"/>
              </w:rPr>
              <w:t xml:space="preserve"> 01, 04, 06, 11</w:t>
            </w:r>
            <w:r w:rsidR="00E33A17">
              <w:rPr>
                <w:sz w:val="18"/>
                <w:szCs w:val="18"/>
              </w:rPr>
              <w:t xml:space="preserve">, 12, 13, 14, 15, </w:t>
            </w:r>
            <w:r w:rsidR="00E33A17" w:rsidRPr="00210293">
              <w:rPr>
                <w:sz w:val="18"/>
                <w:szCs w:val="18"/>
              </w:rPr>
              <w:t>1</w:t>
            </w:r>
            <w:r w:rsidR="00E33A17">
              <w:rPr>
                <w:sz w:val="18"/>
                <w:szCs w:val="18"/>
              </w:rPr>
              <w:t>6</w:t>
            </w:r>
            <w:r w:rsidR="00E33A17" w:rsidRPr="00210293">
              <w:rPr>
                <w:sz w:val="18"/>
                <w:szCs w:val="18"/>
              </w:rPr>
              <w:t>, 21</w:t>
            </w:r>
            <w:r w:rsidR="00E33A17">
              <w:rPr>
                <w:sz w:val="18"/>
                <w:szCs w:val="18"/>
              </w:rPr>
              <w:t xml:space="preserve">, 22, 23, </w:t>
            </w:r>
            <w:r w:rsidR="00E33A17" w:rsidRPr="00210293">
              <w:rPr>
                <w:sz w:val="18"/>
                <w:szCs w:val="18"/>
              </w:rPr>
              <w:t>24</w:t>
            </w:r>
            <w:r w:rsidR="00E33A1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графы </w:t>
            </w:r>
            <w:r w:rsidR="00DC720C">
              <w:rPr>
                <w:sz w:val="18"/>
                <w:szCs w:val="18"/>
              </w:rPr>
              <w:t xml:space="preserve">с </w:t>
            </w:r>
            <w:r>
              <w:rPr>
                <w:sz w:val="18"/>
                <w:szCs w:val="18"/>
              </w:rPr>
              <w:t>10</w:t>
            </w:r>
            <w:r w:rsidR="00DC720C">
              <w:rPr>
                <w:sz w:val="18"/>
                <w:szCs w:val="18"/>
              </w:rPr>
              <w:t xml:space="preserve"> по </w:t>
            </w:r>
            <w:r>
              <w:rPr>
                <w:sz w:val="18"/>
                <w:szCs w:val="18"/>
              </w:rPr>
              <w:t>12 не заполняются</w:t>
            </w:r>
          </w:p>
        </w:tc>
        <w:tc>
          <w:tcPr>
            <w:tcW w:w="452" w:type="pct"/>
          </w:tcPr>
          <w:p w14:paraId="7134FD3D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F76DEF" w:rsidRPr="00A1781D" w14:paraId="696AEC77" w14:textId="77777777" w:rsidTr="00D46577">
        <w:tc>
          <w:tcPr>
            <w:tcW w:w="195" w:type="pct"/>
          </w:tcPr>
          <w:p w14:paraId="7D7D3626" w14:textId="77777777" w:rsidR="00F76DEF" w:rsidRPr="00A1781D" w:rsidRDefault="00F76DEF" w:rsidP="001537D1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</w:t>
            </w:r>
          </w:p>
        </w:tc>
        <w:tc>
          <w:tcPr>
            <w:tcW w:w="851" w:type="pct"/>
          </w:tcPr>
          <w:p w14:paraId="479358EC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4" w:type="pct"/>
          </w:tcPr>
          <w:p w14:paraId="7AC73F28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21</w:t>
            </w:r>
          </w:p>
        </w:tc>
        <w:tc>
          <w:tcPr>
            <w:tcW w:w="1018" w:type="pct"/>
          </w:tcPr>
          <w:p w14:paraId="48CED12D" w14:textId="77777777" w:rsidR="00F76DEF" w:rsidRPr="00A1781D" w:rsidRDefault="00E937E6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="00F76DEF" w:rsidRPr="00A1781D">
              <w:rPr>
                <w:sz w:val="18"/>
                <w:szCs w:val="18"/>
              </w:rPr>
              <w:t>=</w:t>
            </w:r>
          </w:p>
        </w:tc>
        <w:tc>
          <w:tcPr>
            <w:tcW w:w="758" w:type="pct"/>
          </w:tcPr>
          <w:p w14:paraId="413B77B3" w14:textId="01FFD8AF" w:rsidR="00F76DEF" w:rsidRPr="00A1781D" w:rsidRDefault="00D940B0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455" w:type="pct"/>
          </w:tcPr>
          <w:p w14:paraId="216BEB64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986" w:type="pct"/>
          </w:tcPr>
          <w:p w14:paraId="44321B3E" w14:textId="77777777" w:rsidR="00F76DEF" w:rsidRPr="00A1781D" w:rsidRDefault="00F76DEF" w:rsidP="00E937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Графа 21 </w:t>
            </w:r>
            <w:r w:rsidR="00E937E6">
              <w:rPr>
                <w:sz w:val="18"/>
                <w:szCs w:val="18"/>
              </w:rPr>
              <w:t xml:space="preserve">меньше </w:t>
            </w:r>
            <w:r w:rsidRPr="00A1781D">
              <w:rPr>
                <w:sz w:val="18"/>
                <w:szCs w:val="18"/>
              </w:rPr>
              <w:t>сумм</w:t>
            </w:r>
            <w:r w:rsidR="00E937E6">
              <w:rPr>
                <w:sz w:val="18"/>
                <w:szCs w:val="18"/>
              </w:rPr>
              <w:t>ы</w:t>
            </w:r>
            <w:r w:rsidRPr="00A1781D">
              <w:rPr>
                <w:sz w:val="18"/>
                <w:szCs w:val="18"/>
              </w:rPr>
              <w:t xml:space="preserve"> графы 22 </w:t>
            </w:r>
            <w:r>
              <w:rPr>
                <w:sz w:val="18"/>
                <w:szCs w:val="18"/>
              </w:rPr>
              <w:t>–</w:t>
            </w:r>
            <w:r w:rsidRPr="00A1781D">
              <w:rPr>
                <w:sz w:val="18"/>
                <w:szCs w:val="18"/>
              </w:rPr>
              <w:t xml:space="preserve"> </w:t>
            </w:r>
            <w:r w:rsidR="00E937E6">
              <w:rPr>
                <w:sz w:val="18"/>
                <w:szCs w:val="18"/>
              </w:rPr>
              <w:t>требует пояснений</w:t>
            </w:r>
          </w:p>
        </w:tc>
        <w:tc>
          <w:tcPr>
            <w:tcW w:w="452" w:type="pct"/>
          </w:tcPr>
          <w:p w14:paraId="514BF10A" w14:textId="77777777" w:rsidR="00F76DEF" w:rsidRPr="00A1781D" w:rsidRDefault="00E937E6" w:rsidP="00E937E6">
            <w:pPr>
              <w:tabs>
                <w:tab w:val="center" w:pos="94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F76DEF" w:rsidRPr="00A1781D" w14:paraId="7614E58D" w14:textId="77777777" w:rsidTr="00D46577">
        <w:tc>
          <w:tcPr>
            <w:tcW w:w="195" w:type="pct"/>
          </w:tcPr>
          <w:p w14:paraId="45FE7748" w14:textId="77777777" w:rsidR="00F76DEF" w:rsidRPr="00A1781D" w:rsidRDefault="00F76DEF" w:rsidP="001537D1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</w:t>
            </w:r>
          </w:p>
        </w:tc>
        <w:tc>
          <w:tcPr>
            <w:tcW w:w="851" w:type="pct"/>
          </w:tcPr>
          <w:p w14:paraId="4E32EE21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  <w:r>
              <w:rPr>
                <w:sz w:val="18"/>
                <w:szCs w:val="18"/>
              </w:rPr>
              <w:t>, кроме Итого</w:t>
            </w:r>
          </w:p>
        </w:tc>
        <w:tc>
          <w:tcPr>
            <w:tcW w:w="284" w:type="pct"/>
          </w:tcPr>
          <w:p w14:paraId="12E65430" w14:textId="77777777" w:rsidR="00F76DEF" w:rsidRPr="00262D80" w:rsidRDefault="00F76DEF" w:rsidP="00153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18" w:type="pct"/>
          </w:tcPr>
          <w:p w14:paraId="29387401" w14:textId="6EAA0653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="00D940B0" w:rsidRPr="00D940B0">
              <w:rPr>
                <w:sz w:val="18"/>
                <w:szCs w:val="18"/>
              </w:rPr>
              <w:t>***********************XXXX*, где ХХХХ &lt;&gt; 0000</w:t>
            </w:r>
          </w:p>
        </w:tc>
        <w:tc>
          <w:tcPr>
            <w:tcW w:w="758" w:type="pct"/>
          </w:tcPr>
          <w:p w14:paraId="75C71789" w14:textId="0EE1FE5E" w:rsidR="00F76DEF" w:rsidRPr="00262D80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</w:tcPr>
          <w:p w14:paraId="71DEE66A" w14:textId="77777777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</w:tcPr>
          <w:p w14:paraId="0F3A7642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Учетный номер объекта в графе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равен ***********************0000* – недопустимо</w:t>
            </w:r>
          </w:p>
        </w:tc>
        <w:tc>
          <w:tcPr>
            <w:tcW w:w="452" w:type="pct"/>
          </w:tcPr>
          <w:p w14:paraId="50D77E4B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F76DEF" w:rsidRPr="00A1781D" w14:paraId="01FC8D59" w14:textId="77777777" w:rsidTr="00D46577">
        <w:tc>
          <w:tcPr>
            <w:tcW w:w="195" w:type="pct"/>
          </w:tcPr>
          <w:p w14:paraId="1AB7380E" w14:textId="77777777" w:rsidR="00F76DEF" w:rsidRPr="00A1781D" w:rsidRDefault="00F76DEF" w:rsidP="001537D1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17</w:t>
            </w:r>
          </w:p>
        </w:tc>
        <w:tc>
          <w:tcPr>
            <w:tcW w:w="851" w:type="pct"/>
          </w:tcPr>
          <w:p w14:paraId="01EE1EDF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, кроме Итого</w:t>
            </w:r>
          </w:p>
        </w:tc>
        <w:tc>
          <w:tcPr>
            <w:tcW w:w="284" w:type="pct"/>
          </w:tcPr>
          <w:p w14:paraId="272303D1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18" w:type="pct"/>
          </w:tcPr>
          <w:p w14:paraId="05562241" w14:textId="08EF5DCB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="00D940B0" w:rsidRPr="00D940B0">
              <w:rPr>
                <w:sz w:val="18"/>
                <w:szCs w:val="18"/>
              </w:rPr>
              <w:t>Уникальный учетный номер объекта</w:t>
            </w:r>
          </w:p>
        </w:tc>
        <w:tc>
          <w:tcPr>
            <w:tcW w:w="758" w:type="pct"/>
          </w:tcPr>
          <w:p w14:paraId="546CBA01" w14:textId="49F68AD6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</w:tcPr>
          <w:p w14:paraId="6A28A083" w14:textId="77777777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</w:tcPr>
          <w:p w14:paraId="33A2ADDD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Учетный номер объекта в графе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не уникальный – допустимо, в случае перемещения объекта из одного раздела формы 0503190 в другой в течение отчетного периода.</w:t>
            </w:r>
          </w:p>
        </w:tc>
        <w:tc>
          <w:tcPr>
            <w:tcW w:w="452" w:type="pct"/>
          </w:tcPr>
          <w:p w14:paraId="02F4BCD3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F76DEF" w:rsidRPr="00A1781D" w14:paraId="513AB8DA" w14:textId="77777777" w:rsidTr="00D46577">
        <w:tc>
          <w:tcPr>
            <w:tcW w:w="195" w:type="pct"/>
          </w:tcPr>
          <w:p w14:paraId="50C746A1" w14:textId="77777777" w:rsidR="00F76DEF" w:rsidRPr="00A1781D" w:rsidRDefault="00F76DEF" w:rsidP="001537D1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18</w:t>
            </w:r>
          </w:p>
        </w:tc>
        <w:tc>
          <w:tcPr>
            <w:tcW w:w="851" w:type="pct"/>
          </w:tcPr>
          <w:p w14:paraId="07ED8147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, кроме Итого</w:t>
            </w:r>
          </w:p>
        </w:tc>
        <w:tc>
          <w:tcPr>
            <w:tcW w:w="284" w:type="pct"/>
          </w:tcPr>
          <w:p w14:paraId="3D85371E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18" w:type="pct"/>
          </w:tcPr>
          <w:p w14:paraId="3AA047D3" w14:textId="480BB5EE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="00D940B0" w:rsidRPr="00D940B0">
              <w:rPr>
                <w:sz w:val="18"/>
                <w:szCs w:val="18"/>
              </w:rPr>
              <w:t>ХХХ*************************, где ХХХ код данного ГРБС</w:t>
            </w:r>
            <w:ins w:id="321" w:author="Зайцев Павел Борисович" w:date="2025-12-26T17:18:00Z">
              <w:r w:rsidR="0000734B">
                <w:rPr>
                  <w:sz w:val="18"/>
                  <w:szCs w:val="18"/>
                </w:rPr>
                <w:t xml:space="preserve">, ХХХ </w:t>
              </w:r>
              <w:r w:rsidR="0000734B" w:rsidRPr="00183087">
                <w:rPr>
                  <w:sz w:val="18"/>
                  <w:szCs w:val="18"/>
                </w:rPr>
                <w:t>&lt;&gt;</w:t>
              </w:r>
              <w:r w:rsidR="0000734B">
                <w:rPr>
                  <w:sz w:val="18"/>
                  <w:szCs w:val="18"/>
                </w:rPr>
                <w:t xml:space="preserve"> 000</w:t>
              </w:r>
            </w:ins>
          </w:p>
        </w:tc>
        <w:tc>
          <w:tcPr>
            <w:tcW w:w="758" w:type="pct"/>
          </w:tcPr>
          <w:p w14:paraId="31F03FE5" w14:textId="6203E1B3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</w:tcPr>
          <w:p w14:paraId="68D010A7" w14:textId="77777777" w:rsidR="00F76DEF" w:rsidRPr="00A1781D" w:rsidRDefault="00F76DEF" w:rsidP="001537D1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</w:tcPr>
          <w:p w14:paraId="111BB60E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Учетный номер объекта в графе 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не соответствует коду ГРБС </w:t>
            </w:r>
            <w:r>
              <w:rPr>
                <w:sz w:val="18"/>
                <w:szCs w:val="18"/>
              </w:rPr>
              <w:t>–</w:t>
            </w:r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452" w:type="pct"/>
          </w:tcPr>
          <w:p w14:paraId="6F23F353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F76DEF" w:rsidRPr="00A1781D" w14:paraId="425CA349" w14:textId="77777777" w:rsidTr="00D46577">
        <w:tc>
          <w:tcPr>
            <w:tcW w:w="195" w:type="pct"/>
          </w:tcPr>
          <w:p w14:paraId="54D26D38" w14:textId="77777777" w:rsidR="00F76DEF" w:rsidRPr="00A1781D" w:rsidRDefault="00F76DEF" w:rsidP="001537D1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1" w:type="pct"/>
          </w:tcPr>
          <w:p w14:paraId="27B4D802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284" w:type="pct"/>
          </w:tcPr>
          <w:p w14:paraId="5FCF9652" w14:textId="77777777" w:rsidR="00F76DEF" w:rsidRPr="00A1781D" w:rsidRDefault="00F76DEF" w:rsidP="00153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18" w:type="pct"/>
          </w:tcPr>
          <w:p w14:paraId="39C6C093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758" w:type="pct"/>
          </w:tcPr>
          <w:p w14:paraId="18D699C0" w14:textId="42B93BC1" w:rsidR="00F76DEF" w:rsidRPr="00A1781D" w:rsidRDefault="00DC720C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455" w:type="pct"/>
          </w:tcPr>
          <w:p w14:paraId="7BD52620" w14:textId="00D0021A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17+18</w:t>
            </w:r>
            <w:r w:rsidR="003E7512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19</w:t>
            </w:r>
          </w:p>
        </w:tc>
        <w:tc>
          <w:tcPr>
            <w:tcW w:w="986" w:type="pct"/>
          </w:tcPr>
          <w:p w14:paraId="3B248F7D" w14:textId="77777777" w:rsidR="00F76DEF" w:rsidRPr="00A1781D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Графа 20 не равна сумме граф 17+18-19 – недопустимо</w:t>
            </w:r>
          </w:p>
        </w:tc>
        <w:tc>
          <w:tcPr>
            <w:tcW w:w="452" w:type="pct"/>
          </w:tcPr>
          <w:p w14:paraId="04A17D9D" w14:textId="77777777" w:rsidR="00F76DEF" w:rsidRDefault="00F76DEF" w:rsidP="00153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3E7512" w:rsidRPr="00175081" w14:paraId="19F67DFA" w14:textId="77777777" w:rsidTr="00D46577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DBCB" w14:textId="77777777" w:rsidR="003E7512" w:rsidRPr="00175081" w:rsidRDefault="003E7512" w:rsidP="004F43EB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EDC2" w14:textId="77777777" w:rsidR="003E7512" w:rsidRPr="00175081" w:rsidRDefault="003E7512" w:rsidP="004F43EB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>*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24C9" w14:textId="77777777" w:rsidR="003E7512" w:rsidRPr="00175081" w:rsidRDefault="003E7512" w:rsidP="004F4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0FC9" w14:textId="77777777" w:rsidR="003E7512" w:rsidRPr="00B22E2D" w:rsidRDefault="003E7512" w:rsidP="004F43EB">
            <w:pPr>
              <w:rPr>
                <w:sz w:val="18"/>
                <w:szCs w:val="18"/>
              </w:rPr>
            </w:pPr>
            <w:r w:rsidRPr="003E7512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</w:t>
            </w:r>
            <w:r w:rsidRPr="00B22E2D">
              <w:rPr>
                <w:sz w:val="18"/>
                <w:szCs w:val="18"/>
              </w:rPr>
              <w:t>**********</w:t>
            </w:r>
            <w:r>
              <w:rPr>
                <w:sz w:val="18"/>
                <w:szCs w:val="18"/>
              </w:rPr>
              <w:t>, 0000000000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408C" w14:textId="77777777" w:rsidR="003E7512" w:rsidRPr="00175081" w:rsidRDefault="003E7512" w:rsidP="004F43EB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3357" w14:textId="77777777" w:rsidR="003E7512" w:rsidRPr="00175081" w:rsidRDefault="003E7512" w:rsidP="004F43EB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93CD" w14:textId="77777777" w:rsidR="003E7512" w:rsidRPr="00175081" w:rsidRDefault="003E7512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заполняется по всем детализированным строкам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21C6" w14:textId="77777777" w:rsidR="003E7512" w:rsidRPr="00175081" w:rsidRDefault="003E7512" w:rsidP="004F4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45988" w:rsidRPr="00A1781D" w14:paraId="5C46BD9D" w14:textId="77777777" w:rsidTr="00745988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858" w14:textId="77777777" w:rsidR="00745988" w:rsidRPr="00A1781D" w:rsidRDefault="00745988" w:rsidP="00713E19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D7D8" w14:textId="075375BF" w:rsidR="00745988" w:rsidRPr="00A1781D" w:rsidRDefault="00745988" w:rsidP="009937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*, </w:t>
            </w:r>
            <w:r w:rsidR="00840CAD">
              <w:rPr>
                <w:sz w:val="18"/>
                <w:szCs w:val="18"/>
              </w:rPr>
              <w:t>где</w:t>
            </w:r>
            <w:r w:rsidRPr="002102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графа 20 </w:t>
            </w:r>
            <w:r w:rsidRPr="0039152B">
              <w:rPr>
                <w:sz w:val="18"/>
                <w:szCs w:val="18"/>
              </w:rPr>
              <w:t xml:space="preserve">&gt;0 </w:t>
            </w:r>
            <w:r>
              <w:rPr>
                <w:sz w:val="18"/>
                <w:szCs w:val="18"/>
              </w:rPr>
              <w:t xml:space="preserve">и </w:t>
            </w:r>
            <w:r w:rsidRPr="00210293">
              <w:rPr>
                <w:sz w:val="18"/>
                <w:szCs w:val="18"/>
              </w:rPr>
              <w:t xml:space="preserve">графа 8 = </w:t>
            </w:r>
            <w:r w:rsidRPr="00E104FF">
              <w:rPr>
                <w:sz w:val="18"/>
                <w:szCs w:val="18"/>
              </w:rPr>
              <w:t>01, 11, 12, 13, 14, 15, 16, 21, 22, 23, 24, 25, 26, 28, 29, 30, 31, 32, 33, 34, 35, 36, 37, 38, 39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4513" w14:textId="77777777" w:rsidR="00745988" w:rsidRPr="00A1781D" w:rsidRDefault="00745988" w:rsidP="00713E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A7F2" w14:textId="77777777" w:rsidR="00745988" w:rsidRPr="00A1781D" w:rsidRDefault="00745988" w:rsidP="00713E19">
            <w:pPr>
              <w:rPr>
                <w:sz w:val="18"/>
                <w:szCs w:val="18"/>
              </w:rPr>
            </w:pPr>
            <w:r w:rsidRPr="00F44D0C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>пусто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B1AD" w14:textId="77777777" w:rsidR="00745988" w:rsidRPr="00A1781D" w:rsidRDefault="00745988" w:rsidP="00713E19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0D9E" w14:textId="77777777" w:rsidR="00745988" w:rsidRPr="00A1781D" w:rsidRDefault="00745988" w:rsidP="00713E19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4316" w14:textId="27D8D98F" w:rsidR="00745988" w:rsidRPr="00A1781D" w:rsidRDefault="00745988" w:rsidP="009937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строкам, содержащим остатки по графе 20 при отражении в </w:t>
            </w:r>
            <w:r w:rsidRPr="00210293">
              <w:rPr>
                <w:sz w:val="18"/>
                <w:szCs w:val="18"/>
              </w:rPr>
              <w:t>граф</w:t>
            </w:r>
            <w:r>
              <w:rPr>
                <w:sz w:val="18"/>
                <w:szCs w:val="18"/>
              </w:rPr>
              <w:t>е</w:t>
            </w:r>
            <w:r w:rsidRPr="00210293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статусов</w:t>
            </w:r>
            <w:r w:rsidRPr="00210293">
              <w:rPr>
                <w:sz w:val="18"/>
                <w:szCs w:val="18"/>
              </w:rPr>
              <w:t xml:space="preserve"> </w:t>
            </w:r>
            <w:r w:rsidRPr="00E104FF">
              <w:rPr>
                <w:sz w:val="18"/>
                <w:szCs w:val="18"/>
              </w:rPr>
              <w:t>01, 11, 12, 13, 14, 15, 16, 21, 22, 23, 24, 25, 26, 28, 29, 30, 31, 32, 33, 34, 35, 36, 37, 38, 39</w:t>
            </w:r>
            <w:r>
              <w:rPr>
                <w:sz w:val="18"/>
                <w:szCs w:val="18"/>
              </w:rPr>
              <w:t xml:space="preserve"> графа 13 подлежит обязательному заполнению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70EC" w14:textId="77777777" w:rsidR="00745988" w:rsidRPr="00A1781D" w:rsidRDefault="00745988" w:rsidP="0071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45988" w:rsidRPr="00A1781D" w14:paraId="2A13BA09" w14:textId="77777777" w:rsidTr="00745988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0C80" w14:textId="77777777" w:rsidR="00745988" w:rsidRPr="00A1781D" w:rsidRDefault="00745988" w:rsidP="00713E19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4386" w14:textId="77777777" w:rsidR="00745988" w:rsidRPr="00A1781D" w:rsidRDefault="00745988" w:rsidP="0071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Заполненные строки по графе 13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27ED" w14:textId="77777777" w:rsidR="00745988" w:rsidRPr="00A1781D" w:rsidRDefault="00745988" w:rsidP="00713E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6413" w14:textId="64DEA659" w:rsidR="00745988" w:rsidRPr="00A1781D" w:rsidRDefault="00745988" w:rsidP="00840CAD">
            <w:pPr>
              <w:rPr>
                <w:sz w:val="18"/>
                <w:szCs w:val="18"/>
              </w:rPr>
            </w:pPr>
            <w:r w:rsidRPr="00745988">
              <w:rPr>
                <w:sz w:val="18"/>
                <w:szCs w:val="18"/>
              </w:rPr>
              <w:t>&lt;</w:t>
            </w:r>
            <w:r w:rsidR="00840CAD">
              <w:rPr>
                <w:sz w:val="18"/>
                <w:szCs w:val="18"/>
              </w:rPr>
              <w:t>года отчетной даты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F07D" w14:textId="77777777" w:rsidR="00745988" w:rsidRPr="00A1781D" w:rsidRDefault="00745988" w:rsidP="00713E19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BF1C" w14:textId="77777777" w:rsidR="00745988" w:rsidRPr="00A1781D" w:rsidRDefault="00745988" w:rsidP="00713E19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4FFD" w14:textId="77777777" w:rsidR="00745988" w:rsidRPr="00A1781D" w:rsidRDefault="00745988" w:rsidP="0071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фактического начала строительства не может превышать отчетную дату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8D4E" w14:textId="77777777" w:rsidR="00745988" w:rsidRPr="00A1781D" w:rsidRDefault="00745988" w:rsidP="0071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9666A" w:rsidRPr="00A1781D" w14:paraId="4BE24632" w14:textId="77777777" w:rsidTr="0019666A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FFA0" w14:textId="77777777" w:rsidR="0019666A" w:rsidRPr="00A1781D" w:rsidRDefault="0019666A" w:rsidP="0099314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8A4B" w14:textId="77777777" w:rsidR="0019666A" w:rsidRPr="00A1781D" w:rsidRDefault="0019666A" w:rsidP="009931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5208" w14:textId="77777777" w:rsidR="0019666A" w:rsidRPr="00A1781D" w:rsidRDefault="0019666A" w:rsidP="009931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0799" w14:textId="7E3E3E04" w:rsidR="0019666A" w:rsidRPr="00E57F2A" w:rsidRDefault="0019666A" w:rsidP="00DB4B93">
            <w:pPr>
              <w:rPr>
                <w:sz w:val="18"/>
                <w:szCs w:val="18"/>
              </w:rPr>
            </w:pPr>
            <w:r w:rsidRPr="00E57F2A">
              <w:rPr>
                <w:sz w:val="18"/>
                <w:szCs w:val="18"/>
              </w:rPr>
              <w:t xml:space="preserve">= </w:t>
            </w:r>
            <w:r w:rsidRPr="0019666A">
              <w:rPr>
                <w:sz w:val="18"/>
                <w:szCs w:val="18"/>
              </w:rPr>
              <w:t>A</w:t>
            </w:r>
            <w:r w:rsidRPr="00E57F2A">
              <w:rPr>
                <w:sz w:val="18"/>
                <w:szCs w:val="18"/>
              </w:rPr>
              <w:t>:</w:t>
            </w:r>
            <w:r w:rsidRPr="0019666A">
              <w:rPr>
                <w:sz w:val="18"/>
                <w:szCs w:val="18"/>
              </w:rPr>
              <w:t>B</w:t>
            </w:r>
            <w:r w:rsidRPr="00E57F2A">
              <w:rPr>
                <w:sz w:val="18"/>
                <w:szCs w:val="18"/>
              </w:rPr>
              <w:t>:</w:t>
            </w:r>
            <w:r w:rsidRPr="0019666A">
              <w:rPr>
                <w:sz w:val="18"/>
                <w:szCs w:val="18"/>
              </w:rPr>
              <w:t>C</w:t>
            </w:r>
            <w:r w:rsidRPr="00E57F2A">
              <w:rPr>
                <w:sz w:val="18"/>
                <w:szCs w:val="18"/>
              </w:rPr>
              <w:t>:</w:t>
            </w:r>
            <w:r w:rsidRPr="0019666A">
              <w:rPr>
                <w:sz w:val="18"/>
                <w:szCs w:val="18"/>
              </w:rPr>
              <w:t>K</w:t>
            </w:r>
            <w:r w:rsidRPr="00E57F2A">
              <w:rPr>
                <w:sz w:val="18"/>
                <w:szCs w:val="18"/>
              </w:rPr>
              <w:t xml:space="preserve">, где А – 2 разряда, В – 2 разряда, С – 6 или 7 разрядов, К – от </w:t>
            </w:r>
            <w:r w:rsidR="00DB4B93">
              <w:rPr>
                <w:sz w:val="18"/>
                <w:szCs w:val="18"/>
              </w:rPr>
              <w:t>1</w:t>
            </w:r>
            <w:r w:rsidRPr="00E57F2A">
              <w:rPr>
                <w:sz w:val="18"/>
                <w:szCs w:val="18"/>
              </w:rPr>
              <w:t xml:space="preserve"> до 10 разрядов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5AD0" w14:textId="77777777" w:rsidR="0019666A" w:rsidRPr="00A1781D" w:rsidRDefault="0019666A" w:rsidP="00993145">
            <w:pPr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BC6C" w14:textId="77777777" w:rsidR="0019666A" w:rsidRPr="00A1781D" w:rsidRDefault="0019666A" w:rsidP="00993145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536D" w14:textId="4C135833" w:rsidR="0019666A" w:rsidRPr="00A1781D" w:rsidRDefault="0019666A" w:rsidP="00DB4B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Отражение формата кадастрового номера, отличного от маски АА:ВВ:СССССС(С):К(</w:t>
            </w:r>
            <w:r w:rsidR="00DB4B93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КККККККК) не допускается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4E6C" w14:textId="77777777" w:rsidR="0019666A" w:rsidRPr="00A1781D" w:rsidRDefault="0019666A" w:rsidP="009931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2151E" w:rsidRPr="00A1781D" w14:paraId="395F32BE" w14:textId="77777777" w:rsidTr="0092151E">
        <w:trPr>
          <w:ins w:id="322" w:author="Зайцев Павел Борисович" w:date="2025-12-26T17:30:00Z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EE19" w14:textId="77777777" w:rsidR="0092151E" w:rsidRDefault="0092151E" w:rsidP="003868B0">
            <w:pPr>
              <w:spacing w:line="360" w:lineRule="auto"/>
              <w:rPr>
                <w:ins w:id="323" w:author="Зайцев Павел Борисович" w:date="2025-12-26T17:30:00Z"/>
                <w:sz w:val="18"/>
                <w:szCs w:val="18"/>
              </w:rPr>
            </w:pPr>
            <w:ins w:id="324" w:author="Зайцев Павел Борисович" w:date="2025-12-26T17:30:00Z">
              <w:r>
                <w:rPr>
                  <w:sz w:val="18"/>
                  <w:szCs w:val="18"/>
                </w:rPr>
                <w:t>25</w:t>
              </w:r>
            </w:ins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2B8B" w14:textId="77777777" w:rsidR="0092151E" w:rsidRDefault="0092151E" w:rsidP="003868B0">
            <w:pPr>
              <w:rPr>
                <w:ins w:id="325" w:author="Зайцев Павел Борисович" w:date="2025-12-26T17:30:00Z"/>
                <w:sz w:val="18"/>
                <w:szCs w:val="18"/>
              </w:rPr>
            </w:pPr>
            <w:ins w:id="326" w:author="Зайцев Павел Борисович" w:date="2025-12-26T17:30:00Z">
              <w:r>
                <w:rPr>
                  <w:sz w:val="18"/>
                  <w:szCs w:val="18"/>
                </w:rPr>
                <w:t>Заполненные строки по графе 10</w:t>
              </w:r>
            </w:ins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5414" w14:textId="77777777" w:rsidR="0092151E" w:rsidRDefault="0092151E" w:rsidP="003868B0">
            <w:pPr>
              <w:jc w:val="center"/>
              <w:rPr>
                <w:ins w:id="327" w:author="Зайцев Павел Борисович" w:date="2025-12-26T17:30:00Z"/>
                <w:sz w:val="18"/>
                <w:szCs w:val="18"/>
              </w:rPr>
            </w:pPr>
            <w:ins w:id="328" w:author="Зайцев Павел Борисович" w:date="2025-12-26T17:30:00Z">
              <w:r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6247" w14:textId="77777777" w:rsidR="0092151E" w:rsidRPr="003868B0" w:rsidRDefault="0092151E" w:rsidP="003868B0">
            <w:pPr>
              <w:rPr>
                <w:ins w:id="329" w:author="Зайцев Павел Борисович" w:date="2025-12-26T17:30:00Z"/>
                <w:sz w:val="18"/>
                <w:szCs w:val="18"/>
              </w:rPr>
            </w:pPr>
            <w:ins w:id="330" w:author="Зайцев Павел Борисович" w:date="2025-12-26T17:30:00Z">
              <w:r w:rsidRPr="00183087">
                <w:rPr>
                  <w:sz w:val="18"/>
                  <w:szCs w:val="18"/>
                </w:rPr>
                <w:t>&lt;</w:t>
              </w:r>
              <w:r>
                <w:rPr>
                  <w:sz w:val="18"/>
                  <w:szCs w:val="18"/>
                </w:rPr>
                <w:t xml:space="preserve"> </w:t>
              </w:r>
              <w:r w:rsidRPr="003868B0">
                <w:rPr>
                  <w:sz w:val="18"/>
                  <w:szCs w:val="18"/>
                </w:rPr>
                <w:t>года отчетной даты</w:t>
              </w:r>
            </w:ins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FD90" w14:textId="77777777" w:rsidR="0092151E" w:rsidRPr="00A1781D" w:rsidRDefault="0092151E" w:rsidP="003868B0">
            <w:pPr>
              <w:rPr>
                <w:ins w:id="331" w:author="Зайцев Павел Борисович" w:date="2025-12-26T17:30:00Z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2089" w14:textId="77777777" w:rsidR="0092151E" w:rsidRPr="00A1781D" w:rsidRDefault="0092151E" w:rsidP="003868B0">
            <w:pPr>
              <w:rPr>
                <w:ins w:id="332" w:author="Зайцев Павел Борисович" w:date="2025-12-26T17:30:00Z"/>
                <w:sz w:val="18"/>
                <w:szCs w:val="18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DA1E" w14:textId="77777777" w:rsidR="0092151E" w:rsidRDefault="0092151E" w:rsidP="003868B0">
            <w:pPr>
              <w:rPr>
                <w:ins w:id="333" w:author="Зайцев Павел Борисович" w:date="2025-12-26T17:30:00Z"/>
                <w:sz w:val="18"/>
                <w:szCs w:val="18"/>
              </w:rPr>
            </w:pPr>
            <w:ins w:id="334" w:author="Зайцев Павел Борисович" w:date="2025-12-26T17:30:00Z">
              <w:r>
                <w:rPr>
                  <w:sz w:val="18"/>
                  <w:szCs w:val="18"/>
                </w:rPr>
                <w:t>Дата п</w:t>
              </w:r>
              <w:r w:rsidRPr="00D94DD5">
                <w:rPr>
                  <w:sz w:val="18"/>
                  <w:szCs w:val="18"/>
                </w:rPr>
                <w:t>риостановлени</w:t>
              </w:r>
              <w:r>
                <w:rPr>
                  <w:sz w:val="18"/>
                  <w:szCs w:val="18"/>
                </w:rPr>
                <w:t>я</w:t>
              </w:r>
              <w:r w:rsidRPr="00D94DD5">
                <w:rPr>
                  <w:sz w:val="18"/>
                  <w:szCs w:val="18"/>
                </w:rPr>
                <w:t xml:space="preserve"> (прекращени</w:t>
              </w:r>
              <w:r>
                <w:rPr>
                  <w:sz w:val="18"/>
                  <w:szCs w:val="18"/>
                </w:rPr>
                <w:t>я</w:t>
              </w:r>
              <w:r w:rsidRPr="00D94DD5">
                <w:rPr>
                  <w:sz w:val="18"/>
                  <w:szCs w:val="18"/>
                </w:rPr>
                <w:t xml:space="preserve">) </w:t>
              </w:r>
              <w:r>
                <w:rPr>
                  <w:sz w:val="18"/>
                  <w:szCs w:val="18"/>
                </w:rPr>
                <w:t>строительства не может превышать отчетную дату</w:t>
              </w:r>
            </w:ins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5784" w14:textId="77777777" w:rsidR="0092151E" w:rsidRPr="00D94DD5" w:rsidRDefault="0092151E" w:rsidP="003868B0">
            <w:pPr>
              <w:rPr>
                <w:ins w:id="335" w:author="Зайцев Павел Борисович" w:date="2025-12-26T17:30:00Z"/>
                <w:sz w:val="18"/>
                <w:szCs w:val="18"/>
              </w:rPr>
            </w:pPr>
            <w:ins w:id="336" w:author="Зайцев Павел Борисович" w:date="2025-12-26T17:30:00Z">
              <w:r>
                <w:rPr>
                  <w:sz w:val="18"/>
                  <w:szCs w:val="18"/>
                </w:rPr>
                <w:t>Б</w:t>
              </w:r>
            </w:ins>
          </w:p>
        </w:tc>
      </w:tr>
    </w:tbl>
    <w:p w14:paraId="76F10AA6" w14:textId="77777777" w:rsidR="00F76DEF" w:rsidRPr="00F76DEF" w:rsidRDefault="00F76DEF" w:rsidP="000779B2"/>
    <w:p w14:paraId="1832680F" w14:textId="77777777" w:rsidR="00567A1C" w:rsidRPr="00B234EC" w:rsidRDefault="00567A1C" w:rsidP="00516CD3"/>
    <w:p w14:paraId="60CED4B3" w14:textId="77777777" w:rsidR="00567A1C" w:rsidRPr="00B234EC" w:rsidRDefault="00567A1C" w:rsidP="00516CD3">
      <w:pPr>
        <w:sectPr w:rsidR="00567A1C" w:rsidRPr="00B234EC" w:rsidSect="000779B2">
          <w:headerReference w:type="even" r:id="rId13"/>
          <w:headerReference w:type="default" r:id="rId14"/>
          <w:pgSz w:w="11906" w:h="16838"/>
          <w:pgMar w:top="1134" w:right="850" w:bottom="540" w:left="993" w:header="708" w:footer="708" w:gutter="0"/>
          <w:cols w:space="708"/>
          <w:titlePg/>
          <w:docGrid w:linePitch="360"/>
        </w:sectPr>
      </w:pPr>
    </w:p>
    <w:p w14:paraId="79C2BB47" w14:textId="77777777" w:rsidR="007956E6" w:rsidRPr="000779B2" w:rsidRDefault="007956E6" w:rsidP="00307A3D">
      <w:pPr>
        <w:pStyle w:val="1"/>
        <w:rPr>
          <w:b/>
          <w:sz w:val="20"/>
          <w:szCs w:val="20"/>
        </w:rPr>
      </w:pPr>
      <w:bookmarkStart w:id="337" w:name="_Toc501124313"/>
      <w:bookmarkStart w:id="338" w:name="_Toc216968510"/>
      <w:r w:rsidRPr="000779B2">
        <w:rPr>
          <w:b/>
          <w:sz w:val="20"/>
          <w:szCs w:val="20"/>
        </w:rPr>
        <w:t>1</w:t>
      </w:r>
      <w:r w:rsidR="00567A1C" w:rsidRPr="000779B2">
        <w:rPr>
          <w:b/>
          <w:sz w:val="20"/>
          <w:szCs w:val="20"/>
          <w:lang w:val="en-US"/>
        </w:rPr>
        <w:t>6</w:t>
      </w:r>
      <w:r w:rsidRPr="000779B2">
        <w:rPr>
          <w:b/>
          <w:sz w:val="20"/>
          <w:szCs w:val="20"/>
        </w:rPr>
        <w:t>. Междокументные контрольные соотношения</w:t>
      </w:r>
      <w:bookmarkEnd w:id="337"/>
      <w:bookmarkEnd w:id="338"/>
    </w:p>
    <w:p w14:paraId="3E979458" w14:textId="77777777" w:rsidR="007956E6" w:rsidRPr="00B234EC" w:rsidRDefault="007956E6" w:rsidP="00516CD3"/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5"/>
        <w:gridCol w:w="2410"/>
        <w:gridCol w:w="836"/>
        <w:gridCol w:w="687"/>
        <w:gridCol w:w="520"/>
        <w:gridCol w:w="1134"/>
        <w:gridCol w:w="2167"/>
        <w:gridCol w:w="851"/>
        <w:gridCol w:w="850"/>
        <w:gridCol w:w="3851"/>
        <w:gridCol w:w="685"/>
      </w:tblGrid>
      <w:tr w:rsidR="00066A9C" w:rsidRPr="006C6ED0" w14:paraId="2B0DE2EB" w14:textId="77777777" w:rsidTr="00B31735">
        <w:trPr>
          <w:tblHeader/>
        </w:trPr>
        <w:tc>
          <w:tcPr>
            <w:tcW w:w="567" w:type="dxa"/>
          </w:tcPr>
          <w:p w14:paraId="5822D00E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135" w:type="dxa"/>
          </w:tcPr>
          <w:p w14:paraId="4A948BFE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Код формы</w:t>
            </w:r>
          </w:p>
        </w:tc>
        <w:tc>
          <w:tcPr>
            <w:tcW w:w="2410" w:type="dxa"/>
          </w:tcPr>
          <w:p w14:paraId="3FCB601F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836" w:type="dxa"/>
          </w:tcPr>
          <w:p w14:paraId="78335EB9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687" w:type="dxa"/>
          </w:tcPr>
          <w:p w14:paraId="65C5DAC3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520" w:type="dxa"/>
          </w:tcPr>
          <w:p w14:paraId="726658E8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134" w:type="dxa"/>
          </w:tcPr>
          <w:p w14:paraId="5B6DB5F7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Связанная форма</w:t>
            </w:r>
          </w:p>
        </w:tc>
        <w:tc>
          <w:tcPr>
            <w:tcW w:w="2167" w:type="dxa"/>
          </w:tcPr>
          <w:p w14:paraId="1AEA9DF9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851" w:type="dxa"/>
          </w:tcPr>
          <w:p w14:paraId="35BB19BF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</w:tcPr>
          <w:p w14:paraId="65D78861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851" w:type="dxa"/>
          </w:tcPr>
          <w:p w14:paraId="1897E2D5" w14:textId="77777777" w:rsidR="00066A9C" w:rsidRPr="006C6ED0" w:rsidRDefault="00066A9C" w:rsidP="00307A3D">
            <w:pPr>
              <w:jc w:val="center"/>
              <w:rPr>
                <w:b/>
                <w:sz w:val="18"/>
                <w:szCs w:val="18"/>
              </w:rPr>
            </w:pPr>
            <w:r w:rsidRPr="006C6ED0">
              <w:rPr>
                <w:b/>
                <w:sz w:val="18"/>
                <w:szCs w:val="18"/>
              </w:rPr>
              <w:t>Контроль показателей</w:t>
            </w:r>
          </w:p>
        </w:tc>
        <w:tc>
          <w:tcPr>
            <w:tcW w:w="685" w:type="dxa"/>
          </w:tcPr>
          <w:p w14:paraId="15E5C6F2" w14:textId="77777777" w:rsidR="00066A9C" w:rsidRPr="006C6ED0" w:rsidRDefault="00066A9C" w:rsidP="00066A9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ED0">
              <w:rPr>
                <w:b/>
                <w:bCs/>
                <w:color w:val="000000"/>
                <w:sz w:val="18"/>
                <w:szCs w:val="18"/>
              </w:rPr>
              <w:t>Уровень ошибки</w:t>
            </w:r>
          </w:p>
        </w:tc>
      </w:tr>
      <w:tr w:rsidR="00066A9C" w:rsidRPr="006C6ED0" w14:paraId="67C3CC78" w14:textId="77777777" w:rsidTr="00B31735">
        <w:trPr>
          <w:trHeight w:val="240"/>
        </w:trPr>
        <w:tc>
          <w:tcPr>
            <w:tcW w:w="567" w:type="dxa"/>
          </w:tcPr>
          <w:p w14:paraId="4EC72344" w14:textId="77777777" w:rsidR="00066A9C" w:rsidRPr="000E1668" w:rsidRDefault="00066A9C" w:rsidP="00516CD3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5" w:type="dxa"/>
          </w:tcPr>
          <w:p w14:paraId="48A0D5FF" w14:textId="77777777" w:rsidR="00066A9C" w:rsidRPr="000E1668" w:rsidRDefault="00066A9C" w:rsidP="00516CD3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5D3E7FDC" w14:textId="77777777" w:rsidR="00066A9C" w:rsidRPr="000E1668" w:rsidRDefault="00066A9C" w:rsidP="00516CD3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КБК Д 000 202 00000 00 0000 000</w:t>
            </w:r>
          </w:p>
        </w:tc>
        <w:tc>
          <w:tcPr>
            <w:tcW w:w="836" w:type="dxa"/>
          </w:tcPr>
          <w:p w14:paraId="41BC0E29" w14:textId="77777777" w:rsidR="00066A9C" w:rsidRPr="000E1668" w:rsidRDefault="00066A9C" w:rsidP="00516CD3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-</w:t>
            </w:r>
          </w:p>
        </w:tc>
        <w:tc>
          <w:tcPr>
            <w:tcW w:w="687" w:type="dxa"/>
          </w:tcPr>
          <w:p w14:paraId="667822AB" w14:textId="77777777" w:rsidR="00066A9C" w:rsidRPr="000E1668" w:rsidRDefault="00066A9C" w:rsidP="00516CD3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29D6E9EA" w14:textId="77777777" w:rsidR="00066A9C" w:rsidRPr="000E1668" w:rsidRDefault="00066A9C" w:rsidP="00516CD3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34D89026" w14:textId="77777777" w:rsidR="00066A9C" w:rsidRPr="000E1668" w:rsidRDefault="00066A9C" w:rsidP="00132034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0503125 (</w:t>
            </w:r>
            <w:r w:rsidR="005234FC" w:rsidRPr="000E1668">
              <w:rPr>
                <w:sz w:val="18"/>
                <w:szCs w:val="18"/>
              </w:rPr>
              <w:t>120551561</w:t>
            </w:r>
            <w:r w:rsidRPr="000E1668">
              <w:rPr>
                <w:sz w:val="18"/>
                <w:szCs w:val="18"/>
              </w:rPr>
              <w:t>(</w:t>
            </w:r>
            <w:r w:rsidR="005234FC" w:rsidRPr="000E1668">
              <w:rPr>
                <w:sz w:val="18"/>
                <w:szCs w:val="18"/>
              </w:rPr>
              <w:t>661</w:t>
            </w:r>
            <w:r w:rsidRPr="000E1668">
              <w:rPr>
                <w:sz w:val="18"/>
                <w:szCs w:val="18"/>
              </w:rPr>
              <w:t>)</w:t>
            </w:r>
            <w:r w:rsidR="005234FC" w:rsidRPr="000E1668">
              <w:rPr>
                <w:sz w:val="18"/>
                <w:szCs w:val="18"/>
              </w:rPr>
              <w:t>, 120561561(661)</w:t>
            </w:r>
            <w:r w:rsidRPr="000E166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7" w:type="dxa"/>
          </w:tcPr>
          <w:p w14:paraId="731EC8FC" w14:textId="77777777" w:rsidR="008B0D91" w:rsidRDefault="008B0D91" w:rsidP="00516CD3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показателей по денежным расчетам </w:t>
            </w:r>
          </w:p>
          <w:p w14:paraId="7F115AD0" w14:textId="77777777" w:rsidR="00066A9C" w:rsidRPr="000E1668" w:rsidRDefault="00132034" w:rsidP="00516CD3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КД – 2 02</w:t>
            </w:r>
            <w:r w:rsidR="00F354CA"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</w:tcPr>
          <w:p w14:paraId="57D5D3B9" w14:textId="77777777" w:rsidR="00066A9C" w:rsidRPr="000E1668" w:rsidRDefault="00066A9C" w:rsidP="00516CD3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41284B48" w14:textId="77777777" w:rsidR="00066A9C" w:rsidRPr="000E1668" w:rsidRDefault="00066A9C" w:rsidP="00516CD3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</w:tcPr>
          <w:p w14:paraId="41DCD249" w14:textId="45FB8CCD" w:rsidR="00066A9C" w:rsidRPr="000E1668" w:rsidRDefault="00066A9C" w:rsidP="005234FC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Несоответствие итоговой суммы безвозмездных поступлений итоговому показателю в Справке по консолидируемым расчетам по счету </w:t>
            </w:r>
            <w:r w:rsidR="005234FC" w:rsidRPr="000E1668">
              <w:rPr>
                <w:sz w:val="18"/>
                <w:szCs w:val="18"/>
              </w:rPr>
              <w:t>120551561</w:t>
            </w:r>
            <w:r w:rsidRPr="000E1668">
              <w:rPr>
                <w:sz w:val="18"/>
                <w:szCs w:val="18"/>
              </w:rPr>
              <w:t>(</w:t>
            </w:r>
            <w:r w:rsidR="005234FC" w:rsidRPr="000E1668">
              <w:rPr>
                <w:sz w:val="18"/>
                <w:szCs w:val="18"/>
              </w:rPr>
              <w:t>661</w:t>
            </w:r>
            <w:r w:rsidRPr="000E1668">
              <w:rPr>
                <w:sz w:val="18"/>
                <w:szCs w:val="18"/>
              </w:rPr>
              <w:t>)</w:t>
            </w:r>
            <w:r w:rsidR="005234FC" w:rsidRPr="000E1668">
              <w:rPr>
                <w:sz w:val="18"/>
                <w:szCs w:val="18"/>
              </w:rPr>
              <w:t>, 120561561(661)</w:t>
            </w:r>
            <w:r w:rsidRPr="000E1668">
              <w:rPr>
                <w:sz w:val="18"/>
                <w:szCs w:val="18"/>
              </w:rPr>
              <w:t xml:space="preserve"> </w:t>
            </w:r>
            <w:r w:rsidR="00DF143C" w:rsidRPr="000E1668">
              <w:rPr>
                <w:sz w:val="18"/>
                <w:szCs w:val="18"/>
              </w:rPr>
              <w:t>–</w:t>
            </w:r>
            <w:r w:rsidRPr="000E1668">
              <w:rPr>
                <w:sz w:val="18"/>
                <w:szCs w:val="18"/>
              </w:rPr>
              <w:t xml:space="preserve"> недопустимо</w:t>
            </w:r>
          </w:p>
        </w:tc>
        <w:tc>
          <w:tcPr>
            <w:tcW w:w="685" w:type="dxa"/>
          </w:tcPr>
          <w:p w14:paraId="4F7C1F26" w14:textId="77777777" w:rsidR="00066A9C" w:rsidRPr="006C6ED0" w:rsidRDefault="00066A9C" w:rsidP="00066A9C">
            <w:pPr>
              <w:jc w:val="center"/>
              <w:rPr>
                <w:sz w:val="18"/>
                <w:szCs w:val="18"/>
              </w:rPr>
            </w:pPr>
            <w:r w:rsidRPr="006C6ED0">
              <w:rPr>
                <w:sz w:val="18"/>
                <w:szCs w:val="18"/>
              </w:rPr>
              <w:t>Б</w:t>
            </w:r>
          </w:p>
        </w:tc>
      </w:tr>
      <w:tr w:rsidR="000640D5" w:rsidRPr="006C6ED0" w14:paraId="4C2E55F9" w14:textId="77777777" w:rsidTr="00B31735">
        <w:trPr>
          <w:trHeight w:val="240"/>
        </w:trPr>
        <w:tc>
          <w:tcPr>
            <w:tcW w:w="567" w:type="dxa"/>
          </w:tcPr>
          <w:p w14:paraId="419F9173" w14:textId="28A5182F" w:rsidR="000640D5" w:rsidRPr="000640D5" w:rsidRDefault="000640D5" w:rsidP="00516CD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135" w:type="dxa"/>
          </w:tcPr>
          <w:p w14:paraId="219BB668" w14:textId="609D9E09" w:rsidR="000640D5" w:rsidRPr="000E1668" w:rsidRDefault="000640D5" w:rsidP="00516C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0503123</w:t>
            </w:r>
          </w:p>
        </w:tc>
        <w:tc>
          <w:tcPr>
            <w:tcW w:w="2410" w:type="dxa"/>
          </w:tcPr>
          <w:p w14:paraId="6DB16E26" w14:textId="77777777" w:rsidR="000640D5" w:rsidRPr="000E1668" w:rsidRDefault="000640D5" w:rsidP="00516CD3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4ADB94C0" w14:textId="19C4ACBE" w:rsidR="000640D5" w:rsidRPr="000E1668" w:rsidRDefault="000640D5" w:rsidP="00516C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0701</w:t>
            </w:r>
          </w:p>
        </w:tc>
        <w:tc>
          <w:tcPr>
            <w:tcW w:w="687" w:type="dxa"/>
          </w:tcPr>
          <w:p w14:paraId="64E667C8" w14:textId="2923B6F6" w:rsidR="000640D5" w:rsidRPr="000E1668" w:rsidRDefault="000640D5" w:rsidP="00516C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</w:tcPr>
          <w:p w14:paraId="76286248" w14:textId="5A2ECF36" w:rsidR="000640D5" w:rsidRPr="000E1668" w:rsidRDefault="000640D5" w:rsidP="00516C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064F6350" w14:textId="5D8BFD3C" w:rsidR="000640D5" w:rsidRPr="000E1668" w:rsidRDefault="000640D5" w:rsidP="00132034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0503125 (120551561(661)</w:t>
            </w:r>
          </w:p>
        </w:tc>
        <w:tc>
          <w:tcPr>
            <w:tcW w:w="2167" w:type="dxa"/>
          </w:tcPr>
          <w:p w14:paraId="11ADDE11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показателей по денежным расчетам </w:t>
            </w:r>
          </w:p>
          <w:p w14:paraId="2EA1B0FB" w14:textId="562CFBFB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КД – 2 02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</w:tcPr>
          <w:p w14:paraId="0C0F5A83" w14:textId="77777777" w:rsidR="000640D5" w:rsidRPr="000E1668" w:rsidRDefault="000640D5" w:rsidP="00516CD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4101873" w14:textId="16CBA2CE" w:rsidR="000640D5" w:rsidRPr="000E1668" w:rsidRDefault="000640D5" w:rsidP="00516C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</w:tcPr>
          <w:p w14:paraId="3886CAD8" w14:textId="4CB2221C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суммы безвозмездных поступлений показателю в Справке по консолидируемым расчетам по счету 120551561(661</w:t>
            </w:r>
            <w:r>
              <w:rPr>
                <w:sz w:val="18"/>
                <w:szCs w:val="18"/>
              </w:rPr>
              <w:t xml:space="preserve">) </w:t>
            </w:r>
            <w:r w:rsidRPr="000E1668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</w:tcPr>
          <w:p w14:paraId="26209CDB" w14:textId="613A330A" w:rsidR="000640D5" w:rsidRPr="006C6ED0" w:rsidRDefault="000640D5" w:rsidP="00066A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547680DB" w14:textId="77777777" w:rsidTr="00B31735">
        <w:trPr>
          <w:trHeight w:val="240"/>
        </w:trPr>
        <w:tc>
          <w:tcPr>
            <w:tcW w:w="567" w:type="dxa"/>
          </w:tcPr>
          <w:p w14:paraId="5CB3C625" w14:textId="05DB7089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135" w:type="dxa"/>
          </w:tcPr>
          <w:p w14:paraId="77C55D78" w14:textId="389E249E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0503123</w:t>
            </w:r>
          </w:p>
        </w:tc>
        <w:tc>
          <w:tcPr>
            <w:tcW w:w="2410" w:type="dxa"/>
          </w:tcPr>
          <w:p w14:paraId="699FB13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2E5F59B0" w14:textId="0EDD2D76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687" w:type="dxa"/>
          </w:tcPr>
          <w:p w14:paraId="1B007754" w14:textId="738AEBAF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</w:tcPr>
          <w:p w14:paraId="7BEE8271" w14:textId="33808C90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080F1A59" w14:textId="7FD3392C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0503125 (1205</w:t>
            </w:r>
            <w:r>
              <w:rPr>
                <w:sz w:val="18"/>
                <w:szCs w:val="18"/>
              </w:rPr>
              <w:t>6</w:t>
            </w:r>
            <w:r w:rsidRPr="000E1668">
              <w:rPr>
                <w:sz w:val="18"/>
                <w:szCs w:val="18"/>
              </w:rPr>
              <w:t>1561(661)</w:t>
            </w:r>
          </w:p>
        </w:tc>
        <w:tc>
          <w:tcPr>
            <w:tcW w:w="2167" w:type="dxa"/>
          </w:tcPr>
          <w:p w14:paraId="5F3AFFF1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показателей по денежным расчетам </w:t>
            </w:r>
          </w:p>
          <w:p w14:paraId="46726E05" w14:textId="75799E6F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КД – 2 02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</w:tcPr>
          <w:p w14:paraId="2EF39DA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2F47985" w14:textId="55BFF904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</w:tcPr>
          <w:p w14:paraId="07E6B956" w14:textId="2F21F703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суммы безвозмездных поступлений показателю в Справке по консолидируемым расчетам по счету 1205</w:t>
            </w:r>
            <w:r>
              <w:rPr>
                <w:sz w:val="18"/>
                <w:szCs w:val="18"/>
              </w:rPr>
              <w:t>6</w:t>
            </w:r>
            <w:r w:rsidRPr="000E1668">
              <w:rPr>
                <w:sz w:val="18"/>
                <w:szCs w:val="18"/>
              </w:rPr>
              <w:t>1561(661</w:t>
            </w:r>
            <w:r>
              <w:rPr>
                <w:sz w:val="18"/>
                <w:szCs w:val="18"/>
              </w:rPr>
              <w:t xml:space="preserve">) </w:t>
            </w:r>
            <w:r w:rsidRPr="000E1668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</w:tcPr>
          <w:p w14:paraId="3960DFCD" w14:textId="44B04A81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74322272" w14:textId="77777777" w:rsidTr="00B31735">
        <w:tc>
          <w:tcPr>
            <w:tcW w:w="567" w:type="dxa"/>
          </w:tcPr>
          <w:p w14:paraId="5D88055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1135" w:type="dxa"/>
          </w:tcPr>
          <w:p w14:paraId="46429E9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04CB16F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КБК Р % 500</w:t>
            </w:r>
          </w:p>
        </w:tc>
        <w:tc>
          <w:tcPr>
            <w:tcW w:w="836" w:type="dxa"/>
          </w:tcPr>
          <w:p w14:paraId="7E3C00B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-</w:t>
            </w:r>
          </w:p>
        </w:tc>
        <w:tc>
          <w:tcPr>
            <w:tcW w:w="687" w:type="dxa"/>
          </w:tcPr>
          <w:p w14:paraId="5EF3DB7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4C3781F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0881550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0503125 (130251831), </w:t>
            </w:r>
          </w:p>
          <w:p w14:paraId="64A853F2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 xml:space="preserve">ф.0503125 (120651561), ф.0503125 (120651661) </w:t>
            </w:r>
          </w:p>
        </w:tc>
        <w:tc>
          <w:tcPr>
            <w:tcW w:w="2167" w:type="dxa"/>
          </w:tcPr>
          <w:p w14:paraId="28A959A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показателей по денежным расчетам</w:t>
            </w:r>
          </w:p>
        </w:tc>
        <w:tc>
          <w:tcPr>
            <w:tcW w:w="851" w:type="dxa"/>
          </w:tcPr>
          <w:p w14:paraId="03E16DB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7A3A6CE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</w:tcPr>
          <w:p w14:paraId="2E70C3F1" w14:textId="661A2FEF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Несоответствие итоговой суммы межбюджетных трансфертов итоговому показателю в справке по консолидируемым расчетам по счетам 130251831, 120651561, 120651661 – недопустимо </w:t>
            </w:r>
          </w:p>
        </w:tc>
        <w:tc>
          <w:tcPr>
            <w:tcW w:w="685" w:type="dxa"/>
          </w:tcPr>
          <w:p w14:paraId="3719CF4A" w14:textId="77777777" w:rsidR="000640D5" w:rsidRPr="007B1ADB" w:rsidRDefault="000640D5" w:rsidP="000640D5">
            <w:pPr>
              <w:jc w:val="center"/>
              <w:rPr>
                <w:sz w:val="18"/>
                <w:szCs w:val="18"/>
              </w:rPr>
            </w:pPr>
            <w:r w:rsidRPr="007B1ADB">
              <w:rPr>
                <w:sz w:val="18"/>
                <w:szCs w:val="18"/>
              </w:rPr>
              <w:t>Б</w:t>
            </w:r>
          </w:p>
        </w:tc>
      </w:tr>
      <w:tr w:rsidR="000640D5" w:rsidRPr="006C6ED0" w14:paraId="60C2A425" w14:textId="77777777" w:rsidTr="00B31735">
        <w:tc>
          <w:tcPr>
            <w:tcW w:w="567" w:type="dxa"/>
          </w:tcPr>
          <w:p w14:paraId="4260641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1135" w:type="dxa"/>
          </w:tcPr>
          <w:p w14:paraId="06EC261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2C7D02A3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КБК Д 000 2</w:t>
            </w:r>
            <w:r w:rsidRPr="000E1668">
              <w:rPr>
                <w:sz w:val="18"/>
                <w:szCs w:val="18"/>
                <w:lang w:val="en-US"/>
              </w:rPr>
              <w:t xml:space="preserve"> 19</w:t>
            </w:r>
            <w:r w:rsidRPr="000E1668">
              <w:rPr>
                <w:sz w:val="18"/>
                <w:szCs w:val="18"/>
              </w:rPr>
              <w:t xml:space="preserve"> 0</w:t>
            </w:r>
            <w:r w:rsidRPr="000E1668">
              <w:rPr>
                <w:sz w:val="18"/>
                <w:szCs w:val="18"/>
                <w:lang w:val="en-US"/>
              </w:rPr>
              <w:t>00</w:t>
            </w:r>
            <w:r w:rsidRPr="000E1668">
              <w:rPr>
                <w:sz w:val="18"/>
                <w:szCs w:val="18"/>
              </w:rPr>
              <w:t>00 0</w:t>
            </w:r>
            <w:r w:rsidRPr="000E1668">
              <w:rPr>
                <w:sz w:val="18"/>
                <w:szCs w:val="18"/>
                <w:lang w:val="en-US"/>
              </w:rPr>
              <w:t>0</w:t>
            </w:r>
            <w:r w:rsidRPr="000E1668">
              <w:rPr>
                <w:sz w:val="18"/>
                <w:szCs w:val="18"/>
              </w:rPr>
              <w:t xml:space="preserve"> 0000 </w:t>
            </w:r>
            <w:r w:rsidRPr="000E1668">
              <w:rPr>
                <w:sz w:val="18"/>
                <w:szCs w:val="18"/>
                <w:lang w:val="en-US"/>
              </w:rPr>
              <w:t>000</w:t>
            </w:r>
          </w:p>
        </w:tc>
        <w:tc>
          <w:tcPr>
            <w:tcW w:w="836" w:type="dxa"/>
          </w:tcPr>
          <w:p w14:paraId="52DB045A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87" w:type="dxa"/>
          </w:tcPr>
          <w:p w14:paraId="3742C21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171BEA0F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134" w:type="dxa"/>
          </w:tcPr>
          <w:p w14:paraId="24EEF9CC" w14:textId="7BBEE0F2" w:rsidR="000640D5" w:rsidRPr="00E408FF" w:rsidRDefault="000640D5" w:rsidP="000640D5">
            <w:pPr>
              <w:rPr>
                <w:sz w:val="18"/>
                <w:szCs w:val="18"/>
              </w:rPr>
            </w:pPr>
            <w:r w:rsidRPr="00E408FF">
              <w:rPr>
                <w:sz w:val="18"/>
                <w:szCs w:val="18"/>
              </w:rPr>
              <w:t>0503125 (</w:t>
            </w:r>
            <w:r w:rsidRPr="00E408FF">
              <w:rPr>
                <w:sz w:val="18"/>
                <w:szCs w:val="18"/>
                <w:lang w:val="en-US"/>
              </w:rPr>
              <w:t>130305731(831)</w:t>
            </w:r>
          </w:p>
          <w:p w14:paraId="7EF1D15C" w14:textId="77777777" w:rsidR="000640D5" w:rsidRPr="00E408FF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2167" w:type="dxa"/>
          </w:tcPr>
          <w:p w14:paraId="1DF9B6DA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показателей по денежным расчетам </w:t>
            </w:r>
          </w:p>
          <w:p w14:paraId="0FE8899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E408FF">
              <w:rPr>
                <w:sz w:val="18"/>
                <w:szCs w:val="18"/>
              </w:rPr>
              <w:t xml:space="preserve"> КД 2 19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</w:tcPr>
          <w:p w14:paraId="66F20DE9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14:paraId="6F0C911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</w:tcPr>
          <w:p w14:paraId="5027EDD6" w14:textId="3D96809B" w:rsidR="000640D5" w:rsidRPr="00E408FF" w:rsidRDefault="000640D5" w:rsidP="000640D5">
            <w:pPr>
              <w:rPr>
                <w:sz w:val="18"/>
                <w:szCs w:val="18"/>
              </w:rPr>
            </w:pPr>
            <w:r w:rsidRPr="00E408FF">
              <w:rPr>
                <w:sz w:val="18"/>
                <w:szCs w:val="18"/>
              </w:rPr>
              <w:t xml:space="preserve">Несоответствие итоговой суммы по КБК Д 000 2 19 00000 00 0000 000 итоговому показателю в справке по консолидируемым расчетам по счету </w:t>
            </w:r>
            <w:r w:rsidRPr="00654C1E">
              <w:rPr>
                <w:sz w:val="18"/>
                <w:szCs w:val="18"/>
              </w:rPr>
              <w:t>130305731(831)</w:t>
            </w:r>
            <w:r w:rsidRPr="00E408FF"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 w:rsidRPr="00E408FF">
              <w:rPr>
                <w:sz w:val="18"/>
                <w:szCs w:val="18"/>
              </w:rPr>
              <w:t xml:space="preserve"> недопустимо </w:t>
            </w:r>
          </w:p>
        </w:tc>
        <w:tc>
          <w:tcPr>
            <w:tcW w:w="685" w:type="dxa"/>
          </w:tcPr>
          <w:p w14:paraId="26DBFE97" w14:textId="77777777" w:rsidR="000640D5" w:rsidRPr="007B1ADB" w:rsidRDefault="000640D5" w:rsidP="000640D5">
            <w:pPr>
              <w:jc w:val="center"/>
              <w:rPr>
                <w:sz w:val="18"/>
                <w:szCs w:val="18"/>
              </w:rPr>
            </w:pPr>
            <w:r w:rsidRPr="007B1ADB">
              <w:rPr>
                <w:sz w:val="18"/>
                <w:szCs w:val="18"/>
              </w:rPr>
              <w:t>Б</w:t>
            </w:r>
          </w:p>
        </w:tc>
      </w:tr>
      <w:tr w:rsidR="000640D5" w:rsidRPr="006C6ED0" w14:paraId="1C39C307" w14:textId="77777777" w:rsidTr="00B31735">
        <w:tc>
          <w:tcPr>
            <w:tcW w:w="567" w:type="dxa"/>
          </w:tcPr>
          <w:p w14:paraId="26200F9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1135" w:type="dxa"/>
          </w:tcPr>
          <w:p w14:paraId="3703AA4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22A8B1D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КБК Д 000 2 18 Х0000 00 0000 000, где Х не равен 0</w:t>
            </w:r>
          </w:p>
        </w:tc>
        <w:tc>
          <w:tcPr>
            <w:tcW w:w="836" w:type="dxa"/>
          </w:tcPr>
          <w:p w14:paraId="3CBAB66E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87" w:type="dxa"/>
          </w:tcPr>
          <w:p w14:paraId="61F57E7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22007EC8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134" w:type="dxa"/>
          </w:tcPr>
          <w:p w14:paraId="080C8E4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0503125 (1</w:t>
            </w:r>
            <w:r w:rsidRPr="000E1668">
              <w:rPr>
                <w:sz w:val="18"/>
                <w:szCs w:val="18"/>
                <w:lang w:val="en-US"/>
              </w:rPr>
              <w:t>205</w:t>
            </w:r>
            <w:r w:rsidRPr="000E1668">
              <w:rPr>
                <w:sz w:val="18"/>
                <w:szCs w:val="18"/>
              </w:rPr>
              <w:t>516</w:t>
            </w:r>
            <w:r w:rsidRPr="000E1668">
              <w:rPr>
                <w:sz w:val="18"/>
                <w:szCs w:val="18"/>
                <w:lang w:val="en-US"/>
              </w:rPr>
              <w:t>6</w:t>
            </w:r>
            <w:r w:rsidRPr="000E1668">
              <w:rPr>
                <w:sz w:val="18"/>
                <w:szCs w:val="18"/>
              </w:rPr>
              <w:t xml:space="preserve">1(561), 120561661(561)) </w:t>
            </w:r>
          </w:p>
        </w:tc>
        <w:tc>
          <w:tcPr>
            <w:tcW w:w="2167" w:type="dxa"/>
          </w:tcPr>
          <w:p w14:paraId="64BC2365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показателей по денежным расчетам </w:t>
            </w:r>
          </w:p>
          <w:p w14:paraId="20A6CA7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КД 2 18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</w:tcPr>
          <w:p w14:paraId="39B1D281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14:paraId="75E57D3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</w:tcPr>
          <w:p w14:paraId="0000DB4F" w14:textId="543B4190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Несоответствие итоговой суммы по КБК Д 000 2 18 00000 00 0000 000 итоговому показателю в справке по консолидируемым расчетам по счету 120551661(561), 120561661(561) – недопустимо </w:t>
            </w:r>
          </w:p>
        </w:tc>
        <w:tc>
          <w:tcPr>
            <w:tcW w:w="685" w:type="dxa"/>
          </w:tcPr>
          <w:p w14:paraId="3BEA07CB" w14:textId="77777777" w:rsidR="000640D5" w:rsidRPr="007B1ADB" w:rsidRDefault="000640D5" w:rsidP="000640D5">
            <w:pPr>
              <w:jc w:val="center"/>
              <w:rPr>
                <w:sz w:val="18"/>
                <w:szCs w:val="18"/>
              </w:rPr>
            </w:pPr>
            <w:r w:rsidRPr="007B1ADB">
              <w:rPr>
                <w:sz w:val="18"/>
                <w:szCs w:val="18"/>
              </w:rPr>
              <w:t>Б</w:t>
            </w:r>
          </w:p>
        </w:tc>
      </w:tr>
      <w:tr w:rsidR="000640D5" w:rsidRPr="006C6ED0" w14:paraId="49794F8A" w14:textId="77777777" w:rsidTr="00B31735">
        <w:tc>
          <w:tcPr>
            <w:tcW w:w="567" w:type="dxa"/>
          </w:tcPr>
          <w:p w14:paraId="6D9ABC4D" w14:textId="4DED49F5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1135" w:type="dxa"/>
          </w:tcPr>
          <w:p w14:paraId="6436C64A" w14:textId="233B1A44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2FEA1D3A" w14:textId="03D879BE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КБК Д 000 2 18 </w:t>
            </w:r>
            <w:r>
              <w:rPr>
                <w:sz w:val="18"/>
                <w:szCs w:val="18"/>
              </w:rPr>
              <w:t>0</w:t>
            </w:r>
            <w:r w:rsidRPr="000E1668">
              <w:rPr>
                <w:sz w:val="18"/>
                <w:szCs w:val="18"/>
              </w:rPr>
              <w:t>0000 00 0000 000</w:t>
            </w:r>
            <w:r>
              <w:rPr>
                <w:sz w:val="18"/>
                <w:szCs w:val="18"/>
              </w:rPr>
              <w:t xml:space="preserve"> + </w:t>
            </w:r>
          </w:p>
          <w:p w14:paraId="2461E983" w14:textId="436FF471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КБК Д 000 2</w:t>
            </w:r>
            <w:r w:rsidRPr="000E1668">
              <w:rPr>
                <w:sz w:val="18"/>
                <w:szCs w:val="18"/>
                <w:lang w:val="en-US"/>
              </w:rPr>
              <w:t xml:space="preserve"> 19</w:t>
            </w:r>
            <w:r w:rsidRPr="000E1668">
              <w:rPr>
                <w:sz w:val="18"/>
                <w:szCs w:val="18"/>
              </w:rPr>
              <w:t xml:space="preserve"> 0</w:t>
            </w:r>
            <w:r w:rsidRPr="000E1668">
              <w:rPr>
                <w:sz w:val="18"/>
                <w:szCs w:val="18"/>
                <w:lang w:val="en-US"/>
              </w:rPr>
              <w:t>00</w:t>
            </w:r>
            <w:r w:rsidRPr="000E1668">
              <w:rPr>
                <w:sz w:val="18"/>
                <w:szCs w:val="18"/>
              </w:rPr>
              <w:t>00 0</w:t>
            </w:r>
            <w:r w:rsidRPr="000E1668">
              <w:rPr>
                <w:sz w:val="18"/>
                <w:szCs w:val="18"/>
                <w:lang w:val="en-US"/>
              </w:rPr>
              <w:t>0</w:t>
            </w:r>
            <w:r w:rsidRPr="000E1668">
              <w:rPr>
                <w:sz w:val="18"/>
                <w:szCs w:val="18"/>
              </w:rPr>
              <w:t xml:space="preserve"> 0000 </w:t>
            </w:r>
            <w:r w:rsidRPr="000E1668">
              <w:rPr>
                <w:sz w:val="18"/>
                <w:szCs w:val="18"/>
                <w:lang w:val="en-US"/>
              </w:rPr>
              <w:t>000</w:t>
            </w:r>
          </w:p>
        </w:tc>
        <w:tc>
          <w:tcPr>
            <w:tcW w:w="836" w:type="dxa"/>
          </w:tcPr>
          <w:p w14:paraId="5B481E41" w14:textId="77777777" w:rsidR="000640D5" w:rsidRPr="007B1ADB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14:paraId="78BD9161" w14:textId="22C311FE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1B7F3A6A" w14:textId="3095F7F2" w:rsidR="000640D5" w:rsidRPr="007B1ADB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7AF0B7DD" w14:textId="0455BB03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0503123</w:t>
            </w:r>
          </w:p>
        </w:tc>
        <w:tc>
          <w:tcPr>
            <w:tcW w:w="2167" w:type="dxa"/>
          </w:tcPr>
          <w:p w14:paraId="7FCAA4CC" w14:textId="616905D9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противоположным знаком</w:t>
            </w:r>
          </w:p>
        </w:tc>
        <w:tc>
          <w:tcPr>
            <w:tcW w:w="851" w:type="dxa"/>
          </w:tcPr>
          <w:p w14:paraId="1C212EB5" w14:textId="67F40920" w:rsidR="000640D5" w:rsidRPr="007B1ADB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4220</w:t>
            </w:r>
          </w:p>
        </w:tc>
        <w:tc>
          <w:tcPr>
            <w:tcW w:w="850" w:type="dxa"/>
          </w:tcPr>
          <w:p w14:paraId="40098E53" w14:textId="180F02D2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</w:tcPr>
          <w:p w14:paraId="49A5E550" w14:textId="36CA7C00" w:rsidR="000640D5" w:rsidRPr="000E1668" w:rsidRDefault="000640D5" w:rsidP="007B1ADB">
            <w:pPr>
              <w:rPr>
                <w:sz w:val="18"/>
                <w:szCs w:val="18"/>
              </w:rPr>
            </w:pPr>
            <w:r w:rsidRPr="00DC35D1">
              <w:rPr>
                <w:sz w:val="18"/>
                <w:szCs w:val="18"/>
              </w:rPr>
              <w:t>Сумма показателей по КДБ</w:t>
            </w:r>
            <w:r>
              <w:rPr>
                <w:sz w:val="18"/>
                <w:szCs w:val="18"/>
              </w:rPr>
              <w:t xml:space="preserve"> 218,</w:t>
            </w:r>
            <w:r w:rsidR="007B1A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219 </w:t>
            </w:r>
            <w:r w:rsidRPr="00DC35D1">
              <w:rPr>
                <w:sz w:val="18"/>
                <w:szCs w:val="18"/>
              </w:rPr>
              <w:t>ф.</w:t>
            </w:r>
            <w:r w:rsidR="007B1ADB">
              <w:rPr>
                <w:sz w:val="18"/>
                <w:szCs w:val="18"/>
              </w:rPr>
              <w:t> </w:t>
            </w:r>
            <w:r w:rsidRPr="00DC35D1">
              <w:rPr>
                <w:sz w:val="18"/>
                <w:szCs w:val="18"/>
              </w:rPr>
              <w:t>05031</w:t>
            </w:r>
            <w:r>
              <w:rPr>
                <w:sz w:val="18"/>
                <w:szCs w:val="18"/>
              </w:rPr>
              <w:t>1</w:t>
            </w:r>
            <w:r w:rsidRPr="00DC35D1">
              <w:rPr>
                <w:sz w:val="18"/>
                <w:szCs w:val="18"/>
              </w:rPr>
              <w:t xml:space="preserve">7 не соответствует </w:t>
            </w:r>
            <w:r>
              <w:rPr>
                <w:sz w:val="18"/>
                <w:szCs w:val="18"/>
              </w:rPr>
              <w:t>строке 4220</w:t>
            </w:r>
            <w:r w:rsidRPr="00DC35D1">
              <w:rPr>
                <w:sz w:val="18"/>
                <w:szCs w:val="18"/>
              </w:rPr>
              <w:t xml:space="preserve"> в ф.</w:t>
            </w:r>
            <w:r w:rsidR="007B1ADB">
              <w:rPr>
                <w:sz w:val="18"/>
                <w:szCs w:val="18"/>
              </w:rPr>
              <w:t> </w:t>
            </w:r>
            <w:r w:rsidRPr="00DC35D1">
              <w:rPr>
                <w:sz w:val="18"/>
                <w:szCs w:val="18"/>
              </w:rPr>
              <w:t>0503123</w:t>
            </w:r>
            <w:r>
              <w:rPr>
                <w:sz w:val="18"/>
                <w:szCs w:val="18"/>
              </w:rPr>
              <w:t xml:space="preserve"> </w:t>
            </w:r>
            <w:r w:rsidRPr="00DC35D1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7C5AFBC3" w14:textId="6639C66D" w:rsidR="000640D5" w:rsidRPr="007B1ADB" w:rsidRDefault="000640D5" w:rsidP="000640D5">
            <w:pPr>
              <w:jc w:val="center"/>
              <w:rPr>
                <w:sz w:val="18"/>
                <w:szCs w:val="18"/>
              </w:rPr>
            </w:pPr>
            <w:r w:rsidRPr="007B1ADB">
              <w:rPr>
                <w:sz w:val="18"/>
                <w:szCs w:val="18"/>
              </w:rPr>
              <w:t>Б</w:t>
            </w:r>
          </w:p>
        </w:tc>
      </w:tr>
      <w:tr w:rsidR="000640D5" w:rsidRPr="006C6ED0" w14:paraId="07987ED7" w14:textId="77777777" w:rsidTr="00B31735">
        <w:tc>
          <w:tcPr>
            <w:tcW w:w="567" w:type="dxa"/>
          </w:tcPr>
          <w:p w14:paraId="6EFBA15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14:paraId="466A1AA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6F8CE5B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0B5552A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010</w:t>
            </w:r>
          </w:p>
        </w:tc>
        <w:tc>
          <w:tcPr>
            <w:tcW w:w="687" w:type="dxa"/>
          </w:tcPr>
          <w:p w14:paraId="6351B5D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</w:tcPr>
          <w:p w14:paraId="50BA4177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134" w:type="dxa"/>
          </w:tcPr>
          <w:p w14:paraId="146E40D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0503164</w:t>
            </w:r>
          </w:p>
        </w:tc>
        <w:tc>
          <w:tcPr>
            <w:tcW w:w="2167" w:type="dxa"/>
          </w:tcPr>
          <w:p w14:paraId="64B9F39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CC3856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010</w:t>
            </w:r>
          </w:p>
        </w:tc>
        <w:tc>
          <w:tcPr>
            <w:tcW w:w="850" w:type="dxa"/>
          </w:tcPr>
          <w:p w14:paraId="03E1C98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</w:tcPr>
          <w:p w14:paraId="07FD760C" w14:textId="727473F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итоговых строк доходов по показателям форм 0503117 и 0503164 – недопустимо</w:t>
            </w:r>
          </w:p>
        </w:tc>
        <w:tc>
          <w:tcPr>
            <w:tcW w:w="685" w:type="dxa"/>
          </w:tcPr>
          <w:p w14:paraId="21A665B4" w14:textId="77777777" w:rsidR="000640D5" w:rsidRPr="007B1ADB" w:rsidRDefault="000640D5" w:rsidP="000640D5">
            <w:pPr>
              <w:jc w:val="center"/>
              <w:rPr>
                <w:sz w:val="18"/>
                <w:szCs w:val="18"/>
              </w:rPr>
            </w:pPr>
            <w:r w:rsidRPr="007B1ADB">
              <w:rPr>
                <w:sz w:val="18"/>
                <w:szCs w:val="18"/>
              </w:rPr>
              <w:t>Б</w:t>
            </w:r>
          </w:p>
        </w:tc>
      </w:tr>
      <w:tr w:rsidR="000640D5" w:rsidRPr="006C6ED0" w14:paraId="51D33D21" w14:textId="77777777" w:rsidTr="00B31735">
        <w:tc>
          <w:tcPr>
            <w:tcW w:w="567" w:type="dxa"/>
            <w:tcBorders>
              <w:bottom w:val="single" w:sz="4" w:space="0" w:color="auto"/>
            </w:tcBorders>
          </w:tcPr>
          <w:p w14:paraId="0046A66C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316B261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6A05A2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14:paraId="00AF7BB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010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14:paraId="6728C99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14:paraId="22CB21C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DB351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0503164</w:t>
            </w: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14:paraId="258FB75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579B9E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9DECF2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3851" w:type="dxa"/>
            <w:tcBorders>
              <w:bottom w:val="single" w:sz="4" w:space="0" w:color="auto"/>
            </w:tcBorders>
          </w:tcPr>
          <w:p w14:paraId="73BEEAE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Несоответствие итоговых строк доходов по показателям форм 0503117 и 0503164 – недопустимо </w:t>
            </w:r>
          </w:p>
        </w:tc>
        <w:tc>
          <w:tcPr>
            <w:tcW w:w="685" w:type="dxa"/>
            <w:tcBorders>
              <w:bottom w:val="single" w:sz="4" w:space="0" w:color="auto"/>
            </w:tcBorders>
          </w:tcPr>
          <w:p w14:paraId="7E45AB8D" w14:textId="77777777" w:rsidR="000640D5" w:rsidRPr="007B1ADB" w:rsidRDefault="000640D5" w:rsidP="000640D5">
            <w:pPr>
              <w:jc w:val="center"/>
              <w:rPr>
                <w:sz w:val="18"/>
                <w:szCs w:val="18"/>
              </w:rPr>
            </w:pPr>
            <w:r w:rsidRPr="007B1ADB">
              <w:rPr>
                <w:sz w:val="18"/>
                <w:szCs w:val="18"/>
              </w:rPr>
              <w:t>Б</w:t>
            </w:r>
          </w:p>
        </w:tc>
      </w:tr>
      <w:tr w:rsidR="000640D5" w:rsidRPr="006C6ED0" w14:paraId="6BD5009A" w14:textId="77777777" w:rsidTr="00B31735">
        <w:tc>
          <w:tcPr>
            <w:tcW w:w="567" w:type="dxa"/>
            <w:tcBorders>
              <w:top w:val="nil"/>
            </w:tcBorders>
          </w:tcPr>
          <w:p w14:paraId="2FDCED09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35" w:type="dxa"/>
            <w:tcBorders>
              <w:top w:val="nil"/>
            </w:tcBorders>
          </w:tcPr>
          <w:p w14:paraId="497E482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  <w:tcBorders>
              <w:top w:val="nil"/>
            </w:tcBorders>
          </w:tcPr>
          <w:p w14:paraId="0CA246B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</w:tcBorders>
          </w:tcPr>
          <w:p w14:paraId="487F0EA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200</w:t>
            </w:r>
          </w:p>
        </w:tc>
        <w:tc>
          <w:tcPr>
            <w:tcW w:w="687" w:type="dxa"/>
            <w:tcBorders>
              <w:top w:val="nil"/>
            </w:tcBorders>
          </w:tcPr>
          <w:p w14:paraId="4D61FD6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nil"/>
            </w:tcBorders>
          </w:tcPr>
          <w:p w14:paraId="43431F0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nil"/>
            </w:tcBorders>
          </w:tcPr>
          <w:p w14:paraId="010920E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0503164</w:t>
            </w:r>
          </w:p>
        </w:tc>
        <w:tc>
          <w:tcPr>
            <w:tcW w:w="2167" w:type="dxa"/>
            <w:tcBorders>
              <w:top w:val="nil"/>
            </w:tcBorders>
          </w:tcPr>
          <w:p w14:paraId="563F6EC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5A8A42C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nil"/>
            </w:tcBorders>
          </w:tcPr>
          <w:p w14:paraId="0530BA3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  <w:tcBorders>
              <w:top w:val="nil"/>
            </w:tcBorders>
          </w:tcPr>
          <w:p w14:paraId="3964955D" w14:textId="01F10864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итоговых строк расходов по показателям форм 0503117 и 0503164 – недопустимо</w:t>
            </w:r>
          </w:p>
        </w:tc>
        <w:tc>
          <w:tcPr>
            <w:tcW w:w="685" w:type="dxa"/>
            <w:tcBorders>
              <w:top w:val="nil"/>
            </w:tcBorders>
          </w:tcPr>
          <w:p w14:paraId="62C2F244" w14:textId="77777777" w:rsidR="000640D5" w:rsidRPr="007B1ADB" w:rsidRDefault="000640D5" w:rsidP="000640D5">
            <w:pPr>
              <w:jc w:val="center"/>
              <w:rPr>
                <w:sz w:val="18"/>
                <w:szCs w:val="18"/>
              </w:rPr>
            </w:pPr>
            <w:r w:rsidRPr="007B1ADB">
              <w:rPr>
                <w:sz w:val="18"/>
                <w:szCs w:val="18"/>
              </w:rPr>
              <w:t>Б</w:t>
            </w:r>
          </w:p>
        </w:tc>
      </w:tr>
      <w:tr w:rsidR="000640D5" w:rsidRPr="00E93904" w14:paraId="5DA5A637" w14:textId="77777777" w:rsidTr="00B31735">
        <w:tc>
          <w:tcPr>
            <w:tcW w:w="567" w:type="dxa"/>
          </w:tcPr>
          <w:p w14:paraId="65851558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135" w:type="dxa"/>
          </w:tcPr>
          <w:p w14:paraId="3D90C57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75F4EAD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4FE1BD7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200</w:t>
            </w:r>
          </w:p>
        </w:tc>
        <w:tc>
          <w:tcPr>
            <w:tcW w:w="687" w:type="dxa"/>
          </w:tcPr>
          <w:p w14:paraId="222ED1E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793769ED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134" w:type="dxa"/>
          </w:tcPr>
          <w:p w14:paraId="5DE78F3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0503164</w:t>
            </w:r>
          </w:p>
        </w:tc>
        <w:tc>
          <w:tcPr>
            <w:tcW w:w="2167" w:type="dxa"/>
          </w:tcPr>
          <w:p w14:paraId="176E6DB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0274414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14:paraId="40F8156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3851" w:type="dxa"/>
          </w:tcPr>
          <w:p w14:paraId="085B0D5C" w14:textId="116F3A99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итоговых строк расходов по показателям форм 0503117 и 0503164 – недопустимо</w:t>
            </w:r>
          </w:p>
        </w:tc>
        <w:tc>
          <w:tcPr>
            <w:tcW w:w="685" w:type="dxa"/>
          </w:tcPr>
          <w:p w14:paraId="281C3839" w14:textId="77777777" w:rsidR="000640D5" w:rsidRPr="007B1ADB" w:rsidRDefault="000640D5" w:rsidP="000640D5">
            <w:pPr>
              <w:jc w:val="center"/>
              <w:rPr>
                <w:sz w:val="18"/>
                <w:szCs w:val="18"/>
              </w:rPr>
            </w:pPr>
            <w:r w:rsidRPr="007B1ADB">
              <w:rPr>
                <w:sz w:val="18"/>
                <w:szCs w:val="18"/>
              </w:rPr>
              <w:t>Б</w:t>
            </w:r>
          </w:p>
        </w:tc>
      </w:tr>
      <w:tr w:rsidR="000640D5" w:rsidRPr="006C6ED0" w14:paraId="5591069C" w14:textId="77777777" w:rsidTr="00B31735">
        <w:tc>
          <w:tcPr>
            <w:tcW w:w="567" w:type="dxa"/>
          </w:tcPr>
          <w:p w14:paraId="36E67F12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35" w:type="dxa"/>
          </w:tcPr>
          <w:p w14:paraId="43A5AF6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4645EDE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03C4DD0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500</w:t>
            </w:r>
          </w:p>
        </w:tc>
        <w:tc>
          <w:tcPr>
            <w:tcW w:w="687" w:type="dxa"/>
          </w:tcPr>
          <w:p w14:paraId="3260707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</w:tcPr>
          <w:p w14:paraId="38C883E4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134" w:type="dxa"/>
          </w:tcPr>
          <w:p w14:paraId="7F788DC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0503164</w:t>
            </w:r>
          </w:p>
        </w:tc>
        <w:tc>
          <w:tcPr>
            <w:tcW w:w="2167" w:type="dxa"/>
          </w:tcPr>
          <w:p w14:paraId="4EE4F8B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1267F7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14:paraId="7CF3C84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</w:tcPr>
          <w:p w14:paraId="2F57F8EE" w14:textId="3FD9B51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итоговых строк источников финансирования дефицита бюджетов по показателям форм 0503117 и 0503164 – недопустимо</w:t>
            </w:r>
          </w:p>
        </w:tc>
        <w:tc>
          <w:tcPr>
            <w:tcW w:w="685" w:type="dxa"/>
          </w:tcPr>
          <w:p w14:paraId="5CF59CE6" w14:textId="77777777" w:rsidR="000640D5" w:rsidRPr="007B1ADB" w:rsidRDefault="000640D5" w:rsidP="000640D5">
            <w:pPr>
              <w:jc w:val="center"/>
              <w:rPr>
                <w:sz w:val="18"/>
                <w:szCs w:val="18"/>
              </w:rPr>
            </w:pPr>
            <w:r w:rsidRPr="007B1ADB">
              <w:rPr>
                <w:sz w:val="18"/>
                <w:szCs w:val="18"/>
              </w:rPr>
              <w:t>Б</w:t>
            </w:r>
          </w:p>
        </w:tc>
      </w:tr>
      <w:tr w:rsidR="000640D5" w:rsidRPr="006C6ED0" w14:paraId="5558B32E" w14:textId="77777777" w:rsidTr="00B31735">
        <w:tc>
          <w:tcPr>
            <w:tcW w:w="567" w:type="dxa"/>
          </w:tcPr>
          <w:p w14:paraId="37B76D75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5" w:type="dxa"/>
          </w:tcPr>
          <w:p w14:paraId="12EEF2B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73E29F83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580E4B8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500</w:t>
            </w:r>
          </w:p>
        </w:tc>
        <w:tc>
          <w:tcPr>
            <w:tcW w:w="687" w:type="dxa"/>
          </w:tcPr>
          <w:p w14:paraId="3774DD2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1954E9D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699C0B0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0503164</w:t>
            </w:r>
          </w:p>
        </w:tc>
        <w:tc>
          <w:tcPr>
            <w:tcW w:w="2167" w:type="dxa"/>
          </w:tcPr>
          <w:p w14:paraId="225F627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051F43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14:paraId="231261D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3851" w:type="dxa"/>
          </w:tcPr>
          <w:p w14:paraId="133FF449" w14:textId="7A8129F8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итоговых строк источников финансирования дефицита бюджетов по показателям форм 0503117 и 0503164 – недопустимо</w:t>
            </w:r>
          </w:p>
        </w:tc>
        <w:tc>
          <w:tcPr>
            <w:tcW w:w="685" w:type="dxa"/>
          </w:tcPr>
          <w:p w14:paraId="178B4813" w14:textId="77777777" w:rsidR="000640D5" w:rsidRPr="00826B5A" w:rsidRDefault="000640D5" w:rsidP="000640D5">
            <w:pPr>
              <w:jc w:val="center"/>
              <w:rPr>
                <w:sz w:val="18"/>
                <w:szCs w:val="18"/>
              </w:rPr>
            </w:pPr>
            <w:r w:rsidRPr="00826B5A">
              <w:rPr>
                <w:sz w:val="18"/>
                <w:szCs w:val="18"/>
              </w:rPr>
              <w:t>Б</w:t>
            </w:r>
          </w:p>
        </w:tc>
      </w:tr>
      <w:tr w:rsidR="000640D5" w:rsidRPr="006C6ED0" w14:paraId="7F56B3A0" w14:textId="77777777" w:rsidTr="00B31735">
        <w:tc>
          <w:tcPr>
            <w:tcW w:w="567" w:type="dxa"/>
          </w:tcPr>
          <w:p w14:paraId="46DEC0FB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5" w:type="dxa"/>
          </w:tcPr>
          <w:p w14:paraId="6A9E2BC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5102864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68E522F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450</w:t>
            </w:r>
          </w:p>
        </w:tc>
        <w:tc>
          <w:tcPr>
            <w:tcW w:w="687" w:type="dxa"/>
          </w:tcPr>
          <w:p w14:paraId="397C004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6524733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4266199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0503164</w:t>
            </w:r>
          </w:p>
        </w:tc>
        <w:tc>
          <w:tcPr>
            <w:tcW w:w="2167" w:type="dxa"/>
          </w:tcPr>
          <w:p w14:paraId="61F0B0A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69B6386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010 - 200</w:t>
            </w:r>
          </w:p>
        </w:tc>
        <w:tc>
          <w:tcPr>
            <w:tcW w:w="850" w:type="dxa"/>
          </w:tcPr>
          <w:p w14:paraId="0E9FC98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3851" w:type="dxa"/>
          </w:tcPr>
          <w:p w14:paraId="2302F34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Стр. 450 &lt;&gt; Стр. 010 – Стр. 200</w:t>
            </w:r>
          </w:p>
        </w:tc>
        <w:tc>
          <w:tcPr>
            <w:tcW w:w="685" w:type="dxa"/>
          </w:tcPr>
          <w:p w14:paraId="433C6760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6C6ED0">
              <w:rPr>
                <w:sz w:val="18"/>
                <w:szCs w:val="18"/>
              </w:rPr>
              <w:t>Б</w:t>
            </w:r>
          </w:p>
        </w:tc>
      </w:tr>
      <w:tr w:rsidR="000640D5" w:rsidRPr="006C6ED0" w14:paraId="29241C25" w14:textId="77777777" w:rsidTr="00B31735">
        <w:tc>
          <w:tcPr>
            <w:tcW w:w="567" w:type="dxa"/>
          </w:tcPr>
          <w:p w14:paraId="3C35F497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</w:tcPr>
          <w:p w14:paraId="7CF51B3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62232A4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7A1A09A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520</w:t>
            </w:r>
          </w:p>
        </w:tc>
        <w:tc>
          <w:tcPr>
            <w:tcW w:w="687" w:type="dxa"/>
          </w:tcPr>
          <w:p w14:paraId="53F17BC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</w:tcPr>
          <w:p w14:paraId="7225493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1B75D1D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0503164</w:t>
            </w:r>
          </w:p>
        </w:tc>
        <w:tc>
          <w:tcPr>
            <w:tcW w:w="2167" w:type="dxa"/>
          </w:tcPr>
          <w:p w14:paraId="11FFF47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2351EDB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520</w:t>
            </w:r>
          </w:p>
        </w:tc>
        <w:tc>
          <w:tcPr>
            <w:tcW w:w="850" w:type="dxa"/>
          </w:tcPr>
          <w:p w14:paraId="19187A3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</w:tcPr>
          <w:p w14:paraId="5B1469F0" w14:textId="0E5D02B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итоговых строк Источники внутреннего финансирования бюджета ф.0503117 и 0503164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3931089C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7F00F6A4" w14:textId="77777777" w:rsidTr="00B31735">
        <w:tc>
          <w:tcPr>
            <w:tcW w:w="567" w:type="dxa"/>
          </w:tcPr>
          <w:p w14:paraId="69587841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</w:tcPr>
          <w:p w14:paraId="020A340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5C7A9EE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672FAE4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520</w:t>
            </w:r>
          </w:p>
        </w:tc>
        <w:tc>
          <w:tcPr>
            <w:tcW w:w="687" w:type="dxa"/>
          </w:tcPr>
          <w:p w14:paraId="2B3DFC3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0402823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6F4A011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0503164</w:t>
            </w:r>
          </w:p>
        </w:tc>
        <w:tc>
          <w:tcPr>
            <w:tcW w:w="2167" w:type="dxa"/>
          </w:tcPr>
          <w:p w14:paraId="0519E24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D09589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520</w:t>
            </w:r>
          </w:p>
        </w:tc>
        <w:tc>
          <w:tcPr>
            <w:tcW w:w="850" w:type="dxa"/>
          </w:tcPr>
          <w:p w14:paraId="7A985A3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3851" w:type="dxa"/>
          </w:tcPr>
          <w:p w14:paraId="41C8F2A0" w14:textId="4FD613D3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итоговых строк Источники внутреннего финансирования бюджета ф.0503117 и 0503164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5510C275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3B0AA7E5" w14:textId="77777777" w:rsidTr="00B31735">
        <w:tc>
          <w:tcPr>
            <w:tcW w:w="567" w:type="dxa"/>
          </w:tcPr>
          <w:p w14:paraId="6302E03F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135" w:type="dxa"/>
          </w:tcPr>
          <w:p w14:paraId="0061B5A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3F83205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 000 0100 00 00 00 0000 000</w:t>
            </w:r>
          </w:p>
        </w:tc>
        <w:tc>
          <w:tcPr>
            <w:tcW w:w="836" w:type="dxa"/>
          </w:tcPr>
          <w:p w14:paraId="247D4EF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14:paraId="764AAD3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29E4419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34B52EA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0503123</w:t>
            </w:r>
          </w:p>
        </w:tc>
        <w:tc>
          <w:tcPr>
            <w:tcW w:w="2167" w:type="dxa"/>
          </w:tcPr>
          <w:p w14:paraId="25CA71C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627B242C" w14:textId="48A834CC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5010+5020-4400  – (4</w:t>
            </w:r>
            <w:r>
              <w:rPr>
                <w:sz w:val="18"/>
                <w:szCs w:val="18"/>
              </w:rPr>
              <w:t>9</w:t>
            </w:r>
            <w:r w:rsidRPr="000E1668">
              <w:rPr>
                <w:sz w:val="18"/>
                <w:szCs w:val="18"/>
              </w:rPr>
              <w:t>10+4</w:t>
            </w:r>
            <w:r>
              <w:rPr>
                <w:sz w:val="18"/>
                <w:szCs w:val="18"/>
              </w:rPr>
              <w:t>9</w:t>
            </w:r>
            <w:r w:rsidRPr="000E1668">
              <w:rPr>
                <w:sz w:val="18"/>
                <w:szCs w:val="18"/>
              </w:rPr>
              <w:t>20)</w:t>
            </w:r>
          </w:p>
        </w:tc>
        <w:tc>
          <w:tcPr>
            <w:tcW w:w="850" w:type="dxa"/>
          </w:tcPr>
          <w:p w14:paraId="2927A02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</w:tcPr>
          <w:p w14:paraId="7036B3E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Показатель изменения остатков в ф. 0503117 не соответствует показателю изменения остатков в ф. 0503123 – недопустимо</w:t>
            </w:r>
          </w:p>
        </w:tc>
        <w:tc>
          <w:tcPr>
            <w:tcW w:w="685" w:type="dxa"/>
          </w:tcPr>
          <w:p w14:paraId="7DA19629" w14:textId="77777777" w:rsidR="000640D5" w:rsidRPr="00826B5A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640D5" w:rsidRPr="006C6ED0" w14:paraId="4F3F5292" w14:textId="77777777" w:rsidTr="00B31735">
        <w:tc>
          <w:tcPr>
            <w:tcW w:w="567" w:type="dxa"/>
          </w:tcPr>
          <w:p w14:paraId="22D7BF8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14:paraId="49DC6960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0503117</w:t>
            </w:r>
          </w:p>
        </w:tc>
        <w:tc>
          <w:tcPr>
            <w:tcW w:w="2410" w:type="dxa"/>
          </w:tcPr>
          <w:p w14:paraId="27C369F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Д {Гр/Пгр.=202} (не группировочным кодам)</w:t>
            </w:r>
          </w:p>
        </w:tc>
        <w:tc>
          <w:tcPr>
            <w:tcW w:w="836" w:type="dxa"/>
          </w:tcPr>
          <w:p w14:paraId="0EC4ACE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14:paraId="2A2AE08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49F4927A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134" w:type="dxa"/>
          </w:tcPr>
          <w:p w14:paraId="46A440B1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0503123</w:t>
            </w:r>
          </w:p>
        </w:tc>
        <w:tc>
          <w:tcPr>
            <w:tcW w:w="2167" w:type="dxa"/>
          </w:tcPr>
          <w:p w14:paraId="26528F2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849D41B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07</w:t>
            </w:r>
            <w:r w:rsidRPr="000E1668">
              <w:rPr>
                <w:sz w:val="18"/>
                <w:szCs w:val="18"/>
              </w:rPr>
              <w:t>0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+0801</w:t>
            </w:r>
          </w:p>
        </w:tc>
        <w:tc>
          <w:tcPr>
            <w:tcW w:w="850" w:type="dxa"/>
          </w:tcPr>
          <w:p w14:paraId="535AF7F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</w:tcPr>
          <w:p w14:paraId="63E75E46" w14:textId="3D65E78F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показателей по подгруппе доходов 202 в ф. 0503117 не соответствует показателю в ф. 0503123 – недопустимо</w:t>
            </w:r>
          </w:p>
        </w:tc>
        <w:tc>
          <w:tcPr>
            <w:tcW w:w="685" w:type="dxa"/>
          </w:tcPr>
          <w:p w14:paraId="3E188F54" w14:textId="77777777" w:rsidR="000640D5" w:rsidRPr="00826B5A" w:rsidRDefault="000640D5" w:rsidP="000640D5">
            <w:pPr>
              <w:jc w:val="center"/>
              <w:rPr>
                <w:sz w:val="18"/>
                <w:szCs w:val="18"/>
              </w:rPr>
            </w:pPr>
            <w:r w:rsidRPr="00826B5A">
              <w:rPr>
                <w:sz w:val="18"/>
                <w:szCs w:val="18"/>
              </w:rPr>
              <w:t>Б</w:t>
            </w:r>
          </w:p>
        </w:tc>
      </w:tr>
      <w:tr w:rsidR="000640D5" w:rsidRPr="006C6ED0" w14:paraId="24325B42" w14:textId="77777777" w:rsidTr="00B31735">
        <w:tc>
          <w:tcPr>
            <w:tcW w:w="567" w:type="dxa"/>
          </w:tcPr>
          <w:p w14:paraId="4B4F88B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16</w:t>
            </w:r>
          </w:p>
        </w:tc>
        <w:tc>
          <w:tcPr>
            <w:tcW w:w="1135" w:type="dxa"/>
          </w:tcPr>
          <w:p w14:paraId="453C16D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2D4416F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Р % КВР 5хх</w:t>
            </w:r>
          </w:p>
        </w:tc>
        <w:tc>
          <w:tcPr>
            <w:tcW w:w="836" w:type="dxa"/>
          </w:tcPr>
          <w:p w14:paraId="28319656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14:paraId="1161393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59DC898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7C951A1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0503123</w:t>
            </w:r>
          </w:p>
        </w:tc>
        <w:tc>
          <w:tcPr>
            <w:tcW w:w="2167" w:type="dxa"/>
          </w:tcPr>
          <w:p w14:paraId="7F16F5F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2EE5F5B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2701</w:t>
            </w:r>
          </w:p>
        </w:tc>
        <w:tc>
          <w:tcPr>
            <w:tcW w:w="850" w:type="dxa"/>
          </w:tcPr>
          <w:p w14:paraId="470F6AB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</w:tcPr>
          <w:p w14:paraId="357E6332" w14:textId="57379B3C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показателей по коду вида расходов 5хх в ф. 0503117 не соответствует показателю в ф. 0503123 – недопустимо</w:t>
            </w:r>
          </w:p>
        </w:tc>
        <w:tc>
          <w:tcPr>
            <w:tcW w:w="685" w:type="dxa"/>
          </w:tcPr>
          <w:p w14:paraId="4CB05825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6C6ED0">
              <w:rPr>
                <w:sz w:val="18"/>
                <w:szCs w:val="18"/>
              </w:rPr>
              <w:t>Б</w:t>
            </w:r>
          </w:p>
        </w:tc>
      </w:tr>
      <w:tr w:rsidR="000640D5" w:rsidRPr="006C6ED0" w14:paraId="53847E62" w14:textId="77777777" w:rsidTr="00B31735">
        <w:tc>
          <w:tcPr>
            <w:tcW w:w="567" w:type="dxa"/>
          </w:tcPr>
          <w:p w14:paraId="3AE3C85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16.2</w:t>
            </w:r>
          </w:p>
        </w:tc>
        <w:tc>
          <w:tcPr>
            <w:tcW w:w="1135" w:type="dxa"/>
          </w:tcPr>
          <w:p w14:paraId="4F88C75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4D54D88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Раздел 1</w:t>
            </w:r>
          </w:p>
          <w:p w14:paraId="4B03B78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Д 101 – 110%, кроме 11008%, 11007%</w:t>
            </w:r>
            <w:r>
              <w:rPr>
                <w:sz w:val="18"/>
                <w:szCs w:val="18"/>
              </w:rPr>
              <w:t>, 10912000%</w:t>
            </w:r>
          </w:p>
        </w:tc>
        <w:tc>
          <w:tcPr>
            <w:tcW w:w="836" w:type="dxa"/>
          </w:tcPr>
          <w:p w14:paraId="68A4222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14:paraId="7BC0601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1E33CF6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44A7F23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0503123</w:t>
            </w:r>
          </w:p>
        </w:tc>
        <w:tc>
          <w:tcPr>
            <w:tcW w:w="2167" w:type="dxa"/>
          </w:tcPr>
          <w:p w14:paraId="7A04EFD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2A72EC1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0300</w:t>
            </w:r>
          </w:p>
        </w:tc>
        <w:tc>
          <w:tcPr>
            <w:tcW w:w="850" w:type="dxa"/>
          </w:tcPr>
          <w:p w14:paraId="15D8237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</w:tcPr>
          <w:p w14:paraId="1FD588C3" w14:textId="5DF922AB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показателей по косгу 110 в разделе 1 ф. 0503117 не соответствует показателю по строке 0300 в ф. 0503123 – недопустимо</w:t>
            </w:r>
          </w:p>
        </w:tc>
        <w:tc>
          <w:tcPr>
            <w:tcW w:w="685" w:type="dxa"/>
          </w:tcPr>
          <w:p w14:paraId="5DEC7655" w14:textId="77777777" w:rsidR="000640D5" w:rsidRPr="00826B5A" w:rsidRDefault="000640D5" w:rsidP="000640D5">
            <w:pPr>
              <w:jc w:val="center"/>
              <w:rPr>
                <w:sz w:val="18"/>
                <w:szCs w:val="18"/>
              </w:rPr>
            </w:pPr>
            <w:r w:rsidRPr="00826B5A">
              <w:rPr>
                <w:sz w:val="18"/>
                <w:szCs w:val="18"/>
              </w:rPr>
              <w:t>Б</w:t>
            </w:r>
          </w:p>
        </w:tc>
      </w:tr>
      <w:tr w:rsidR="000640D5" w:rsidRPr="006C6ED0" w14:paraId="1D41C34A" w14:textId="77777777" w:rsidTr="00B31735">
        <w:tc>
          <w:tcPr>
            <w:tcW w:w="567" w:type="dxa"/>
          </w:tcPr>
          <w:p w14:paraId="1CF157D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16.3</w:t>
            </w:r>
          </w:p>
        </w:tc>
        <w:tc>
          <w:tcPr>
            <w:tcW w:w="1135" w:type="dxa"/>
          </w:tcPr>
          <w:p w14:paraId="71C3653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700FAD5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Раздел 1</w:t>
            </w:r>
          </w:p>
          <w:p w14:paraId="247A279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Д %120 (код аналитической группы подвида доходов=120)</w:t>
            </w:r>
          </w:p>
        </w:tc>
        <w:tc>
          <w:tcPr>
            <w:tcW w:w="836" w:type="dxa"/>
          </w:tcPr>
          <w:p w14:paraId="7D4DBA3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14:paraId="29EE0BE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2C4B65A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63885FA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0503123</w:t>
            </w:r>
          </w:p>
        </w:tc>
        <w:tc>
          <w:tcPr>
            <w:tcW w:w="2167" w:type="dxa"/>
          </w:tcPr>
          <w:p w14:paraId="01C9B62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325CAF2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0400</w:t>
            </w:r>
          </w:p>
        </w:tc>
        <w:tc>
          <w:tcPr>
            <w:tcW w:w="850" w:type="dxa"/>
          </w:tcPr>
          <w:p w14:paraId="28B880F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</w:tcPr>
          <w:p w14:paraId="4937DEF1" w14:textId="45BA14CD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показателей по КДБ с аналитической группой подвида доходов=120 в разделе 1 ф. 0503117 не соответствует показателю по строке 0400 в ф. 0503123 – недопустимо</w:t>
            </w:r>
          </w:p>
        </w:tc>
        <w:tc>
          <w:tcPr>
            <w:tcW w:w="685" w:type="dxa"/>
          </w:tcPr>
          <w:p w14:paraId="7F709645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6C6ED0">
              <w:rPr>
                <w:sz w:val="18"/>
                <w:szCs w:val="18"/>
              </w:rPr>
              <w:t>Б</w:t>
            </w:r>
          </w:p>
        </w:tc>
      </w:tr>
      <w:tr w:rsidR="000640D5" w:rsidRPr="006C6ED0" w14:paraId="72E74F69" w14:textId="77777777" w:rsidTr="00B31735">
        <w:tc>
          <w:tcPr>
            <w:tcW w:w="567" w:type="dxa"/>
          </w:tcPr>
          <w:p w14:paraId="7EEDA8D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16.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5" w:type="dxa"/>
          </w:tcPr>
          <w:p w14:paraId="7E738B2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31AE875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Раздел 1</w:t>
            </w:r>
          </w:p>
          <w:p w14:paraId="0F8A567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Д %130 (код аналитической группы подвида доходов=130)</w:t>
            </w:r>
          </w:p>
        </w:tc>
        <w:tc>
          <w:tcPr>
            <w:tcW w:w="836" w:type="dxa"/>
          </w:tcPr>
          <w:p w14:paraId="4924E35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14:paraId="2733141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6D97989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6BC6B77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0503123</w:t>
            </w:r>
          </w:p>
        </w:tc>
        <w:tc>
          <w:tcPr>
            <w:tcW w:w="2167" w:type="dxa"/>
          </w:tcPr>
          <w:p w14:paraId="4178665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2FB981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0500-4210</w:t>
            </w:r>
          </w:p>
        </w:tc>
        <w:tc>
          <w:tcPr>
            <w:tcW w:w="850" w:type="dxa"/>
          </w:tcPr>
          <w:p w14:paraId="4906547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</w:tcPr>
          <w:p w14:paraId="12E3363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показателей по КДБ с аналитической группой подвида доходов=130 в разделе 1 ф. 0503117 не соответствует разнице показателей по строкам 0500 и 4210 в ф. 0503123 – </w:t>
            </w:r>
            <w:r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31A3C5C8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6C6ED0">
              <w:rPr>
                <w:sz w:val="18"/>
                <w:szCs w:val="18"/>
              </w:rPr>
              <w:t>Б</w:t>
            </w:r>
          </w:p>
        </w:tc>
      </w:tr>
      <w:tr w:rsidR="000640D5" w:rsidRPr="006C6ED0" w14:paraId="0D001852" w14:textId="77777777" w:rsidTr="00B31735">
        <w:tc>
          <w:tcPr>
            <w:tcW w:w="567" w:type="dxa"/>
          </w:tcPr>
          <w:p w14:paraId="2EDE737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16.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14:paraId="2700940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5C3C2E7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Раздел 1</w:t>
            </w:r>
          </w:p>
          <w:p w14:paraId="0BCFFF4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Д 115%, 116%</w:t>
            </w:r>
            <w:r>
              <w:rPr>
                <w:sz w:val="18"/>
                <w:szCs w:val="18"/>
              </w:rPr>
              <w:t>, 10912000%</w:t>
            </w:r>
          </w:p>
        </w:tc>
        <w:tc>
          <w:tcPr>
            <w:tcW w:w="836" w:type="dxa"/>
          </w:tcPr>
          <w:p w14:paraId="4580EB0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14:paraId="7DC674F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4183063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5A936DE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0503123</w:t>
            </w:r>
          </w:p>
        </w:tc>
        <w:tc>
          <w:tcPr>
            <w:tcW w:w="2167" w:type="dxa"/>
          </w:tcPr>
          <w:p w14:paraId="64ED5BD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00EA18A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0600</w:t>
            </w:r>
          </w:p>
        </w:tc>
        <w:tc>
          <w:tcPr>
            <w:tcW w:w="850" w:type="dxa"/>
          </w:tcPr>
          <w:p w14:paraId="2FC0CA0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</w:tcPr>
          <w:p w14:paraId="12138F6B" w14:textId="7FA71383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показателей по КДБ с аналитической группой подвида доходов=140 в разделе 1 ф. 0503117 не соответствует показателю по строке 0600 в ф. 0503123 – недопустимо</w:t>
            </w:r>
          </w:p>
        </w:tc>
        <w:tc>
          <w:tcPr>
            <w:tcW w:w="685" w:type="dxa"/>
          </w:tcPr>
          <w:p w14:paraId="1371BA2D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6C6ED0">
              <w:rPr>
                <w:sz w:val="18"/>
                <w:szCs w:val="18"/>
              </w:rPr>
              <w:t>Б</w:t>
            </w:r>
          </w:p>
        </w:tc>
      </w:tr>
      <w:tr w:rsidR="000640D5" w:rsidRPr="006C6ED0" w14:paraId="037BFA6D" w14:textId="77777777" w:rsidTr="00B31735">
        <w:tc>
          <w:tcPr>
            <w:tcW w:w="567" w:type="dxa"/>
          </w:tcPr>
          <w:p w14:paraId="57B1B3F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140</w:t>
            </w:r>
          </w:p>
        </w:tc>
        <w:tc>
          <w:tcPr>
            <w:tcW w:w="1135" w:type="dxa"/>
          </w:tcPr>
          <w:p w14:paraId="575175A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6B1AD63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7F98DA5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700</w:t>
            </w:r>
          </w:p>
        </w:tc>
        <w:tc>
          <w:tcPr>
            <w:tcW w:w="687" w:type="dxa"/>
          </w:tcPr>
          <w:p w14:paraId="25FC234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54E22A24" w14:textId="03217281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</w:tcPr>
          <w:p w14:paraId="03778EA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167" w:type="dxa"/>
          </w:tcPr>
          <w:p w14:paraId="1CA7916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Стр.203 (Гр. 6 – Гр. 3) + </w:t>
            </w:r>
          </w:p>
          <w:p w14:paraId="6380F66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Стр.210 (Гр. 6 – Гр. 3) + </w:t>
            </w:r>
          </w:p>
          <w:p w14:paraId="6578AD4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Стр.220 (Гр. 6 – Гр. 3) + </w:t>
            </w:r>
          </w:p>
          <w:p w14:paraId="619D101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Стр.230 (Гр. 6 – Гр. 3)</w:t>
            </w:r>
          </w:p>
        </w:tc>
        <w:tc>
          <w:tcPr>
            <w:tcW w:w="851" w:type="dxa"/>
          </w:tcPr>
          <w:p w14:paraId="617EB67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529EB76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3851" w:type="dxa"/>
          </w:tcPr>
          <w:p w14:paraId="443AE29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Движение средств за отчетный год по ф. 0503117 не соответствует изменению остатков на счетах 0201000000, 020200000 в ф. 0503120 – недопустимо</w:t>
            </w:r>
          </w:p>
        </w:tc>
        <w:tc>
          <w:tcPr>
            <w:tcW w:w="685" w:type="dxa"/>
          </w:tcPr>
          <w:p w14:paraId="22146539" w14:textId="77777777" w:rsidR="000640D5" w:rsidRPr="000E1668" w:rsidRDefault="000640D5" w:rsidP="000640D5">
            <w:pPr>
              <w:jc w:val="center"/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Б</w:t>
            </w:r>
          </w:p>
        </w:tc>
      </w:tr>
      <w:tr w:rsidR="000640D5" w:rsidRPr="006C6ED0" w14:paraId="2A6F649F" w14:textId="77777777" w:rsidTr="00B31735">
        <w:tc>
          <w:tcPr>
            <w:tcW w:w="567" w:type="dxa"/>
          </w:tcPr>
          <w:p w14:paraId="4642DC5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16.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35" w:type="dxa"/>
          </w:tcPr>
          <w:p w14:paraId="0E0C176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</w:tcPr>
          <w:p w14:paraId="00E99DF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Раздел 1</w:t>
            </w:r>
          </w:p>
          <w:p w14:paraId="1D5CAE6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Д </w:t>
            </w:r>
          </w:p>
          <w:p w14:paraId="079C1B7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10908%140 (код аналитической группы подвида доходов=140); </w:t>
            </w:r>
          </w:p>
          <w:p w14:paraId="0AD7368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%160 (код аналитической группы подвида доходов=160)</w:t>
            </w:r>
          </w:p>
        </w:tc>
        <w:tc>
          <w:tcPr>
            <w:tcW w:w="836" w:type="dxa"/>
          </w:tcPr>
          <w:p w14:paraId="7D52DBD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14:paraId="6EC9FCD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</w:tcPr>
          <w:p w14:paraId="55F6ED2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7CF59C0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0503123</w:t>
            </w:r>
          </w:p>
        </w:tc>
        <w:tc>
          <w:tcPr>
            <w:tcW w:w="2167" w:type="dxa"/>
          </w:tcPr>
          <w:p w14:paraId="7570B49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7FCC766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0304</w:t>
            </w:r>
          </w:p>
        </w:tc>
        <w:tc>
          <w:tcPr>
            <w:tcW w:w="850" w:type="dxa"/>
          </w:tcPr>
          <w:p w14:paraId="61E6D86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</w:tcPr>
          <w:p w14:paraId="7009E8C6" w14:textId="0C733BE3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показателей по КДБ 10908%140 и %160 в разделе 1 ф. 0503117 не соответствует показателю по строке 0304 в ф. 0503123 – недопустимо</w:t>
            </w:r>
          </w:p>
        </w:tc>
        <w:tc>
          <w:tcPr>
            <w:tcW w:w="685" w:type="dxa"/>
          </w:tcPr>
          <w:p w14:paraId="4733D496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6C6ED0">
              <w:rPr>
                <w:sz w:val="18"/>
                <w:szCs w:val="18"/>
              </w:rPr>
              <w:t>Б</w:t>
            </w:r>
          </w:p>
        </w:tc>
      </w:tr>
      <w:tr w:rsidR="000640D5" w:rsidRPr="006C6ED0" w14:paraId="146036C8" w14:textId="77777777" w:rsidTr="000A2E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F15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7EA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BE84" w14:textId="77777777" w:rsidR="000640D5" w:rsidRPr="000A2EC1" w:rsidRDefault="000640D5" w:rsidP="000640D5">
            <w:pPr>
              <w:rPr>
                <w:sz w:val="18"/>
                <w:szCs w:val="18"/>
              </w:rPr>
            </w:pPr>
            <w:r w:rsidRPr="000A2EC1">
              <w:rPr>
                <w:sz w:val="18"/>
                <w:szCs w:val="18"/>
              </w:rPr>
              <w:t>Детализированный КИФ 01 06 06 </w:t>
            </w:r>
            <w:r>
              <w:rPr>
                <w:sz w:val="18"/>
                <w:szCs w:val="18"/>
              </w:rPr>
              <w:t>хх</w:t>
            </w:r>
            <w:r w:rsidRPr="000A2EC1">
              <w:rPr>
                <w:sz w:val="18"/>
                <w:szCs w:val="18"/>
              </w:rPr>
              <w:t> 06%;</w:t>
            </w:r>
          </w:p>
          <w:p w14:paraId="7DEF979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A2EC1">
              <w:rPr>
                <w:sz w:val="18"/>
                <w:szCs w:val="18"/>
              </w:rPr>
              <w:t>01 06 06 </w:t>
            </w:r>
            <w:r>
              <w:rPr>
                <w:sz w:val="18"/>
                <w:szCs w:val="18"/>
              </w:rPr>
              <w:t>хх</w:t>
            </w:r>
            <w:r w:rsidRPr="000A2EC1">
              <w:rPr>
                <w:sz w:val="18"/>
                <w:szCs w:val="18"/>
              </w:rPr>
              <w:t> 08%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045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A2EC1">
              <w:rPr>
                <w:sz w:val="18"/>
                <w:szCs w:val="18"/>
              </w:rPr>
              <w:t>(710+720)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D20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2E96" w14:textId="35325F7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F46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38A6" w14:textId="2A9BE549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Стр.2</w:t>
            </w:r>
            <w:r>
              <w:rPr>
                <w:sz w:val="18"/>
                <w:szCs w:val="18"/>
              </w:rPr>
              <w:t>30 (Гр. 6 – Гр. 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0BD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71F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5E1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Движение средств </w:t>
            </w:r>
            <w:r>
              <w:rPr>
                <w:sz w:val="18"/>
                <w:szCs w:val="18"/>
              </w:rPr>
              <w:t xml:space="preserve">в части депозитов </w:t>
            </w:r>
            <w:r w:rsidRPr="000E1668">
              <w:rPr>
                <w:sz w:val="18"/>
                <w:szCs w:val="18"/>
              </w:rPr>
              <w:t>за отчетный год по ф. 0503117 не соответствует изменению остатков на счетах 0202</w:t>
            </w:r>
            <w:r>
              <w:rPr>
                <w:sz w:val="18"/>
                <w:szCs w:val="18"/>
              </w:rPr>
              <w:t>3</w:t>
            </w:r>
            <w:r w:rsidRPr="000E1668">
              <w:rPr>
                <w:sz w:val="18"/>
                <w:szCs w:val="18"/>
              </w:rPr>
              <w:t>0000 в ф. 0503120 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2D5E" w14:textId="77777777" w:rsidR="000640D5" w:rsidRPr="000E1668" w:rsidRDefault="000640D5" w:rsidP="000640D5">
            <w:pPr>
              <w:jc w:val="center"/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Б</w:t>
            </w:r>
          </w:p>
        </w:tc>
      </w:tr>
      <w:tr w:rsidR="000640D5" w:rsidRPr="006C6ED0" w14:paraId="487F4591" w14:textId="77777777" w:rsidTr="000A2E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630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211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2F45" w14:textId="77777777" w:rsidR="000640D5" w:rsidRPr="000A2EC1" w:rsidRDefault="000640D5" w:rsidP="000640D5">
            <w:pPr>
              <w:rPr>
                <w:sz w:val="18"/>
                <w:szCs w:val="18"/>
              </w:rPr>
            </w:pPr>
            <w:r w:rsidRPr="000A2EC1">
              <w:rPr>
                <w:sz w:val="18"/>
                <w:szCs w:val="18"/>
              </w:rPr>
              <w:t>Детализированный КИФ 01 06 06 </w:t>
            </w:r>
            <w:r>
              <w:rPr>
                <w:sz w:val="18"/>
                <w:szCs w:val="18"/>
              </w:rPr>
              <w:t>хх</w:t>
            </w:r>
            <w:r w:rsidRPr="000A2EC1">
              <w:rPr>
                <w:sz w:val="18"/>
                <w:szCs w:val="18"/>
              </w:rPr>
              <w:t> 06</w:t>
            </w:r>
            <w:r>
              <w:rPr>
                <w:sz w:val="18"/>
                <w:szCs w:val="18"/>
              </w:rPr>
              <w:t xml:space="preserve"> хххх 510</w:t>
            </w:r>
            <w:r w:rsidRPr="000A2EC1">
              <w:rPr>
                <w:sz w:val="18"/>
                <w:szCs w:val="18"/>
              </w:rPr>
              <w:t>;</w:t>
            </w:r>
          </w:p>
          <w:p w14:paraId="0BC1419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A2EC1">
              <w:rPr>
                <w:sz w:val="18"/>
                <w:szCs w:val="18"/>
              </w:rPr>
              <w:t>01 06 06 </w:t>
            </w:r>
            <w:r>
              <w:rPr>
                <w:sz w:val="18"/>
                <w:szCs w:val="18"/>
              </w:rPr>
              <w:t>хх</w:t>
            </w:r>
            <w:r w:rsidRPr="000A2EC1">
              <w:rPr>
                <w:sz w:val="18"/>
                <w:szCs w:val="18"/>
              </w:rPr>
              <w:t> 08</w:t>
            </w:r>
            <w:r>
              <w:rPr>
                <w:sz w:val="18"/>
                <w:szCs w:val="18"/>
              </w:rPr>
              <w:t xml:space="preserve"> хххх 510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D0F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A2EC1">
              <w:rPr>
                <w:sz w:val="18"/>
                <w:szCs w:val="18"/>
              </w:rPr>
              <w:t>710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536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18D8" w14:textId="6884E5DE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02A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18A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66F8" w14:textId="77FE51F8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255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4E2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средств на депозиты</w:t>
            </w:r>
            <w:r w:rsidRPr="000E16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 w:rsidRPr="000E1668">
              <w:rPr>
                <w:sz w:val="18"/>
                <w:szCs w:val="18"/>
              </w:rPr>
              <w:t xml:space="preserve"> ф. 0503117 не соответствует </w:t>
            </w:r>
            <w:r>
              <w:rPr>
                <w:sz w:val="18"/>
                <w:szCs w:val="18"/>
              </w:rPr>
              <w:t>аналогичному показателю</w:t>
            </w:r>
            <w:r w:rsidRPr="000E1668">
              <w:rPr>
                <w:sz w:val="18"/>
                <w:szCs w:val="18"/>
              </w:rPr>
              <w:t xml:space="preserve"> ф. 050312</w:t>
            </w:r>
            <w:r>
              <w:rPr>
                <w:sz w:val="18"/>
                <w:szCs w:val="18"/>
              </w:rPr>
              <w:t>3</w:t>
            </w:r>
            <w:r w:rsidRPr="000E1668">
              <w:rPr>
                <w:sz w:val="18"/>
                <w:szCs w:val="18"/>
              </w:rPr>
              <w:t xml:space="preserve"> 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F5F4" w14:textId="77777777" w:rsidR="000640D5" w:rsidRPr="000E1668" w:rsidRDefault="000640D5" w:rsidP="000640D5">
            <w:pPr>
              <w:jc w:val="center"/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Б</w:t>
            </w:r>
          </w:p>
        </w:tc>
      </w:tr>
      <w:tr w:rsidR="000640D5" w:rsidRPr="006C6ED0" w14:paraId="7CC3AFD9" w14:textId="77777777" w:rsidTr="009B79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A0C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72C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E668" w14:textId="77777777" w:rsidR="000640D5" w:rsidRPr="000A2EC1" w:rsidRDefault="000640D5" w:rsidP="000640D5">
            <w:pPr>
              <w:rPr>
                <w:sz w:val="18"/>
                <w:szCs w:val="18"/>
              </w:rPr>
            </w:pPr>
            <w:r w:rsidRPr="000A2EC1">
              <w:rPr>
                <w:sz w:val="18"/>
                <w:szCs w:val="18"/>
              </w:rPr>
              <w:t>Детализированный КИФ 01 06 06 </w:t>
            </w:r>
            <w:r>
              <w:rPr>
                <w:sz w:val="18"/>
                <w:szCs w:val="18"/>
              </w:rPr>
              <w:t>хх</w:t>
            </w:r>
            <w:r w:rsidRPr="000A2EC1">
              <w:rPr>
                <w:sz w:val="18"/>
                <w:szCs w:val="18"/>
              </w:rPr>
              <w:t> 06</w:t>
            </w:r>
            <w:r>
              <w:rPr>
                <w:sz w:val="18"/>
                <w:szCs w:val="18"/>
              </w:rPr>
              <w:t xml:space="preserve"> хххх 610</w:t>
            </w:r>
            <w:r w:rsidRPr="000A2EC1">
              <w:rPr>
                <w:sz w:val="18"/>
                <w:szCs w:val="18"/>
              </w:rPr>
              <w:t>;</w:t>
            </w:r>
          </w:p>
          <w:p w14:paraId="2F8FDA8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A2EC1">
              <w:rPr>
                <w:sz w:val="18"/>
                <w:szCs w:val="18"/>
              </w:rPr>
              <w:t>01 06 06 </w:t>
            </w:r>
            <w:r>
              <w:rPr>
                <w:sz w:val="18"/>
                <w:szCs w:val="18"/>
              </w:rPr>
              <w:t>хх</w:t>
            </w:r>
            <w:r w:rsidRPr="000A2EC1">
              <w:rPr>
                <w:sz w:val="18"/>
                <w:szCs w:val="18"/>
              </w:rPr>
              <w:t> 08</w:t>
            </w:r>
            <w:r>
              <w:rPr>
                <w:sz w:val="18"/>
                <w:szCs w:val="18"/>
              </w:rPr>
              <w:t xml:space="preserve"> хххх 610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4AF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A2EC1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2</w:t>
            </w:r>
            <w:r w:rsidRPr="000A2EC1">
              <w:rPr>
                <w:sz w:val="18"/>
                <w:szCs w:val="18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7CE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C8D0" w14:textId="4D7368BD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9DD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34F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EC70" w14:textId="729B8B74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540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C4D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Выбытие средств с депозитов</w:t>
            </w:r>
            <w:r w:rsidRPr="000E16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 w:rsidRPr="000E1668">
              <w:rPr>
                <w:sz w:val="18"/>
                <w:szCs w:val="18"/>
              </w:rPr>
              <w:t xml:space="preserve"> ф. 0503117 не соответствует </w:t>
            </w:r>
            <w:r>
              <w:rPr>
                <w:sz w:val="18"/>
                <w:szCs w:val="18"/>
              </w:rPr>
              <w:t>аналогичному показателю</w:t>
            </w:r>
            <w:r w:rsidRPr="000E1668">
              <w:rPr>
                <w:sz w:val="18"/>
                <w:szCs w:val="18"/>
              </w:rPr>
              <w:t xml:space="preserve"> ф. 050312</w:t>
            </w:r>
            <w:r>
              <w:rPr>
                <w:sz w:val="18"/>
                <w:szCs w:val="18"/>
              </w:rPr>
              <w:t>3</w:t>
            </w:r>
            <w:r w:rsidRPr="000E1668">
              <w:rPr>
                <w:sz w:val="18"/>
                <w:szCs w:val="18"/>
              </w:rPr>
              <w:t xml:space="preserve"> 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872E" w14:textId="77777777" w:rsidR="000640D5" w:rsidRPr="000E1668" w:rsidRDefault="000640D5" w:rsidP="000640D5">
            <w:pPr>
              <w:jc w:val="center"/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Б</w:t>
            </w:r>
          </w:p>
        </w:tc>
      </w:tr>
      <w:tr w:rsidR="000640D5" w:rsidRPr="006C6ED0" w14:paraId="69A42E65" w14:textId="77777777" w:rsidTr="00B31735">
        <w:tc>
          <w:tcPr>
            <w:tcW w:w="567" w:type="dxa"/>
          </w:tcPr>
          <w:p w14:paraId="7A3E044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</w:t>
            </w:r>
          </w:p>
        </w:tc>
        <w:tc>
          <w:tcPr>
            <w:tcW w:w="1135" w:type="dxa"/>
          </w:tcPr>
          <w:p w14:paraId="3836052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0B70BDC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7F2C500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010 </w:t>
            </w:r>
          </w:p>
        </w:tc>
        <w:tc>
          <w:tcPr>
            <w:tcW w:w="687" w:type="dxa"/>
          </w:tcPr>
          <w:p w14:paraId="62062DB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</w:tcPr>
          <w:p w14:paraId="2214F9A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19BB827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0503110</w:t>
            </w:r>
          </w:p>
        </w:tc>
        <w:tc>
          <w:tcPr>
            <w:tcW w:w="2167" w:type="dxa"/>
          </w:tcPr>
          <w:p w14:paraId="498A066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1 401 10 1хх</w:t>
            </w:r>
          </w:p>
        </w:tc>
        <w:tc>
          <w:tcPr>
            <w:tcW w:w="851" w:type="dxa"/>
          </w:tcPr>
          <w:p w14:paraId="4F243CB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C3AF5A7" w14:textId="39942E6D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 – 2</w:t>
            </w:r>
          </w:p>
        </w:tc>
        <w:tc>
          <w:tcPr>
            <w:tcW w:w="3851" w:type="dxa"/>
          </w:tcPr>
          <w:p w14:paraId="3CEEDD16" w14:textId="52FEF6F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итоговой суммы доходов ф.0503121 итоговому показателю в справке по заключению счетов (ф.0503110) по счету 1401 10 1хх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</w:tcPr>
          <w:p w14:paraId="32A47188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6A8F767C" w14:textId="77777777" w:rsidTr="00B31735">
        <w:tc>
          <w:tcPr>
            <w:tcW w:w="567" w:type="dxa"/>
          </w:tcPr>
          <w:p w14:paraId="5A94B72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21</w:t>
            </w:r>
          </w:p>
        </w:tc>
        <w:tc>
          <w:tcPr>
            <w:tcW w:w="1135" w:type="dxa"/>
          </w:tcPr>
          <w:p w14:paraId="1644151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4CE8C6E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192264D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020 (детализированные строки)</w:t>
            </w:r>
          </w:p>
        </w:tc>
        <w:tc>
          <w:tcPr>
            <w:tcW w:w="687" w:type="dxa"/>
          </w:tcPr>
          <w:p w14:paraId="5782F09B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5555511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4515811A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0503110</w:t>
            </w:r>
          </w:p>
        </w:tc>
        <w:tc>
          <w:tcPr>
            <w:tcW w:w="2167" w:type="dxa"/>
            <w:shd w:val="clear" w:color="auto" w:fill="auto"/>
          </w:tcPr>
          <w:p w14:paraId="3BCDC68F" w14:textId="3A826B8A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по 14011011х</w:t>
            </w:r>
          </w:p>
        </w:tc>
        <w:tc>
          <w:tcPr>
            <w:tcW w:w="851" w:type="dxa"/>
          </w:tcPr>
          <w:p w14:paraId="60472AF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5496AAE" w14:textId="74A2C88E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</w:tcPr>
          <w:p w14:paraId="4C27FB59" w14:textId="700700BB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11х в ф. 0503110 не соответствуют начисленным доходам по КОСГУ 11х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34E2597A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47ADADBE" w14:textId="77777777" w:rsidTr="00B31735">
        <w:tc>
          <w:tcPr>
            <w:tcW w:w="567" w:type="dxa"/>
          </w:tcPr>
          <w:p w14:paraId="1CC152B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35" w:type="dxa"/>
          </w:tcPr>
          <w:p w14:paraId="3F8FA80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052EC59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6E5E83D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030 (детализированные строки)</w:t>
            </w:r>
          </w:p>
        </w:tc>
        <w:tc>
          <w:tcPr>
            <w:tcW w:w="687" w:type="dxa"/>
          </w:tcPr>
          <w:p w14:paraId="3AF507CE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653939E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5F70665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0503110</w:t>
            </w:r>
          </w:p>
        </w:tc>
        <w:tc>
          <w:tcPr>
            <w:tcW w:w="2167" w:type="dxa"/>
            <w:shd w:val="clear" w:color="auto" w:fill="auto"/>
          </w:tcPr>
          <w:p w14:paraId="7612A2EB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1401101</w:t>
            </w:r>
            <w:r w:rsidRPr="000E1668">
              <w:rPr>
                <w:sz w:val="18"/>
                <w:szCs w:val="18"/>
              </w:rPr>
              <w:t>2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4400FB9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4C1CC1D" w14:textId="0C49F70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</w:tcPr>
          <w:p w14:paraId="49C06E12" w14:textId="2E14B8A4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12х в ф. 0503110 не соответствуют начисленным доходам по КОСГУ 12х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764B73FD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4DCFD0F2" w14:textId="77777777" w:rsidTr="00B31735">
        <w:tc>
          <w:tcPr>
            <w:tcW w:w="567" w:type="dxa"/>
          </w:tcPr>
          <w:p w14:paraId="6CEF1D2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135" w:type="dxa"/>
          </w:tcPr>
          <w:p w14:paraId="2C3F284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0DFA13F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4DDD16E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040 (детализированные строки)</w:t>
            </w:r>
          </w:p>
        </w:tc>
        <w:tc>
          <w:tcPr>
            <w:tcW w:w="687" w:type="dxa"/>
          </w:tcPr>
          <w:p w14:paraId="35C4F895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6081435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5A01714A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0503110</w:t>
            </w:r>
            <w:r>
              <w:rPr>
                <w:sz w:val="18"/>
                <w:szCs w:val="18"/>
              </w:rPr>
              <w:t xml:space="preserve"> раздел 1</w:t>
            </w:r>
          </w:p>
          <w:p w14:paraId="04641A6C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+ </w:t>
            </w:r>
          </w:p>
          <w:p w14:paraId="0F56625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</w:t>
            </w:r>
            <w:r w:rsidRPr="000E166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7" w:type="dxa"/>
            <w:shd w:val="clear" w:color="auto" w:fill="auto"/>
          </w:tcPr>
          <w:p w14:paraId="0007C442" w14:textId="77777777" w:rsidR="000640D5" w:rsidRDefault="000640D5" w:rsidP="000640D5">
            <w:pPr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Сумма по 1401101</w:t>
            </w:r>
            <w:r w:rsidRPr="000E1668">
              <w:rPr>
                <w:sz w:val="18"/>
                <w:szCs w:val="18"/>
              </w:rPr>
              <w:t>3</w:t>
            </w:r>
            <w:r w:rsidRPr="00027AFF">
              <w:rPr>
                <w:sz w:val="18"/>
                <w:szCs w:val="18"/>
              </w:rPr>
              <w:t>х</w:t>
            </w:r>
          </w:p>
          <w:p w14:paraId="4500B5DF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474E180F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19FDDC15" w14:textId="77777777" w:rsidR="000640D5" w:rsidRPr="00027AFF" w:rsidRDefault="000640D5" w:rsidP="000640D5">
            <w:pPr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Сумма по 1401101</w:t>
            </w:r>
            <w:r w:rsidRPr="000E1668">
              <w:rPr>
                <w:sz w:val="18"/>
                <w:szCs w:val="18"/>
              </w:rPr>
              <w:t>3</w:t>
            </w:r>
            <w:r w:rsidRPr="00027AFF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14:paraId="3AF0C2E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173123B" w14:textId="6F64A081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2</w:t>
            </w:r>
          </w:p>
          <w:p w14:paraId="768F3F3E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707A173F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16DAB11E" w14:textId="5441E4CA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4+7+8</w:t>
            </w:r>
          </w:p>
        </w:tc>
        <w:tc>
          <w:tcPr>
            <w:tcW w:w="3851" w:type="dxa"/>
          </w:tcPr>
          <w:p w14:paraId="5EC98EA8" w14:textId="46D2191F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13х в ф. 0503110 не соответствуют начисленным доходам по КОСГУ 13х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7572BD29" w14:textId="77777777" w:rsidR="000640D5" w:rsidRPr="00011589" w:rsidRDefault="000640D5" w:rsidP="000640D5">
            <w:pPr>
              <w:jc w:val="center"/>
              <w:rPr>
                <w:sz w:val="18"/>
                <w:szCs w:val="18"/>
                <w:highlight w:val="yellow"/>
              </w:rPr>
            </w:pPr>
            <w:r w:rsidRPr="009A3063">
              <w:rPr>
                <w:sz w:val="18"/>
                <w:szCs w:val="18"/>
              </w:rPr>
              <w:t>Б</w:t>
            </w:r>
          </w:p>
        </w:tc>
      </w:tr>
      <w:tr w:rsidR="000640D5" w:rsidRPr="006C6ED0" w14:paraId="7220B877" w14:textId="77777777" w:rsidTr="00B31735">
        <w:tc>
          <w:tcPr>
            <w:tcW w:w="567" w:type="dxa"/>
          </w:tcPr>
          <w:p w14:paraId="388FA1E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135" w:type="dxa"/>
          </w:tcPr>
          <w:p w14:paraId="79436B3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2A751BB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69B3E86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 (детализированные строки)</w:t>
            </w:r>
          </w:p>
        </w:tc>
        <w:tc>
          <w:tcPr>
            <w:tcW w:w="687" w:type="dxa"/>
          </w:tcPr>
          <w:p w14:paraId="35E7C3D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1750AB5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0CCA87E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</w:tc>
        <w:tc>
          <w:tcPr>
            <w:tcW w:w="2167" w:type="dxa"/>
            <w:shd w:val="clear" w:color="auto" w:fill="auto"/>
          </w:tcPr>
          <w:p w14:paraId="50CC1AC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1401101</w:t>
            </w:r>
            <w:r w:rsidRPr="000E1668">
              <w:rPr>
                <w:sz w:val="18"/>
                <w:szCs w:val="18"/>
              </w:rPr>
              <w:t>4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412B51A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5E850F4" w14:textId="7A755C53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</w:tcPr>
          <w:p w14:paraId="2C767FF3" w14:textId="693D294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14х в ф. 0503110 не соответствуют начисленным доходам по КОСГУ 14х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591768EA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400B3A3D" w14:textId="77777777" w:rsidTr="00B31735">
        <w:tc>
          <w:tcPr>
            <w:tcW w:w="567" w:type="dxa"/>
          </w:tcPr>
          <w:p w14:paraId="6C5196C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35" w:type="dxa"/>
          </w:tcPr>
          <w:p w14:paraId="1113342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28C3A0F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7404034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060 (детализированные строки)</w:t>
            </w:r>
          </w:p>
        </w:tc>
        <w:tc>
          <w:tcPr>
            <w:tcW w:w="687" w:type="dxa"/>
          </w:tcPr>
          <w:p w14:paraId="58FF37F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521342A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47F1739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</w:tc>
        <w:tc>
          <w:tcPr>
            <w:tcW w:w="2167" w:type="dxa"/>
            <w:shd w:val="clear" w:color="auto" w:fill="auto"/>
          </w:tcPr>
          <w:p w14:paraId="14EC16B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1401101</w:t>
            </w:r>
            <w:r w:rsidRPr="000E1668">
              <w:rPr>
                <w:sz w:val="18"/>
                <w:szCs w:val="18"/>
              </w:rPr>
              <w:t>5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402F259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BC11E63" w14:textId="600B0CED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</w:tcPr>
          <w:p w14:paraId="6AB7BFB0" w14:textId="43F7AC1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15х в ф. 0503110 не соответствуют начисленным доходам по КОСГУ 15х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2641A95E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3B4A9901" w14:textId="77777777" w:rsidTr="00B31735">
        <w:tc>
          <w:tcPr>
            <w:tcW w:w="567" w:type="dxa"/>
          </w:tcPr>
          <w:p w14:paraId="09C60DC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135" w:type="dxa"/>
          </w:tcPr>
          <w:p w14:paraId="0E0A658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3FE6B42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109A258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070 (детализированные строки)</w:t>
            </w:r>
          </w:p>
        </w:tc>
        <w:tc>
          <w:tcPr>
            <w:tcW w:w="687" w:type="dxa"/>
          </w:tcPr>
          <w:p w14:paraId="049E21A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417CEDD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70BC139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</w:tc>
        <w:tc>
          <w:tcPr>
            <w:tcW w:w="2167" w:type="dxa"/>
            <w:shd w:val="clear" w:color="auto" w:fill="auto"/>
          </w:tcPr>
          <w:p w14:paraId="7A4939B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1401101</w:t>
            </w:r>
            <w:r w:rsidRPr="000E1668">
              <w:rPr>
                <w:sz w:val="18"/>
                <w:szCs w:val="18"/>
              </w:rPr>
              <w:t>6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6637E6A3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997EE3C" w14:textId="59E03742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</w:tcPr>
          <w:p w14:paraId="249B204E" w14:textId="66863A29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16х в ф. 0503110 не соответствуют начисленным доходам по КОСГУ 16х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6E332620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2B0C3863" w14:textId="77777777" w:rsidTr="00B31735">
        <w:tc>
          <w:tcPr>
            <w:tcW w:w="567" w:type="dxa"/>
          </w:tcPr>
          <w:p w14:paraId="37DC8D1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5" w:type="dxa"/>
          </w:tcPr>
          <w:p w14:paraId="231E4B8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5C446A8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47B6EFB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090 (детализированные строки)</w:t>
            </w:r>
          </w:p>
        </w:tc>
        <w:tc>
          <w:tcPr>
            <w:tcW w:w="687" w:type="dxa"/>
          </w:tcPr>
          <w:p w14:paraId="50172E4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24580C4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60DAC9A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</w:tc>
        <w:tc>
          <w:tcPr>
            <w:tcW w:w="2167" w:type="dxa"/>
            <w:shd w:val="clear" w:color="auto" w:fill="auto"/>
          </w:tcPr>
          <w:p w14:paraId="447682F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1401101</w:t>
            </w:r>
            <w:r w:rsidRPr="000E1668">
              <w:rPr>
                <w:sz w:val="18"/>
                <w:szCs w:val="18"/>
              </w:rPr>
              <w:t>7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118B87F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0EBCBB9" w14:textId="00A4512E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</w:tcPr>
          <w:p w14:paraId="60F34C80" w14:textId="264590EE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17х в ф. 0503110 не соответствуют начисленным доходам по КОСГУ 17х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70CAB199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3EDB34B0" w14:textId="77777777" w:rsidTr="00B31735">
        <w:tc>
          <w:tcPr>
            <w:tcW w:w="567" w:type="dxa"/>
          </w:tcPr>
          <w:p w14:paraId="0EDC06E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35" w:type="dxa"/>
          </w:tcPr>
          <w:p w14:paraId="2A01BD1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1FBECCE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75C8903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100 (детализированные строки)</w:t>
            </w:r>
          </w:p>
        </w:tc>
        <w:tc>
          <w:tcPr>
            <w:tcW w:w="687" w:type="dxa"/>
          </w:tcPr>
          <w:p w14:paraId="2A50777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6C0353E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56B7096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</w:tc>
        <w:tc>
          <w:tcPr>
            <w:tcW w:w="2167" w:type="dxa"/>
            <w:shd w:val="clear" w:color="auto" w:fill="auto"/>
          </w:tcPr>
          <w:p w14:paraId="46EFB24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1401101</w:t>
            </w:r>
            <w:r w:rsidRPr="000E1668">
              <w:rPr>
                <w:sz w:val="18"/>
                <w:szCs w:val="18"/>
              </w:rPr>
              <w:t>8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7496C75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76A89B5" w14:textId="06172022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</w:tcPr>
          <w:p w14:paraId="2D31BFA5" w14:textId="03224EFB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18х в ф. 0503110 не соответствуют начисленным доходам по КОСГУ 18х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6891DD14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41423CAF" w14:textId="77777777" w:rsidTr="00B31735">
        <w:tc>
          <w:tcPr>
            <w:tcW w:w="567" w:type="dxa"/>
          </w:tcPr>
          <w:p w14:paraId="7A811768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</w:t>
            </w:r>
          </w:p>
        </w:tc>
        <w:tc>
          <w:tcPr>
            <w:tcW w:w="1135" w:type="dxa"/>
          </w:tcPr>
          <w:p w14:paraId="456BD7F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5548B07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60A7871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0E1668">
              <w:rPr>
                <w:sz w:val="18"/>
                <w:szCs w:val="18"/>
              </w:rPr>
              <w:t>0 (детализированные строки)</w:t>
            </w:r>
          </w:p>
        </w:tc>
        <w:tc>
          <w:tcPr>
            <w:tcW w:w="687" w:type="dxa"/>
          </w:tcPr>
          <w:p w14:paraId="15F796B1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565CC36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3FC0AAE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</w:tc>
        <w:tc>
          <w:tcPr>
            <w:tcW w:w="2167" w:type="dxa"/>
            <w:shd w:val="clear" w:color="auto" w:fill="auto"/>
          </w:tcPr>
          <w:p w14:paraId="5D69E02C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1401101</w:t>
            </w:r>
            <w:r>
              <w:rPr>
                <w:sz w:val="18"/>
                <w:szCs w:val="18"/>
              </w:rPr>
              <w:t>9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41C9D9E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7B9CF5B" w14:textId="07D1FFA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</w:tcPr>
          <w:p w14:paraId="2E54BEBC" w14:textId="7192DEE4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</w:t>
            </w:r>
            <w:r>
              <w:rPr>
                <w:sz w:val="18"/>
                <w:szCs w:val="18"/>
              </w:rPr>
              <w:t>оды по детализированным КОСГУ 19</w:t>
            </w:r>
            <w:r w:rsidRPr="000E1668">
              <w:rPr>
                <w:sz w:val="18"/>
                <w:szCs w:val="18"/>
              </w:rPr>
              <w:t>х в ф. 0503110 не соответствуют</w:t>
            </w:r>
            <w:r>
              <w:rPr>
                <w:sz w:val="18"/>
                <w:szCs w:val="18"/>
              </w:rPr>
              <w:t xml:space="preserve"> начисленным доходам по КОСГУ 19</w:t>
            </w:r>
            <w:r w:rsidRPr="000E1668">
              <w:rPr>
                <w:sz w:val="18"/>
                <w:szCs w:val="18"/>
              </w:rPr>
              <w:t>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042602B3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006C6A15" w14:textId="77777777" w:rsidTr="00B31735">
        <w:tc>
          <w:tcPr>
            <w:tcW w:w="567" w:type="dxa"/>
          </w:tcPr>
          <w:p w14:paraId="251ECD2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35" w:type="dxa"/>
          </w:tcPr>
          <w:p w14:paraId="29B056B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6CFC4BC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25F3F73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160 (детализированные строки)</w:t>
            </w:r>
          </w:p>
        </w:tc>
        <w:tc>
          <w:tcPr>
            <w:tcW w:w="687" w:type="dxa"/>
          </w:tcPr>
          <w:p w14:paraId="1B5F143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2996DCF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1BA7D3EA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  <w:p w14:paraId="107965DE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1</w:t>
            </w:r>
          </w:p>
          <w:p w14:paraId="1C45AF6C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14:paraId="3867776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</w:t>
            </w:r>
          </w:p>
        </w:tc>
        <w:tc>
          <w:tcPr>
            <w:tcW w:w="2167" w:type="dxa"/>
          </w:tcPr>
          <w:p w14:paraId="745DB5D0" w14:textId="77777777" w:rsidR="000640D5" w:rsidRDefault="000640D5" w:rsidP="000640D5">
            <w:pPr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Сумма по 1401</w:t>
            </w:r>
            <w:r w:rsidRPr="000E1668">
              <w:rPr>
                <w:sz w:val="18"/>
                <w:szCs w:val="18"/>
              </w:rPr>
              <w:t>2</w:t>
            </w:r>
            <w:r w:rsidRPr="00027AFF">
              <w:rPr>
                <w:sz w:val="18"/>
                <w:szCs w:val="18"/>
              </w:rPr>
              <w:t>0</w:t>
            </w:r>
            <w:r w:rsidRPr="000E1668">
              <w:rPr>
                <w:sz w:val="18"/>
                <w:szCs w:val="18"/>
              </w:rPr>
              <w:t>21</w:t>
            </w:r>
            <w:r w:rsidRPr="00027AFF">
              <w:rPr>
                <w:sz w:val="18"/>
                <w:szCs w:val="18"/>
              </w:rPr>
              <w:t>х</w:t>
            </w:r>
          </w:p>
          <w:p w14:paraId="4A14DA42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1D05ECD2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075AFBC6" w14:textId="77777777" w:rsidR="000640D5" w:rsidRPr="0063047B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КОСГУ в гр.3=21х</w:t>
            </w:r>
          </w:p>
        </w:tc>
        <w:tc>
          <w:tcPr>
            <w:tcW w:w="851" w:type="dxa"/>
          </w:tcPr>
          <w:p w14:paraId="4879995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BFCAA91" w14:textId="25FF1DC4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</w:t>
            </w:r>
          </w:p>
          <w:p w14:paraId="27288892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590C014F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3C9B1D59" w14:textId="52656D79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4+8</w:t>
            </w:r>
          </w:p>
        </w:tc>
        <w:tc>
          <w:tcPr>
            <w:tcW w:w="3851" w:type="dxa"/>
          </w:tcPr>
          <w:p w14:paraId="25C1BD85" w14:textId="36CEDCD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21х в ф. 0503110 не соответствуют начисленным доходам по КОСГУ 21х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14905729" w14:textId="77777777" w:rsidR="000640D5" w:rsidRPr="00027AFF" w:rsidRDefault="000640D5" w:rsidP="000640D5">
            <w:pPr>
              <w:jc w:val="center"/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Б</w:t>
            </w:r>
          </w:p>
        </w:tc>
      </w:tr>
      <w:tr w:rsidR="000640D5" w:rsidRPr="006C6ED0" w14:paraId="208AAA08" w14:textId="77777777" w:rsidTr="00B31735">
        <w:tc>
          <w:tcPr>
            <w:tcW w:w="567" w:type="dxa"/>
          </w:tcPr>
          <w:p w14:paraId="5A2E653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135" w:type="dxa"/>
          </w:tcPr>
          <w:p w14:paraId="40EDFB06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04C3E6C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6A7932B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170 (детализированные строки)</w:t>
            </w:r>
          </w:p>
        </w:tc>
        <w:tc>
          <w:tcPr>
            <w:tcW w:w="687" w:type="dxa"/>
          </w:tcPr>
          <w:p w14:paraId="469B68D4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5311586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5B78EA30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0503110</w:t>
            </w:r>
          </w:p>
          <w:p w14:paraId="48BD28ED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1</w:t>
            </w:r>
          </w:p>
          <w:p w14:paraId="1BD7DEBF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14:paraId="4389064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</w:t>
            </w:r>
            <w:r w:rsidRPr="000E166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7" w:type="dxa"/>
          </w:tcPr>
          <w:p w14:paraId="7AC290CE" w14:textId="77777777" w:rsidR="000640D5" w:rsidRDefault="000640D5" w:rsidP="000640D5">
            <w:pPr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Сумма по 1401</w:t>
            </w:r>
            <w:r w:rsidRPr="000E1668">
              <w:rPr>
                <w:sz w:val="18"/>
                <w:szCs w:val="18"/>
              </w:rPr>
              <w:t>2</w:t>
            </w:r>
            <w:r w:rsidRPr="00027AFF">
              <w:rPr>
                <w:sz w:val="18"/>
                <w:szCs w:val="18"/>
              </w:rPr>
              <w:t>0</w:t>
            </w:r>
            <w:r w:rsidRPr="000E1668">
              <w:rPr>
                <w:sz w:val="18"/>
                <w:szCs w:val="18"/>
              </w:rPr>
              <w:t>22</w:t>
            </w:r>
            <w:r w:rsidRPr="00027AFF">
              <w:rPr>
                <w:sz w:val="18"/>
                <w:szCs w:val="18"/>
              </w:rPr>
              <w:t>х</w:t>
            </w:r>
          </w:p>
          <w:p w14:paraId="153A25D3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72C9D435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43DEFD2D" w14:textId="77777777" w:rsidR="000640D5" w:rsidRPr="002975CB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КОСГУ в гр.3=22х</w:t>
            </w:r>
          </w:p>
        </w:tc>
        <w:tc>
          <w:tcPr>
            <w:tcW w:w="851" w:type="dxa"/>
          </w:tcPr>
          <w:p w14:paraId="5CA36E0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4C00138" w14:textId="01B38B2F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</w:t>
            </w:r>
          </w:p>
          <w:p w14:paraId="54FB878D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508C0DA1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27F3B86D" w14:textId="18259493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4+8</w:t>
            </w:r>
          </w:p>
        </w:tc>
        <w:tc>
          <w:tcPr>
            <w:tcW w:w="3851" w:type="dxa"/>
          </w:tcPr>
          <w:p w14:paraId="4BF6E665" w14:textId="00994F1F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22х в ф. 0503110 не соответствуют начисленным расходам по КОСГУ 22х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59F17E64" w14:textId="77777777" w:rsidR="000640D5" w:rsidRPr="00027AFF" w:rsidRDefault="000640D5" w:rsidP="000640D5">
            <w:pPr>
              <w:jc w:val="center"/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Б</w:t>
            </w:r>
          </w:p>
        </w:tc>
      </w:tr>
      <w:tr w:rsidR="000640D5" w:rsidRPr="006C6ED0" w14:paraId="3618CBF5" w14:textId="77777777" w:rsidTr="00B31735">
        <w:tc>
          <w:tcPr>
            <w:tcW w:w="567" w:type="dxa"/>
          </w:tcPr>
          <w:p w14:paraId="02A9B75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135" w:type="dxa"/>
          </w:tcPr>
          <w:p w14:paraId="43EC6F6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607AD5F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636ED51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210 (детализированные строки)</w:t>
            </w:r>
          </w:p>
        </w:tc>
        <w:tc>
          <w:tcPr>
            <w:tcW w:w="687" w:type="dxa"/>
          </w:tcPr>
          <w:p w14:paraId="2DF0EEC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0F06117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76D866F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</w:tc>
        <w:tc>
          <w:tcPr>
            <w:tcW w:w="2167" w:type="dxa"/>
          </w:tcPr>
          <w:p w14:paraId="66F29A5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</w:t>
            </w:r>
            <w:r w:rsidRPr="000E1668">
              <w:rPr>
                <w:sz w:val="18"/>
                <w:szCs w:val="18"/>
              </w:rPr>
              <w:t>2</w:t>
            </w:r>
            <w:r w:rsidRPr="000E1668">
              <w:rPr>
                <w:sz w:val="18"/>
                <w:szCs w:val="18"/>
                <w:lang w:val="en-US"/>
              </w:rPr>
              <w:t>0</w:t>
            </w:r>
            <w:r w:rsidRPr="000E1668">
              <w:rPr>
                <w:sz w:val="18"/>
                <w:szCs w:val="18"/>
              </w:rPr>
              <w:t>24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04181DF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C42CAE6" w14:textId="565D7DCE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</w:tcPr>
          <w:p w14:paraId="196EB38C" w14:textId="1A079C8E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расходы по детализированным КОСГУ 24х в ф. 0503110 не соответствуют начисленным расходам по КОСГУ 24х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46EABB1B" w14:textId="77777777" w:rsidR="000640D5" w:rsidRPr="00823351" w:rsidRDefault="000640D5" w:rsidP="000640D5">
            <w:pPr>
              <w:jc w:val="center"/>
              <w:rPr>
                <w:sz w:val="18"/>
                <w:szCs w:val="18"/>
              </w:rPr>
            </w:pPr>
            <w:r w:rsidRPr="00823351">
              <w:rPr>
                <w:sz w:val="18"/>
                <w:szCs w:val="18"/>
              </w:rPr>
              <w:t>Б</w:t>
            </w:r>
          </w:p>
        </w:tc>
      </w:tr>
      <w:tr w:rsidR="000640D5" w:rsidRPr="006C6ED0" w14:paraId="0F4CE311" w14:textId="77777777" w:rsidTr="00B31735">
        <w:tc>
          <w:tcPr>
            <w:tcW w:w="567" w:type="dxa"/>
          </w:tcPr>
          <w:p w14:paraId="705544F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135" w:type="dxa"/>
          </w:tcPr>
          <w:p w14:paraId="124415E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5908BB6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3F09FD4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230 (детализированные строки)</w:t>
            </w:r>
          </w:p>
        </w:tc>
        <w:tc>
          <w:tcPr>
            <w:tcW w:w="687" w:type="dxa"/>
          </w:tcPr>
          <w:p w14:paraId="7D46D36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2129EAB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601F557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</w:tc>
        <w:tc>
          <w:tcPr>
            <w:tcW w:w="2167" w:type="dxa"/>
          </w:tcPr>
          <w:p w14:paraId="2D1E72E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</w:t>
            </w:r>
            <w:r w:rsidRPr="000E1668">
              <w:rPr>
                <w:sz w:val="18"/>
                <w:szCs w:val="18"/>
              </w:rPr>
              <w:t>2</w:t>
            </w:r>
            <w:r w:rsidRPr="000E1668">
              <w:rPr>
                <w:sz w:val="18"/>
                <w:szCs w:val="18"/>
                <w:lang w:val="en-US"/>
              </w:rPr>
              <w:t>0</w:t>
            </w:r>
            <w:r w:rsidRPr="000E1668">
              <w:rPr>
                <w:sz w:val="18"/>
                <w:szCs w:val="18"/>
              </w:rPr>
              <w:t>25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042BA686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9A00D8B" w14:textId="6D4D8804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</w:tcPr>
          <w:p w14:paraId="2C343D14" w14:textId="752942E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расходы по детализированным КОСГУ 25х в ф. 0503110 не соответствуют начисленным расходам по КОСГУ 25х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6B17E8DA" w14:textId="77777777" w:rsidR="000640D5" w:rsidRPr="00823351" w:rsidRDefault="000640D5" w:rsidP="000640D5">
            <w:pPr>
              <w:jc w:val="center"/>
              <w:rPr>
                <w:sz w:val="18"/>
                <w:szCs w:val="18"/>
              </w:rPr>
            </w:pPr>
            <w:r w:rsidRPr="00823351">
              <w:rPr>
                <w:sz w:val="18"/>
                <w:szCs w:val="18"/>
              </w:rPr>
              <w:t>Б</w:t>
            </w:r>
          </w:p>
        </w:tc>
      </w:tr>
      <w:tr w:rsidR="000640D5" w:rsidRPr="006C6ED0" w14:paraId="1E1E7A41" w14:textId="77777777" w:rsidTr="00B31735">
        <w:tc>
          <w:tcPr>
            <w:tcW w:w="567" w:type="dxa"/>
          </w:tcPr>
          <w:p w14:paraId="13AFBDF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135" w:type="dxa"/>
          </w:tcPr>
          <w:p w14:paraId="5818A9AA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4531CA4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2229F8B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240 (детализированные строки)</w:t>
            </w:r>
          </w:p>
        </w:tc>
        <w:tc>
          <w:tcPr>
            <w:tcW w:w="687" w:type="dxa"/>
          </w:tcPr>
          <w:p w14:paraId="3F381033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64D24E7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73181DB0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  <w:r>
              <w:rPr>
                <w:sz w:val="18"/>
                <w:szCs w:val="18"/>
              </w:rPr>
              <w:t>Раздел 1</w:t>
            </w:r>
          </w:p>
          <w:p w14:paraId="7F37E491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14:paraId="1E4883C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</w:t>
            </w:r>
          </w:p>
        </w:tc>
        <w:tc>
          <w:tcPr>
            <w:tcW w:w="2167" w:type="dxa"/>
          </w:tcPr>
          <w:p w14:paraId="5EF4B2A0" w14:textId="77777777" w:rsidR="000640D5" w:rsidRDefault="000640D5" w:rsidP="000640D5">
            <w:pPr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Сумма по 1401</w:t>
            </w:r>
            <w:r w:rsidRPr="000E1668">
              <w:rPr>
                <w:sz w:val="18"/>
                <w:szCs w:val="18"/>
              </w:rPr>
              <w:t>2</w:t>
            </w:r>
            <w:r w:rsidRPr="00027AFF">
              <w:rPr>
                <w:sz w:val="18"/>
                <w:szCs w:val="18"/>
              </w:rPr>
              <w:t>0</w:t>
            </w:r>
            <w:r w:rsidRPr="000E1668">
              <w:rPr>
                <w:sz w:val="18"/>
                <w:szCs w:val="18"/>
              </w:rPr>
              <w:t>26</w:t>
            </w:r>
            <w:r w:rsidRPr="00027AFF">
              <w:rPr>
                <w:sz w:val="18"/>
                <w:szCs w:val="18"/>
              </w:rPr>
              <w:t>х</w:t>
            </w:r>
          </w:p>
          <w:p w14:paraId="6C758096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72D2D9E0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1DFD490F" w14:textId="77777777" w:rsidR="000640D5" w:rsidRPr="007E0580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КОСГУ в гр.3=2</w:t>
            </w:r>
            <w:r>
              <w:rPr>
                <w:sz w:val="18"/>
                <w:szCs w:val="18"/>
              </w:rPr>
              <w:t>6</w:t>
            </w:r>
            <w:r w:rsidRPr="000E1668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14:paraId="18E8807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A954207" w14:textId="15CA75B2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3851" w:type="dxa"/>
          </w:tcPr>
          <w:p w14:paraId="3B12D67E" w14:textId="3591BF62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расходы по детализированным КОСГУ 26х в ф. 0503110 не соответствуют начисленным расходам по КОСГУ 26х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5CBB7258" w14:textId="77777777" w:rsidR="000640D5" w:rsidRPr="00823351" w:rsidRDefault="000640D5" w:rsidP="000640D5">
            <w:pPr>
              <w:jc w:val="center"/>
              <w:rPr>
                <w:sz w:val="18"/>
                <w:szCs w:val="18"/>
              </w:rPr>
            </w:pPr>
            <w:r w:rsidRPr="00823351">
              <w:rPr>
                <w:sz w:val="18"/>
                <w:szCs w:val="18"/>
              </w:rPr>
              <w:t>Б</w:t>
            </w:r>
          </w:p>
        </w:tc>
      </w:tr>
      <w:tr w:rsidR="000640D5" w:rsidRPr="006C6ED0" w14:paraId="6DA78716" w14:textId="77777777" w:rsidTr="00B31735">
        <w:tc>
          <w:tcPr>
            <w:tcW w:w="567" w:type="dxa"/>
          </w:tcPr>
          <w:p w14:paraId="1244D2C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5" w:type="dxa"/>
          </w:tcPr>
          <w:p w14:paraId="7555DFFF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7A7F281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7B317D9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250 (детализированные строки)</w:t>
            </w:r>
          </w:p>
        </w:tc>
        <w:tc>
          <w:tcPr>
            <w:tcW w:w="687" w:type="dxa"/>
          </w:tcPr>
          <w:p w14:paraId="34AB696A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2EF7C87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72D28FF0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  <w:r>
              <w:rPr>
                <w:sz w:val="18"/>
                <w:szCs w:val="18"/>
              </w:rPr>
              <w:t>Раздел 1</w:t>
            </w:r>
          </w:p>
          <w:p w14:paraId="12E8DD0E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14:paraId="0A75271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</w:t>
            </w:r>
            <w:r w:rsidRPr="000E166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167" w:type="dxa"/>
          </w:tcPr>
          <w:p w14:paraId="4B69A8B9" w14:textId="77777777" w:rsidR="000640D5" w:rsidRDefault="000640D5" w:rsidP="000640D5">
            <w:pPr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Сумма по 1401</w:t>
            </w:r>
            <w:r w:rsidRPr="000E1668">
              <w:rPr>
                <w:sz w:val="18"/>
                <w:szCs w:val="18"/>
              </w:rPr>
              <w:t>2</w:t>
            </w:r>
            <w:r w:rsidRPr="00027AFF">
              <w:rPr>
                <w:sz w:val="18"/>
                <w:szCs w:val="18"/>
              </w:rPr>
              <w:t>0</w:t>
            </w:r>
            <w:r w:rsidRPr="000E1668">
              <w:rPr>
                <w:sz w:val="18"/>
                <w:szCs w:val="18"/>
              </w:rPr>
              <w:t>27</w:t>
            </w:r>
            <w:r w:rsidRPr="00027AFF">
              <w:rPr>
                <w:sz w:val="18"/>
                <w:szCs w:val="18"/>
              </w:rPr>
              <w:t>х</w:t>
            </w:r>
          </w:p>
          <w:p w14:paraId="2F7A955A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0CC076DD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4E9CB59B" w14:textId="77777777" w:rsidR="000640D5" w:rsidRPr="0063047B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КОСГУ в гр.3=2</w:t>
            </w:r>
            <w:r>
              <w:rPr>
                <w:sz w:val="18"/>
                <w:szCs w:val="18"/>
              </w:rPr>
              <w:t>7х (для КОСГУ 272 + графа 5)</w:t>
            </w:r>
          </w:p>
        </w:tc>
        <w:tc>
          <w:tcPr>
            <w:tcW w:w="851" w:type="dxa"/>
          </w:tcPr>
          <w:p w14:paraId="6CEFD36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78EC773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  <w:p w14:paraId="4B86724D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7FDBC08C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2C76AD20" w14:textId="74C1882B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4+8</w:t>
            </w:r>
          </w:p>
        </w:tc>
        <w:tc>
          <w:tcPr>
            <w:tcW w:w="3851" w:type="dxa"/>
          </w:tcPr>
          <w:p w14:paraId="5FDC7E9D" w14:textId="35D511FD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расходы по детализированным КОСГУ 27х в ф. 0503110 не соответствуют начисленным расходам по КОСГУ 27х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28F22CA5" w14:textId="77777777" w:rsidR="000640D5" w:rsidRPr="00823351" w:rsidRDefault="000640D5" w:rsidP="000640D5">
            <w:pPr>
              <w:jc w:val="center"/>
              <w:rPr>
                <w:sz w:val="18"/>
                <w:szCs w:val="18"/>
              </w:rPr>
            </w:pPr>
            <w:r w:rsidRPr="00823351">
              <w:rPr>
                <w:sz w:val="18"/>
                <w:szCs w:val="18"/>
              </w:rPr>
              <w:t>Б</w:t>
            </w:r>
          </w:p>
        </w:tc>
      </w:tr>
      <w:tr w:rsidR="000640D5" w:rsidRPr="006C6ED0" w14:paraId="0F5A5F1D" w14:textId="77777777" w:rsidTr="00B31735">
        <w:tc>
          <w:tcPr>
            <w:tcW w:w="567" w:type="dxa"/>
          </w:tcPr>
          <w:p w14:paraId="4EF64C5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135" w:type="dxa"/>
          </w:tcPr>
          <w:p w14:paraId="59DB1DBD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4610B2B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09A565F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260 (детализированные строки)</w:t>
            </w:r>
          </w:p>
        </w:tc>
        <w:tc>
          <w:tcPr>
            <w:tcW w:w="687" w:type="dxa"/>
          </w:tcPr>
          <w:p w14:paraId="2945406C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60C52F9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07BFDB8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</w:p>
        </w:tc>
        <w:tc>
          <w:tcPr>
            <w:tcW w:w="2167" w:type="dxa"/>
          </w:tcPr>
          <w:p w14:paraId="665650F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Сумма по 1401</w:t>
            </w:r>
            <w:r w:rsidRPr="000E1668">
              <w:rPr>
                <w:sz w:val="18"/>
                <w:szCs w:val="18"/>
              </w:rPr>
              <w:t>2</w:t>
            </w:r>
            <w:r w:rsidRPr="000E1668">
              <w:rPr>
                <w:sz w:val="18"/>
                <w:szCs w:val="18"/>
                <w:lang w:val="en-US"/>
              </w:rPr>
              <w:t>0</w:t>
            </w:r>
            <w:r w:rsidRPr="000E1668">
              <w:rPr>
                <w:sz w:val="18"/>
                <w:szCs w:val="18"/>
              </w:rPr>
              <w:t>28</w:t>
            </w:r>
            <w:r w:rsidRPr="000E1668">
              <w:rPr>
                <w:sz w:val="18"/>
                <w:szCs w:val="18"/>
                <w:lang w:val="en-US"/>
              </w:rPr>
              <w:t>х</w:t>
            </w:r>
          </w:p>
        </w:tc>
        <w:tc>
          <w:tcPr>
            <w:tcW w:w="851" w:type="dxa"/>
          </w:tcPr>
          <w:p w14:paraId="186CFC0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80D92C1" w14:textId="3499C561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</w:t>
            </w:r>
          </w:p>
        </w:tc>
        <w:tc>
          <w:tcPr>
            <w:tcW w:w="3851" w:type="dxa"/>
          </w:tcPr>
          <w:p w14:paraId="2BC3B368" w14:textId="46CE22A3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расходы по детализированным КОСГУ 28х в ф. 0503110 не соответствуют начисленным расходам по КОСГУ 28х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0DC66697" w14:textId="77777777" w:rsidR="000640D5" w:rsidRPr="00823351" w:rsidRDefault="000640D5" w:rsidP="000640D5">
            <w:pPr>
              <w:jc w:val="center"/>
              <w:rPr>
                <w:sz w:val="18"/>
                <w:szCs w:val="18"/>
              </w:rPr>
            </w:pPr>
            <w:r w:rsidRPr="00823351">
              <w:rPr>
                <w:sz w:val="18"/>
                <w:szCs w:val="18"/>
              </w:rPr>
              <w:t>Б</w:t>
            </w:r>
          </w:p>
        </w:tc>
      </w:tr>
      <w:tr w:rsidR="000640D5" w:rsidRPr="006C6ED0" w14:paraId="4FA834F9" w14:textId="77777777" w:rsidTr="00B31735">
        <w:tc>
          <w:tcPr>
            <w:tcW w:w="567" w:type="dxa"/>
          </w:tcPr>
          <w:p w14:paraId="18FF8E1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135" w:type="dxa"/>
          </w:tcPr>
          <w:p w14:paraId="1EFBB951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3A01168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56CA9C3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270 (</w:t>
            </w:r>
            <w:r>
              <w:rPr>
                <w:sz w:val="18"/>
                <w:szCs w:val="18"/>
              </w:rPr>
              <w:t>КОСГУ 291</w:t>
            </w:r>
            <w:r w:rsidRPr="000E1668">
              <w:rPr>
                <w:sz w:val="18"/>
                <w:szCs w:val="18"/>
              </w:rPr>
              <w:t>)+302</w:t>
            </w:r>
          </w:p>
        </w:tc>
        <w:tc>
          <w:tcPr>
            <w:tcW w:w="687" w:type="dxa"/>
          </w:tcPr>
          <w:p w14:paraId="35D82CB8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41386BE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2C906DB0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0503110</w:t>
            </w:r>
            <w:r>
              <w:rPr>
                <w:sz w:val="18"/>
                <w:szCs w:val="18"/>
              </w:rPr>
              <w:t xml:space="preserve"> Раздел 1</w:t>
            </w:r>
          </w:p>
          <w:p w14:paraId="3BCCBA93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14:paraId="381E77B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</w:t>
            </w:r>
            <w:r w:rsidRPr="000E166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167" w:type="dxa"/>
          </w:tcPr>
          <w:p w14:paraId="03E45B71" w14:textId="77777777" w:rsidR="000640D5" w:rsidRDefault="000640D5" w:rsidP="000640D5">
            <w:pPr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Сумма по 1401</w:t>
            </w:r>
            <w:r w:rsidRPr="000E1668">
              <w:rPr>
                <w:sz w:val="18"/>
                <w:szCs w:val="18"/>
              </w:rPr>
              <w:t>2</w:t>
            </w:r>
            <w:r w:rsidRPr="00027AFF">
              <w:rPr>
                <w:sz w:val="18"/>
                <w:szCs w:val="18"/>
              </w:rPr>
              <w:t>0</w:t>
            </w:r>
            <w:r w:rsidRPr="000E1668">
              <w:rPr>
                <w:sz w:val="18"/>
                <w:szCs w:val="18"/>
              </w:rPr>
              <w:t>291</w:t>
            </w:r>
          </w:p>
          <w:p w14:paraId="6A949FFE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62CAB7FA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1600D07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КОСГУ в гр.3=291</w:t>
            </w:r>
          </w:p>
        </w:tc>
        <w:tc>
          <w:tcPr>
            <w:tcW w:w="851" w:type="dxa"/>
          </w:tcPr>
          <w:p w14:paraId="3849DBC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481B292" w14:textId="4BF1A0BF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3</w:t>
            </w:r>
          </w:p>
          <w:p w14:paraId="7EAC4AE0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32C16A4A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4117568D" w14:textId="3F91BF60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4+8</w:t>
            </w:r>
          </w:p>
        </w:tc>
        <w:tc>
          <w:tcPr>
            <w:tcW w:w="3851" w:type="dxa"/>
          </w:tcPr>
          <w:p w14:paraId="37602582" w14:textId="252A86DB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доходы по детализированным КОСГУ 291 в ф. 0503110 не соответствуют начисленным расходам по КОСГУ 291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7E8BAE3C" w14:textId="77777777" w:rsidR="000640D5" w:rsidRPr="00823351" w:rsidRDefault="000640D5" w:rsidP="000640D5">
            <w:pPr>
              <w:jc w:val="center"/>
              <w:rPr>
                <w:sz w:val="18"/>
                <w:szCs w:val="18"/>
              </w:rPr>
            </w:pPr>
            <w:r w:rsidRPr="00823351">
              <w:rPr>
                <w:sz w:val="18"/>
                <w:szCs w:val="18"/>
              </w:rPr>
              <w:t>Б</w:t>
            </w:r>
          </w:p>
        </w:tc>
      </w:tr>
      <w:tr w:rsidR="000640D5" w:rsidRPr="006C6ED0" w14:paraId="6B296779" w14:textId="77777777" w:rsidTr="00B31735">
        <w:tc>
          <w:tcPr>
            <w:tcW w:w="567" w:type="dxa"/>
          </w:tcPr>
          <w:p w14:paraId="030513F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135" w:type="dxa"/>
          </w:tcPr>
          <w:p w14:paraId="74DCC173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53F6523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2BBDC98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270 (детализированные строки, кроме КОСГУ 291)</w:t>
            </w:r>
          </w:p>
        </w:tc>
        <w:tc>
          <w:tcPr>
            <w:tcW w:w="687" w:type="dxa"/>
          </w:tcPr>
          <w:p w14:paraId="2AE7F716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1FFEDAB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0F1867A9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0503110 </w:t>
            </w:r>
            <w:r>
              <w:rPr>
                <w:sz w:val="18"/>
                <w:szCs w:val="18"/>
              </w:rPr>
              <w:t>Раздел 1</w:t>
            </w:r>
          </w:p>
          <w:p w14:paraId="364D6A14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14:paraId="52EB572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</w:t>
            </w:r>
            <w:r w:rsidRPr="000E1668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167" w:type="dxa"/>
          </w:tcPr>
          <w:p w14:paraId="297A9356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по 14012029х, кроме 140120291</w:t>
            </w:r>
          </w:p>
          <w:p w14:paraId="5E7317DE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0067806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КОСГУ в гр.3=29</w:t>
            </w:r>
            <w:r>
              <w:rPr>
                <w:sz w:val="18"/>
                <w:szCs w:val="18"/>
              </w:rPr>
              <w:t>х, кроме 291</w:t>
            </w:r>
          </w:p>
        </w:tc>
        <w:tc>
          <w:tcPr>
            <w:tcW w:w="851" w:type="dxa"/>
          </w:tcPr>
          <w:p w14:paraId="1DB4F63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25546F6" w14:textId="77777777" w:rsidR="000640D5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-3</w:t>
            </w:r>
          </w:p>
          <w:p w14:paraId="5C902415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20C515DE" w14:textId="77777777" w:rsidR="000640D5" w:rsidRDefault="000640D5" w:rsidP="000640D5">
            <w:pPr>
              <w:rPr>
                <w:sz w:val="18"/>
                <w:szCs w:val="18"/>
              </w:rPr>
            </w:pPr>
          </w:p>
          <w:p w14:paraId="43E4B021" w14:textId="55679320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4+8</w:t>
            </w:r>
          </w:p>
        </w:tc>
        <w:tc>
          <w:tcPr>
            <w:tcW w:w="3851" w:type="dxa"/>
          </w:tcPr>
          <w:p w14:paraId="3745AA98" w14:textId="7E113B0F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Начисленные расходы по детализированным КОСГУ 29х, кроме КОСГУ 291, в ф. 0503110 не соответствуют начисленным расходам по КОСГУ 29х в ф. 0503121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06AE6370" w14:textId="77777777" w:rsidR="000640D5" w:rsidRPr="00823351" w:rsidRDefault="000640D5" w:rsidP="000640D5">
            <w:pPr>
              <w:jc w:val="center"/>
              <w:rPr>
                <w:sz w:val="18"/>
                <w:szCs w:val="18"/>
              </w:rPr>
            </w:pPr>
            <w:r w:rsidRPr="00823351">
              <w:rPr>
                <w:sz w:val="18"/>
                <w:szCs w:val="18"/>
              </w:rPr>
              <w:t>Б</w:t>
            </w:r>
          </w:p>
        </w:tc>
      </w:tr>
      <w:tr w:rsidR="000640D5" w:rsidRPr="006C6ED0" w14:paraId="19F854B5" w14:textId="77777777" w:rsidTr="00B31735">
        <w:tc>
          <w:tcPr>
            <w:tcW w:w="567" w:type="dxa"/>
          </w:tcPr>
          <w:p w14:paraId="2E73781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57</w:t>
            </w:r>
          </w:p>
        </w:tc>
        <w:tc>
          <w:tcPr>
            <w:tcW w:w="1135" w:type="dxa"/>
          </w:tcPr>
          <w:p w14:paraId="1ED3740F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0503121</w:t>
            </w:r>
          </w:p>
        </w:tc>
        <w:tc>
          <w:tcPr>
            <w:tcW w:w="2410" w:type="dxa"/>
          </w:tcPr>
          <w:p w14:paraId="31182B8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074AD03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060 (детализированные строки,КОСГУ 151)</w:t>
            </w:r>
          </w:p>
        </w:tc>
        <w:tc>
          <w:tcPr>
            <w:tcW w:w="687" w:type="dxa"/>
          </w:tcPr>
          <w:p w14:paraId="5C2245E3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29DFFDF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111FBBA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Ф. 0503125 </w:t>
            </w:r>
          </w:p>
          <w:p w14:paraId="096F19B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по счету </w:t>
            </w:r>
          </w:p>
          <w:p w14:paraId="06393FD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140110151</w:t>
            </w:r>
          </w:p>
        </w:tc>
        <w:tc>
          <w:tcPr>
            <w:tcW w:w="2167" w:type="dxa"/>
          </w:tcPr>
          <w:p w14:paraId="5D53F3B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Итоговое значение раздела «неденежные расчеты»</w:t>
            </w:r>
          </w:p>
        </w:tc>
        <w:tc>
          <w:tcPr>
            <w:tcW w:w="851" w:type="dxa"/>
          </w:tcPr>
          <w:p w14:paraId="78B901E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C89E52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</w:tcPr>
          <w:p w14:paraId="012845D0" w14:textId="08A7D85E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начисленных доходов в ф. 0503121 по гр. 4 не соответствует сумме неденежных расчетов в ф. 0503125 по счету 140110151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010AE4CE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14927491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669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57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E287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0503121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217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DCE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7</w:t>
            </w:r>
            <w:r w:rsidRPr="000E1668">
              <w:rPr>
                <w:sz w:val="18"/>
                <w:szCs w:val="18"/>
              </w:rPr>
              <w:t>0 (детализированные строки,КОСГУ 1</w:t>
            </w:r>
            <w:r>
              <w:rPr>
                <w:sz w:val="18"/>
                <w:szCs w:val="18"/>
              </w:rPr>
              <w:t>6</w:t>
            </w:r>
            <w:r w:rsidRPr="000E1668">
              <w:rPr>
                <w:sz w:val="18"/>
                <w:szCs w:val="18"/>
              </w:rPr>
              <w:t>1)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2BE3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A1B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EC3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Ф. 0503125 </w:t>
            </w:r>
          </w:p>
          <w:p w14:paraId="0A596BD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по счету </w:t>
            </w:r>
          </w:p>
          <w:p w14:paraId="238B4A9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1401101</w:t>
            </w:r>
            <w:r>
              <w:rPr>
                <w:sz w:val="18"/>
                <w:szCs w:val="18"/>
              </w:rPr>
              <w:t>6</w:t>
            </w:r>
            <w:r w:rsidRPr="000E1668">
              <w:rPr>
                <w:sz w:val="18"/>
                <w:szCs w:val="18"/>
              </w:rPr>
              <w:t>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2AE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Итоговое значение раздела «неденежные расчеты»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1A1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B2D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8F96" w14:textId="4EB0E95F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начисленных доходов в ф. 0503121 по гр. 4 не соответствует сумме неденежных расчетов в ф. 0503125 по счету 1401101</w:t>
            </w:r>
            <w:r>
              <w:rPr>
                <w:sz w:val="18"/>
                <w:szCs w:val="18"/>
              </w:rPr>
              <w:t>6</w:t>
            </w:r>
            <w:r w:rsidRPr="000E166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5CC3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46E293C8" w14:textId="77777777" w:rsidTr="00B31735">
        <w:tc>
          <w:tcPr>
            <w:tcW w:w="567" w:type="dxa"/>
          </w:tcPr>
          <w:p w14:paraId="518E9C5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6710A240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0503121</w:t>
            </w:r>
          </w:p>
        </w:tc>
        <w:tc>
          <w:tcPr>
            <w:tcW w:w="2410" w:type="dxa"/>
          </w:tcPr>
          <w:p w14:paraId="042D59A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5AD429F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100 (детализированные строки,КОСГУ 189)</w:t>
            </w:r>
          </w:p>
        </w:tc>
        <w:tc>
          <w:tcPr>
            <w:tcW w:w="687" w:type="dxa"/>
          </w:tcPr>
          <w:p w14:paraId="1859BBB9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4583726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5EC8130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Ф. 0503125 </w:t>
            </w:r>
          </w:p>
          <w:p w14:paraId="3C90112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по счету </w:t>
            </w:r>
          </w:p>
          <w:p w14:paraId="7DEEAB7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140110189</w:t>
            </w:r>
          </w:p>
        </w:tc>
        <w:tc>
          <w:tcPr>
            <w:tcW w:w="2167" w:type="dxa"/>
          </w:tcPr>
          <w:p w14:paraId="48347A6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Итоговое значение раздела «неденежные расчеты»</w:t>
            </w:r>
          </w:p>
        </w:tc>
        <w:tc>
          <w:tcPr>
            <w:tcW w:w="851" w:type="dxa"/>
          </w:tcPr>
          <w:p w14:paraId="20478AD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3A55AE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</w:tcPr>
          <w:p w14:paraId="299C333F" w14:textId="3991C48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начисленных доходов в ф. 0503121 по гр. 4 не соответствует сумме неденежных расчетов в ф. 0503125 по счету 140110189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требуется пояснение</w:t>
            </w:r>
          </w:p>
        </w:tc>
        <w:tc>
          <w:tcPr>
            <w:tcW w:w="685" w:type="dxa"/>
          </w:tcPr>
          <w:p w14:paraId="6866B2B4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640D5" w:rsidRPr="006C6ED0" w14:paraId="7889E5B8" w14:textId="77777777" w:rsidTr="00B31735">
        <w:tc>
          <w:tcPr>
            <w:tcW w:w="567" w:type="dxa"/>
          </w:tcPr>
          <w:p w14:paraId="7D4C4B2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72ECF049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0503121</w:t>
            </w:r>
          </w:p>
        </w:tc>
        <w:tc>
          <w:tcPr>
            <w:tcW w:w="2410" w:type="dxa"/>
          </w:tcPr>
          <w:p w14:paraId="06CB12F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37A242C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110 (детализированные строки,КОСГУ 191)</w:t>
            </w:r>
          </w:p>
        </w:tc>
        <w:tc>
          <w:tcPr>
            <w:tcW w:w="687" w:type="dxa"/>
          </w:tcPr>
          <w:p w14:paraId="66E7971D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5D9D2BC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71A5F90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Ф. 0503125 </w:t>
            </w:r>
          </w:p>
          <w:p w14:paraId="074FDCD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по счету </w:t>
            </w:r>
          </w:p>
          <w:p w14:paraId="1DD8B0E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140110191</w:t>
            </w:r>
          </w:p>
        </w:tc>
        <w:tc>
          <w:tcPr>
            <w:tcW w:w="2167" w:type="dxa"/>
          </w:tcPr>
          <w:p w14:paraId="1D0649C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Итоговое значение раздела «неденежные расчеты»</w:t>
            </w:r>
          </w:p>
        </w:tc>
        <w:tc>
          <w:tcPr>
            <w:tcW w:w="851" w:type="dxa"/>
          </w:tcPr>
          <w:p w14:paraId="15485CC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41C658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</w:tcPr>
          <w:p w14:paraId="206FFC6F" w14:textId="11C45E4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начисленных доходов в ф. 0503121 по гр. 4 не соответствует сумме неденежных расчетов в ф. 0503125 по счету 140110191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требуется пояснение</w:t>
            </w:r>
          </w:p>
        </w:tc>
        <w:tc>
          <w:tcPr>
            <w:tcW w:w="685" w:type="dxa"/>
          </w:tcPr>
          <w:p w14:paraId="0333E2A1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640D5" w:rsidRPr="006C6ED0" w14:paraId="229F0459" w14:textId="77777777" w:rsidTr="00B31735">
        <w:tc>
          <w:tcPr>
            <w:tcW w:w="567" w:type="dxa"/>
          </w:tcPr>
          <w:p w14:paraId="5D3EBCA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4AD755E9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0503121</w:t>
            </w:r>
          </w:p>
        </w:tc>
        <w:tc>
          <w:tcPr>
            <w:tcW w:w="2410" w:type="dxa"/>
          </w:tcPr>
          <w:p w14:paraId="4207BB4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3DA8D21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110 (детализированные строки,КОСГУ 195)</w:t>
            </w:r>
          </w:p>
        </w:tc>
        <w:tc>
          <w:tcPr>
            <w:tcW w:w="687" w:type="dxa"/>
          </w:tcPr>
          <w:p w14:paraId="1090656B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20" w:type="dxa"/>
          </w:tcPr>
          <w:p w14:paraId="0E8F820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327C1D5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Ф. 0503125 </w:t>
            </w:r>
          </w:p>
          <w:p w14:paraId="5E7D469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по счету </w:t>
            </w:r>
          </w:p>
          <w:p w14:paraId="07095E4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140110195</w:t>
            </w:r>
          </w:p>
        </w:tc>
        <w:tc>
          <w:tcPr>
            <w:tcW w:w="2167" w:type="dxa"/>
          </w:tcPr>
          <w:p w14:paraId="0D73953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Итоговое значение раздела «неденежные расчеты»</w:t>
            </w:r>
          </w:p>
        </w:tc>
        <w:tc>
          <w:tcPr>
            <w:tcW w:w="851" w:type="dxa"/>
          </w:tcPr>
          <w:p w14:paraId="262FAE9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E49309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</w:tcPr>
          <w:p w14:paraId="28D90B7C" w14:textId="6C81B6D0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начисленных доходов в ф. 0503121 по гр. 4 не соответствует сумме неденежных расчетов в ф. 0503125 по счету 140110195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требуется пояснение</w:t>
            </w:r>
          </w:p>
        </w:tc>
        <w:tc>
          <w:tcPr>
            <w:tcW w:w="685" w:type="dxa"/>
          </w:tcPr>
          <w:p w14:paraId="299A6199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640D5" w:rsidRPr="006C6ED0" w14:paraId="5A20C54E" w14:textId="77777777" w:rsidTr="00B31735">
        <w:tc>
          <w:tcPr>
            <w:tcW w:w="567" w:type="dxa"/>
          </w:tcPr>
          <w:p w14:paraId="4976950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58</w:t>
            </w:r>
          </w:p>
        </w:tc>
        <w:tc>
          <w:tcPr>
            <w:tcW w:w="1135" w:type="dxa"/>
          </w:tcPr>
          <w:p w14:paraId="654057C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7074618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3BCD878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230 (детализированные строки,КОСГУ 251)</w:t>
            </w:r>
          </w:p>
        </w:tc>
        <w:tc>
          <w:tcPr>
            <w:tcW w:w="687" w:type="dxa"/>
          </w:tcPr>
          <w:p w14:paraId="56D41A3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</w:tcPr>
          <w:p w14:paraId="21FF366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</w:t>
            </w: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56D6051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Ф. 0503125 </w:t>
            </w:r>
          </w:p>
          <w:p w14:paraId="6B8F66F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по счету </w:t>
            </w:r>
          </w:p>
          <w:p w14:paraId="776D7FA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140120251</w:t>
            </w:r>
          </w:p>
        </w:tc>
        <w:tc>
          <w:tcPr>
            <w:tcW w:w="2167" w:type="dxa"/>
          </w:tcPr>
          <w:p w14:paraId="3EC7CC0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Итоговое значение раздела «неденежные расчеты»</w:t>
            </w:r>
          </w:p>
        </w:tc>
        <w:tc>
          <w:tcPr>
            <w:tcW w:w="851" w:type="dxa"/>
          </w:tcPr>
          <w:p w14:paraId="11EA89E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DB90B3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</w:tcPr>
          <w:p w14:paraId="6EF0A5A1" w14:textId="0776AB29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начисленных расходов в ф. 0503121 по гр. 4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 соответствует сумме неденежных расчетов в ф. 0503125 по счету 140120251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</w:tcPr>
          <w:p w14:paraId="210F118B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0BD35591" w14:textId="77777777" w:rsidTr="00B31735">
        <w:tc>
          <w:tcPr>
            <w:tcW w:w="567" w:type="dxa"/>
          </w:tcPr>
          <w:p w14:paraId="363E29F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141</w:t>
            </w:r>
          </w:p>
        </w:tc>
        <w:tc>
          <w:tcPr>
            <w:tcW w:w="1135" w:type="dxa"/>
          </w:tcPr>
          <w:p w14:paraId="09DBA58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410" w:type="dxa"/>
          </w:tcPr>
          <w:p w14:paraId="4A6A98A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14:paraId="766FA36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150+302</w:t>
            </w:r>
          </w:p>
        </w:tc>
        <w:tc>
          <w:tcPr>
            <w:tcW w:w="687" w:type="dxa"/>
          </w:tcPr>
          <w:p w14:paraId="33DD552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</w:tcPr>
          <w:p w14:paraId="4D17A63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14:paraId="1F511E1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0503110</w:t>
            </w:r>
          </w:p>
        </w:tc>
        <w:tc>
          <w:tcPr>
            <w:tcW w:w="2167" w:type="dxa"/>
          </w:tcPr>
          <w:p w14:paraId="05FB5CF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1 401 20 2хх</w:t>
            </w:r>
          </w:p>
        </w:tc>
        <w:tc>
          <w:tcPr>
            <w:tcW w:w="851" w:type="dxa"/>
          </w:tcPr>
          <w:p w14:paraId="1729A9E6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467AB4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2 - 3</w:t>
            </w:r>
          </w:p>
        </w:tc>
        <w:tc>
          <w:tcPr>
            <w:tcW w:w="3851" w:type="dxa"/>
          </w:tcPr>
          <w:p w14:paraId="0823A58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Несоответствие итоговой суммы расходов ф.0503121 итоговому показателю в справке по заключению счетов (ф.0503110) по счету 1401 10 2хх – недопустимо</w:t>
            </w:r>
          </w:p>
        </w:tc>
        <w:tc>
          <w:tcPr>
            <w:tcW w:w="685" w:type="dxa"/>
          </w:tcPr>
          <w:p w14:paraId="5A911B5B" w14:textId="77777777" w:rsidR="000640D5" w:rsidRPr="00A52F7D" w:rsidRDefault="000640D5" w:rsidP="000640D5">
            <w:pPr>
              <w:jc w:val="center"/>
              <w:rPr>
                <w:sz w:val="18"/>
                <w:szCs w:val="18"/>
              </w:rPr>
            </w:pPr>
            <w:r w:rsidRPr="00A52F7D">
              <w:rPr>
                <w:sz w:val="18"/>
                <w:szCs w:val="18"/>
              </w:rPr>
              <w:t>Б</w:t>
            </w:r>
          </w:p>
        </w:tc>
      </w:tr>
      <w:tr w:rsidR="000640D5" w:rsidRPr="006C6ED0" w14:paraId="51B0F77F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578B" w14:textId="2C0026E5" w:rsidR="000640D5" w:rsidRPr="000E1668" w:rsidRDefault="000640D5" w:rsidP="000640D5">
            <w:pPr>
              <w:rPr>
                <w:sz w:val="18"/>
                <w:szCs w:val="18"/>
              </w:rPr>
            </w:pPr>
            <w:del w:id="339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154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4E5B" w14:textId="36C12DA0" w:rsidR="000640D5" w:rsidRPr="000E1668" w:rsidRDefault="000640D5" w:rsidP="000640D5">
            <w:pPr>
              <w:rPr>
                <w:sz w:val="18"/>
                <w:szCs w:val="18"/>
              </w:rPr>
            </w:pPr>
            <w:del w:id="340" w:author="Зайцев Павел Борисович" w:date="2025-12-17T18:47:00Z">
              <w:r w:rsidRPr="000E1668" w:rsidDel="00922283">
                <w:rPr>
                  <w:sz w:val="16"/>
                  <w:szCs w:val="16"/>
                  <w:lang w:val="en-US"/>
                </w:rPr>
                <w:delText>0503121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D14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5613" w14:textId="53170FAC" w:rsidR="000640D5" w:rsidRPr="000E1668" w:rsidRDefault="000640D5" w:rsidP="000640D5">
            <w:pPr>
              <w:rPr>
                <w:sz w:val="18"/>
                <w:szCs w:val="18"/>
              </w:rPr>
            </w:pPr>
            <w:del w:id="341" w:author="Зайцев Павел Борисович" w:date="2025-12-17T18:47:00Z">
              <w:r w:rsidRPr="000E1668" w:rsidDel="00922283">
                <w:rPr>
                  <w:sz w:val="16"/>
                  <w:szCs w:val="16"/>
                  <w:lang w:val="en-US"/>
                </w:rPr>
                <w:delText>320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D7DD" w14:textId="00D05344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del w:id="342" w:author="Зайцев Павел Борисович" w:date="2025-12-17T18:47:00Z">
              <w:r w:rsidRPr="000E1668" w:rsidDel="00922283">
                <w:rPr>
                  <w:sz w:val="16"/>
                  <w:szCs w:val="16"/>
                  <w:lang w:val="en-US"/>
                </w:rPr>
                <w:delText>4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25A2" w14:textId="73578D30" w:rsidR="000640D5" w:rsidRPr="000E1668" w:rsidRDefault="000640D5" w:rsidP="000640D5">
            <w:pPr>
              <w:rPr>
                <w:sz w:val="18"/>
                <w:szCs w:val="18"/>
              </w:rPr>
            </w:pPr>
            <w:del w:id="343" w:author="Зайцев Павел Борисович" w:date="2025-12-17T18:47:00Z">
              <w:r w:rsidRPr="000E1668" w:rsidDel="00922283">
                <w:rPr>
                  <w:sz w:val="16"/>
                  <w:szCs w:val="16"/>
                  <w:lang w:val="en-US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8481" w14:textId="6A2A49A1" w:rsidR="000640D5" w:rsidRPr="000E1668" w:rsidRDefault="000640D5" w:rsidP="000640D5">
            <w:pPr>
              <w:rPr>
                <w:sz w:val="18"/>
                <w:szCs w:val="18"/>
              </w:rPr>
            </w:pPr>
            <w:del w:id="344" w:author="Зайцев Павел Борисович" w:date="2025-12-17T18:47:00Z">
              <w:r w:rsidRPr="000E1668" w:rsidDel="00922283">
                <w:rPr>
                  <w:sz w:val="16"/>
                  <w:szCs w:val="16"/>
                  <w:lang w:val="en-US"/>
                </w:rPr>
                <w:delText>0503168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1BBC" w14:textId="416210C6" w:rsidR="000640D5" w:rsidRPr="000E1668" w:rsidRDefault="000640D5" w:rsidP="000640D5">
            <w:pPr>
              <w:rPr>
                <w:sz w:val="18"/>
                <w:szCs w:val="18"/>
              </w:rPr>
            </w:pPr>
            <w:del w:id="345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 xml:space="preserve">Стр. 010 (Гр.5 – Гр.8) - Стр. 050 (Гр. 8) </w:delText>
              </w:r>
              <w:r w:rsidDel="00922283">
                <w:rPr>
                  <w:sz w:val="16"/>
                  <w:szCs w:val="16"/>
                </w:rPr>
                <w:delText xml:space="preserve">+ Стр. 060 (Гр. 5 – Гр. 8) </w:delText>
              </w:r>
              <w:r w:rsidRPr="000E1668" w:rsidDel="00922283">
                <w:rPr>
                  <w:sz w:val="16"/>
                  <w:szCs w:val="16"/>
                </w:rPr>
                <w:delText xml:space="preserve">+  Стр. 070 (Гр.5 – Гр.8) + Стр. 080 (Гр.5 – Гр.8) 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D11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386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6641" w14:textId="06DFBB3B" w:rsidR="000640D5" w:rsidRPr="000E1668" w:rsidRDefault="000640D5" w:rsidP="000640D5">
            <w:pPr>
              <w:rPr>
                <w:sz w:val="18"/>
                <w:szCs w:val="18"/>
              </w:rPr>
            </w:pPr>
            <w:del w:id="346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>Чистое поступление основных средств по ф. 0503121 не соответствует идентичному показателю ф. 0503168</w:delText>
              </w:r>
              <w:r w:rsidDel="00922283">
                <w:rPr>
                  <w:sz w:val="16"/>
                  <w:szCs w:val="16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D255" w14:textId="13947A81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347" w:author="Зайцев Павел Борисович" w:date="2025-12-17T18:47:00Z">
              <w:r w:rsidRPr="00AB3B85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6C54393D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9D34" w14:textId="53723B66" w:rsidR="000640D5" w:rsidRPr="000E1668" w:rsidRDefault="000640D5" w:rsidP="000640D5">
            <w:pPr>
              <w:rPr>
                <w:sz w:val="18"/>
                <w:szCs w:val="18"/>
              </w:rPr>
            </w:pPr>
            <w:del w:id="348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155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941B" w14:textId="0667B408" w:rsidR="000640D5" w:rsidRPr="000E1668" w:rsidRDefault="000640D5" w:rsidP="000640D5">
            <w:pPr>
              <w:rPr>
                <w:sz w:val="18"/>
                <w:szCs w:val="18"/>
              </w:rPr>
            </w:pPr>
            <w:del w:id="349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>0503121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9CD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8D18" w14:textId="1F1B97A7" w:rsidR="000640D5" w:rsidRPr="000E1668" w:rsidRDefault="000640D5" w:rsidP="000640D5">
            <w:pPr>
              <w:rPr>
                <w:sz w:val="18"/>
                <w:szCs w:val="18"/>
              </w:rPr>
            </w:pPr>
            <w:del w:id="350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>330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92E8" w14:textId="3B8958AC" w:rsidR="000640D5" w:rsidRPr="00654C1E" w:rsidRDefault="000640D5" w:rsidP="000640D5">
            <w:pPr>
              <w:rPr>
                <w:sz w:val="18"/>
                <w:szCs w:val="18"/>
              </w:rPr>
            </w:pPr>
            <w:del w:id="351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>4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A92B" w14:textId="553A6033" w:rsidR="000640D5" w:rsidRPr="000E1668" w:rsidRDefault="000640D5" w:rsidP="000640D5">
            <w:pPr>
              <w:rPr>
                <w:sz w:val="18"/>
                <w:szCs w:val="18"/>
              </w:rPr>
            </w:pPr>
            <w:del w:id="352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BD20" w14:textId="6DD310DA" w:rsidR="000640D5" w:rsidRPr="000E1668" w:rsidRDefault="000640D5" w:rsidP="000640D5">
            <w:pPr>
              <w:rPr>
                <w:sz w:val="18"/>
                <w:szCs w:val="18"/>
              </w:rPr>
            </w:pPr>
            <w:del w:id="353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>050</w:delText>
              </w:r>
              <w:r w:rsidRPr="000E1668" w:rsidDel="00922283">
                <w:rPr>
                  <w:sz w:val="16"/>
                  <w:szCs w:val="16"/>
                  <w:lang w:val="en-US"/>
                </w:rPr>
                <w:delText>3168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3AAE" w14:textId="3FF119FD" w:rsidR="000640D5" w:rsidRPr="000E1668" w:rsidDel="00922283" w:rsidRDefault="000640D5" w:rsidP="000640D5">
            <w:pPr>
              <w:rPr>
                <w:del w:id="354" w:author="Зайцев Павел Борисович" w:date="2025-12-17T18:47:00Z"/>
                <w:sz w:val="16"/>
                <w:szCs w:val="16"/>
              </w:rPr>
            </w:pPr>
            <w:del w:id="355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 xml:space="preserve">Стр. 110 (Гр.5 – Гр.8) - Стр. 120 (Гр. 8) +  </w:delText>
              </w:r>
            </w:del>
          </w:p>
          <w:p w14:paraId="55D41F0B" w14:textId="2C92D592" w:rsidR="000640D5" w:rsidRPr="000E1668" w:rsidRDefault="000640D5" w:rsidP="000640D5">
            <w:pPr>
              <w:rPr>
                <w:sz w:val="18"/>
                <w:szCs w:val="18"/>
              </w:rPr>
            </w:pPr>
            <w:del w:id="356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 xml:space="preserve">Стр. 130 (Гр.5 </w:delText>
              </w:r>
              <w:r w:rsidDel="00922283">
                <w:rPr>
                  <w:sz w:val="16"/>
                  <w:szCs w:val="16"/>
                </w:rPr>
                <w:delText xml:space="preserve"> </w:delText>
              </w:r>
              <w:r w:rsidRPr="000E1668" w:rsidDel="00922283">
                <w:rPr>
                  <w:sz w:val="16"/>
                  <w:szCs w:val="16"/>
                </w:rPr>
                <w:delText xml:space="preserve">Гр.8) + </w:delText>
              </w:r>
              <w:r w:rsidDel="00922283">
                <w:rPr>
                  <w:sz w:val="16"/>
                  <w:szCs w:val="16"/>
                </w:rPr>
                <w:delText xml:space="preserve"> + Стр. 140 (</w:delText>
              </w:r>
              <w:r w:rsidRPr="00EF5142" w:rsidDel="00922283">
                <w:rPr>
                  <w:sz w:val="16"/>
                  <w:szCs w:val="16"/>
                </w:rPr>
                <w:delText>Гр.5 – Гр.8</w:delText>
              </w:r>
              <w:r w:rsidDel="00922283">
                <w:rPr>
                  <w:sz w:val="16"/>
                  <w:szCs w:val="16"/>
                </w:rPr>
                <w:delText>)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D02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066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256F" w14:textId="496B999E" w:rsidR="000640D5" w:rsidRPr="000E1668" w:rsidRDefault="000640D5" w:rsidP="000640D5">
            <w:pPr>
              <w:rPr>
                <w:sz w:val="18"/>
                <w:szCs w:val="18"/>
              </w:rPr>
            </w:pPr>
            <w:del w:id="357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>Чистое поступление нематериальных активов по ф. 0503121 не соответствует идентичному показателю ф. 0503168</w:delText>
              </w:r>
              <w:r w:rsidDel="00922283">
                <w:rPr>
                  <w:sz w:val="16"/>
                  <w:szCs w:val="16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FDE0" w14:textId="1CE0FBE1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358" w:author="Зайцев Павел Борисович" w:date="2025-12-17T18:47:00Z">
              <w:r w:rsidRPr="00AB3B85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37F41455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C235" w14:textId="621104B4" w:rsidR="000640D5" w:rsidRPr="000E1668" w:rsidRDefault="000640D5" w:rsidP="000640D5">
            <w:pPr>
              <w:rPr>
                <w:sz w:val="18"/>
                <w:szCs w:val="18"/>
              </w:rPr>
            </w:pPr>
            <w:del w:id="359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156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5E91" w14:textId="3B5C6164" w:rsidR="000640D5" w:rsidRPr="000E1668" w:rsidRDefault="000640D5" w:rsidP="000640D5">
            <w:pPr>
              <w:rPr>
                <w:sz w:val="18"/>
                <w:szCs w:val="18"/>
              </w:rPr>
            </w:pPr>
            <w:del w:id="360" w:author="Зайцев Павел Борисович" w:date="2025-12-17T18:47:00Z">
              <w:r w:rsidRPr="000E1668" w:rsidDel="00922283">
                <w:rPr>
                  <w:sz w:val="16"/>
                  <w:szCs w:val="16"/>
                  <w:lang w:val="en-US"/>
                </w:rPr>
                <w:delText>0503121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CF7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077D" w14:textId="644B6486" w:rsidR="000640D5" w:rsidRPr="000E1668" w:rsidRDefault="000640D5" w:rsidP="000640D5">
            <w:pPr>
              <w:rPr>
                <w:sz w:val="18"/>
                <w:szCs w:val="18"/>
              </w:rPr>
            </w:pPr>
            <w:del w:id="361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>350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23C5" w14:textId="79484351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del w:id="362" w:author="Зайцев Павел Борисович" w:date="2025-12-17T18:47:00Z">
              <w:r w:rsidRPr="000E1668" w:rsidDel="00922283">
                <w:rPr>
                  <w:sz w:val="16"/>
                  <w:szCs w:val="16"/>
                  <w:lang w:val="en-US"/>
                </w:rPr>
                <w:delText>4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22D8" w14:textId="028D1416" w:rsidR="000640D5" w:rsidRPr="000E1668" w:rsidRDefault="000640D5" w:rsidP="000640D5">
            <w:pPr>
              <w:rPr>
                <w:sz w:val="18"/>
                <w:szCs w:val="18"/>
              </w:rPr>
            </w:pPr>
            <w:del w:id="363" w:author="Зайцев Павел Борисович" w:date="2025-12-17T18:47:00Z">
              <w:r w:rsidRPr="000E1668" w:rsidDel="00922283">
                <w:rPr>
                  <w:sz w:val="16"/>
                  <w:szCs w:val="16"/>
                  <w:lang w:val="en-US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9010" w14:textId="11B908A3" w:rsidR="000640D5" w:rsidRPr="000E1668" w:rsidRDefault="000640D5" w:rsidP="000640D5">
            <w:pPr>
              <w:rPr>
                <w:sz w:val="18"/>
                <w:szCs w:val="18"/>
              </w:rPr>
            </w:pPr>
            <w:del w:id="364" w:author="Зайцев Павел Борисович" w:date="2025-12-17T18:47:00Z">
              <w:r w:rsidRPr="000E1668" w:rsidDel="00922283">
                <w:rPr>
                  <w:sz w:val="16"/>
                  <w:szCs w:val="16"/>
                  <w:lang w:val="en-US"/>
                </w:rPr>
                <w:delText>0503168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7641" w14:textId="025BAAED" w:rsidR="000640D5" w:rsidRPr="000E1668" w:rsidRDefault="000640D5" w:rsidP="000640D5">
            <w:pPr>
              <w:rPr>
                <w:sz w:val="18"/>
                <w:szCs w:val="18"/>
              </w:rPr>
            </w:pPr>
            <w:del w:id="365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 xml:space="preserve">Стр. 150 (Гр.5 – Гр.8)  </w:delText>
              </w:r>
              <w:r w:rsidDel="00922283">
                <w:rPr>
                  <w:sz w:val="16"/>
                  <w:szCs w:val="16"/>
                </w:rPr>
                <w:delText>+</w:delText>
              </w:r>
              <w:r w:rsidRPr="000E1668" w:rsidDel="00922283">
                <w:rPr>
                  <w:sz w:val="16"/>
                  <w:szCs w:val="16"/>
                </w:rPr>
                <w:delText xml:space="preserve"> Стр. 160 (</w:delText>
              </w:r>
              <w:r w:rsidDel="00922283">
                <w:rPr>
                  <w:sz w:val="16"/>
                  <w:szCs w:val="16"/>
                </w:rPr>
                <w:delText xml:space="preserve">Гр. 5 – </w:delText>
              </w:r>
              <w:r w:rsidRPr="000E1668" w:rsidDel="00922283">
                <w:rPr>
                  <w:sz w:val="16"/>
                  <w:szCs w:val="16"/>
                </w:rPr>
                <w:delText>Гр. 8)</w:delText>
              </w:r>
              <w:r w:rsidDel="00922283">
                <w:rPr>
                  <w:sz w:val="16"/>
                  <w:szCs w:val="16"/>
                </w:rPr>
                <w:delText xml:space="preserve"> + Стр. 170 (</w:delText>
              </w:r>
              <w:r w:rsidRPr="000E1668" w:rsidDel="00922283">
                <w:rPr>
                  <w:sz w:val="16"/>
                  <w:szCs w:val="16"/>
                </w:rPr>
                <w:delText>Гр.5 – Гр.8</w:delText>
              </w:r>
              <w:r w:rsidDel="00922283">
                <w:rPr>
                  <w:sz w:val="16"/>
                  <w:szCs w:val="16"/>
                </w:rPr>
                <w:delText>)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572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691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4D20" w14:textId="26899DF8" w:rsidR="000640D5" w:rsidRPr="000E1668" w:rsidRDefault="000640D5" w:rsidP="000640D5">
            <w:pPr>
              <w:rPr>
                <w:sz w:val="18"/>
                <w:szCs w:val="18"/>
              </w:rPr>
            </w:pPr>
            <w:del w:id="366" w:author="Зайцев Павел Борисович" w:date="2025-12-17T18:47:00Z">
              <w:r w:rsidRPr="000E1668" w:rsidDel="00922283">
                <w:rPr>
                  <w:sz w:val="16"/>
                  <w:szCs w:val="16"/>
                </w:rPr>
                <w:delText>Чистое поступление непроизведенных активов по ф. 0503121 не соответствует идентичному показателю ф. 0503168</w:delText>
              </w:r>
              <w:r w:rsidDel="00922283">
                <w:rPr>
                  <w:sz w:val="16"/>
                  <w:szCs w:val="16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94F3" w14:textId="605D88A2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367" w:author="Зайцев Павел Борисович" w:date="2025-12-17T18:47:00Z">
              <w:r w:rsidRPr="00AB3B85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0BE866F5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C3A4" w14:textId="453BC2B5" w:rsidR="000640D5" w:rsidRPr="000E1668" w:rsidRDefault="000640D5" w:rsidP="000640D5">
            <w:pPr>
              <w:rPr>
                <w:sz w:val="18"/>
                <w:szCs w:val="18"/>
              </w:rPr>
            </w:pPr>
            <w:del w:id="368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62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3E59" w14:textId="6819EA3B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del w:id="369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05031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21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B90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C2BE" w14:textId="31797FBE" w:rsidR="000640D5" w:rsidRPr="000E1668" w:rsidRDefault="000640D5" w:rsidP="000640D5">
            <w:pPr>
              <w:rPr>
                <w:sz w:val="18"/>
                <w:szCs w:val="18"/>
              </w:rPr>
            </w:pPr>
            <w:del w:id="370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360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C945" w14:textId="139AB75F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del w:id="371" w:author="Зайцев Павел Борисович" w:date="2025-12-17T18:47:00Z">
              <w:r w:rsidRPr="000E1668" w:rsidDel="00922283">
                <w:rPr>
                  <w:sz w:val="18"/>
                  <w:szCs w:val="18"/>
                  <w:lang w:val="en-US"/>
                </w:rPr>
                <w:delText>4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1229" w14:textId="55E6D588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del w:id="372" w:author="Зайцев Павел Борисович" w:date="2025-12-17T18:47:00Z">
              <w:r w:rsidRPr="000E1668" w:rsidDel="00922283">
                <w:rPr>
                  <w:sz w:val="18"/>
                  <w:szCs w:val="18"/>
                  <w:lang w:val="en-US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B4A4" w14:textId="4CA0F514" w:rsidR="000640D5" w:rsidRPr="000E1668" w:rsidRDefault="000640D5" w:rsidP="000640D5">
            <w:pPr>
              <w:rPr>
                <w:sz w:val="18"/>
                <w:szCs w:val="18"/>
              </w:rPr>
            </w:pPr>
            <w:del w:id="373" w:author="Зайцев Павел Борисович" w:date="2025-12-17T18:47:00Z">
              <w:r w:rsidRPr="000E1668" w:rsidDel="00922283">
                <w:rPr>
                  <w:sz w:val="18"/>
                  <w:szCs w:val="18"/>
                  <w:lang w:val="en-US"/>
                </w:rPr>
                <w:delText>0503168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DA43" w14:textId="0DCB0323" w:rsidR="000640D5" w:rsidRPr="000E1668" w:rsidDel="00922283" w:rsidRDefault="000640D5" w:rsidP="000640D5">
            <w:pPr>
              <w:rPr>
                <w:del w:id="374" w:author="Зайцев Павел Борисович" w:date="2025-12-17T18:47:00Z"/>
                <w:sz w:val="18"/>
                <w:szCs w:val="18"/>
              </w:rPr>
            </w:pPr>
            <w:del w:id="375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 xml:space="preserve">Стр. 190 (Гр.5 – Гр.8) + </w:delText>
              </w:r>
            </w:del>
          </w:p>
          <w:p w14:paraId="0891F849" w14:textId="40440B24" w:rsidR="000640D5" w:rsidRPr="000E1668" w:rsidDel="00922283" w:rsidRDefault="000640D5" w:rsidP="000640D5">
            <w:pPr>
              <w:rPr>
                <w:del w:id="376" w:author="Зайцев Павел Борисович" w:date="2025-12-17T18:47:00Z"/>
                <w:sz w:val="18"/>
                <w:szCs w:val="18"/>
              </w:rPr>
            </w:pPr>
            <w:del w:id="377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 xml:space="preserve">Стр. 230 (Гр.5 – Гр.8) + </w:delText>
              </w:r>
            </w:del>
          </w:p>
          <w:p w14:paraId="62EEC7FB" w14:textId="1DBBE731" w:rsidR="000640D5" w:rsidRPr="000E1668" w:rsidDel="00922283" w:rsidRDefault="000640D5" w:rsidP="000640D5">
            <w:pPr>
              <w:rPr>
                <w:del w:id="378" w:author="Зайцев Павел Борисович" w:date="2025-12-17T18:47:00Z"/>
                <w:sz w:val="18"/>
                <w:szCs w:val="18"/>
              </w:rPr>
            </w:pPr>
            <w:del w:id="379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 xml:space="preserve">Стр. 250 (Гр.5 – Гр.8) </w:delText>
              </w:r>
              <w:r w:rsidDel="00922283">
                <w:rPr>
                  <w:sz w:val="18"/>
                  <w:szCs w:val="18"/>
                </w:rPr>
                <w:delText>–</w:delText>
              </w:r>
              <w:r w:rsidRPr="000E1668" w:rsidDel="00922283">
                <w:rPr>
                  <w:sz w:val="18"/>
                  <w:szCs w:val="18"/>
                </w:rPr>
                <w:delText xml:space="preserve"> </w:delText>
              </w:r>
              <w:r w:rsidDel="00922283">
                <w:rPr>
                  <w:sz w:val="18"/>
                  <w:szCs w:val="18"/>
                </w:rPr>
                <w:delText>Стр. 255 (</w:delText>
              </w:r>
              <w:r w:rsidRPr="000E1668" w:rsidDel="00922283">
                <w:rPr>
                  <w:sz w:val="18"/>
                  <w:szCs w:val="18"/>
                </w:rPr>
                <w:delText>Гр.5 – Гр.8</w:delText>
              </w:r>
              <w:r w:rsidDel="00922283">
                <w:rPr>
                  <w:sz w:val="18"/>
                  <w:szCs w:val="18"/>
                </w:rPr>
                <w:delText>)</w:delText>
              </w:r>
            </w:del>
          </w:p>
          <w:p w14:paraId="7D7AE29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999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401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DDDD" w14:textId="7C0C4364" w:rsidR="000640D5" w:rsidRPr="000E1668" w:rsidRDefault="000640D5" w:rsidP="000640D5">
            <w:pPr>
              <w:rPr>
                <w:sz w:val="18"/>
                <w:szCs w:val="18"/>
              </w:rPr>
            </w:pPr>
            <w:del w:id="380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Чистое поступление материальных запасов по ф. 0503121 не соответствует идентичному показателю ф. 0503168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5EDE" w14:textId="41EE6341" w:rsidR="000640D5" w:rsidRPr="00B93CAB" w:rsidRDefault="000640D5" w:rsidP="000640D5">
            <w:pPr>
              <w:jc w:val="center"/>
              <w:rPr>
                <w:sz w:val="18"/>
                <w:szCs w:val="18"/>
              </w:rPr>
            </w:pPr>
            <w:del w:id="381" w:author="Зайцев Павел Борисович" w:date="2025-12-17T18:47:00Z">
              <w:r w:rsidRPr="00B93CAB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5F0E1876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85AA" w14:textId="211690B5" w:rsidR="000640D5" w:rsidRPr="000E1668" w:rsidRDefault="000640D5" w:rsidP="000640D5">
            <w:pPr>
              <w:rPr>
                <w:sz w:val="18"/>
                <w:szCs w:val="18"/>
              </w:rPr>
            </w:pPr>
            <w:del w:id="382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148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C198" w14:textId="68946C95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383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0503121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C15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916E" w14:textId="4BFA9E36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384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370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0CD7" w14:textId="2FA0EEEC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385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72D1" w14:textId="2EA5F47B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386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862E" w14:textId="61C3C694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387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0503168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6CC6" w14:textId="59F331A1" w:rsidR="000640D5" w:rsidRPr="00654C1E" w:rsidRDefault="000640D5" w:rsidP="000640D5">
            <w:pPr>
              <w:rPr>
                <w:sz w:val="16"/>
                <w:szCs w:val="16"/>
                <w:lang w:val="en-US"/>
              </w:rPr>
            </w:pPr>
            <w:del w:id="388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Стр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>. 260 (</w:delText>
              </w:r>
              <w:r w:rsidRPr="000E1668"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.5 – </w:delText>
              </w:r>
              <w:r w:rsidRPr="000E1668"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.8) + </w:delText>
              </w:r>
              <w:r w:rsidDel="00922283">
                <w:rPr>
                  <w:sz w:val="18"/>
                  <w:szCs w:val="18"/>
                </w:rPr>
                <w:delText>Стр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>. 290 (</w:delText>
              </w:r>
              <w:r w:rsidRPr="000E1668"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.5 – </w:delText>
              </w:r>
              <w:r w:rsidRPr="000E1668"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.8)  – </w:delText>
              </w:r>
              <w:r w:rsidRPr="000E1668" w:rsidDel="00922283">
                <w:rPr>
                  <w:sz w:val="18"/>
                  <w:szCs w:val="18"/>
                </w:rPr>
                <w:delText>Стр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>. 270 (</w:delText>
              </w:r>
              <w:r w:rsidRPr="000E1668"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 8) + </w:delText>
              </w:r>
              <w:r w:rsidDel="00922283">
                <w:rPr>
                  <w:sz w:val="18"/>
                  <w:szCs w:val="18"/>
                </w:rPr>
                <w:delText>Стр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>. 280 (</w:delText>
              </w:r>
              <w:r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 5 – </w:delText>
              </w:r>
              <w:r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 8) – </w:delText>
              </w:r>
              <w:r w:rsidDel="00922283">
                <w:rPr>
                  <w:sz w:val="18"/>
                  <w:szCs w:val="18"/>
                </w:rPr>
                <w:delText>Стр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>. 300 (</w:delText>
              </w:r>
              <w:r w:rsidRPr="00A80959"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 8) + </w:delText>
              </w:r>
              <w:r w:rsidDel="00922283">
                <w:rPr>
                  <w:sz w:val="18"/>
                  <w:szCs w:val="18"/>
                </w:rPr>
                <w:delText>Стр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>. 310 (</w:delText>
              </w:r>
              <w:r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 5 – </w:delText>
              </w:r>
              <w:r w:rsidRPr="00A80959"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 8) + </w:delText>
              </w:r>
              <w:r w:rsidDel="00922283">
                <w:rPr>
                  <w:sz w:val="18"/>
                  <w:szCs w:val="18"/>
                </w:rPr>
                <w:delText>Стр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>. 320 (</w:delText>
              </w:r>
              <w:r w:rsidRPr="000E1668"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.5 – </w:delText>
              </w:r>
              <w:r w:rsidRPr="000E1668" w:rsidDel="00922283">
                <w:rPr>
                  <w:sz w:val="18"/>
                  <w:szCs w:val="18"/>
                </w:rPr>
                <w:delText>Гр</w:delText>
              </w:r>
              <w:r w:rsidRPr="00654C1E" w:rsidDel="00922283">
                <w:rPr>
                  <w:sz w:val="18"/>
                  <w:szCs w:val="18"/>
                  <w:lang w:val="en-US"/>
                </w:rPr>
                <w:delText xml:space="preserve">.8)   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CE83" w14:textId="77777777" w:rsidR="000640D5" w:rsidRPr="00654C1E" w:rsidRDefault="000640D5" w:rsidP="000640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1E53" w14:textId="77777777" w:rsidR="000640D5" w:rsidRPr="00654C1E" w:rsidRDefault="000640D5" w:rsidP="000640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52D6" w14:textId="2F262B8A" w:rsidR="000640D5" w:rsidRPr="000E1668" w:rsidRDefault="000640D5" w:rsidP="000640D5">
            <w:pPr>
              <w:rPr>
                <w:sz w:val="16"/>
                <w:szCs w:val="16"/>
              </w:rPr>
            </w:pPr>
            <w:del w:id="389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Чистое поступление прав пользования активами по ф. 0503121 не соответствует идентичному показателю ф. 0503168 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98CE" w14:textId="20A97B76" w:rsidR="000640D5" w:rsidRPr="00AB3B85" w:rsidRDefault="000640D5" w:rsidP="000640D5">
            <w:pPr>
              <w:jc w:val="center"/>
              <w:rPr>
                <w:sz w:val="18"/>
                <w:szCs w:val="18"/>
              </w:rPr>
            </w:pPr>
            <w:del w:id="390" w:author="Зайцев Павел Борисович" w:date="2025-12-17T18:47:00Z">
              <w:r w:rsidRPr="00785974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08F66FC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9FF" w14:textId="10A5FDBF" w:rsidR="000640D5" w:rsidRPr="000E1668" w:rsidRDefault="000640D5" w:rsidP="000640D5">
            <w:pPr>
              <w:rPr>
                <w:sz w:val="18"/>
                <w:szCs w:val="18"/>
              </w:rPr>
            </w:pPr>
            <w:del w:id="391" w:author="Зайцев Павел Борисович" w:date="2025-12-17T18:47:00Z">
              <w:r w:rsidDel="00922283">
                <w:rPr>
                  <w:sz w:val="18"/>
                  <w:szCs w:val="18"/>
                </w:rPr>
                <w:delText>148.1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A163" w14:textId="249203BC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392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0503120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466E" w14:textId="77777777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C05B" w14:textId="0E1707C7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393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100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2718" w14:textId="50CE1C0D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394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6-3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9ADB" w14:textId="56B09EEF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del w:id="395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delText>&lt;&gt;0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CD47" w14:textId="50BBFB9D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396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delText>05031</w:delText>
              </w:r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F13D" w14:textId="77777777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7FD6" w14:textId="061C4BC2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397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371+372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03F2" w14:textId="1EED066D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398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0E2A" w14:textId="78E5B210" w:rsidR="000640D5" w:rsidRPr="000E1668" w:rsidRDefault="000640D5" w:rsidP="000640D5">
            <w:pPr>
              <w:rPr>
                <w:sz w:val="18"/>
                <w:szCs w:val="18"/>
              </w:rPr>
            </w:pPr>
            <w:del w:id="399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При наличии показаетелей прав пользования активами, должны быть отражены обороты в ф. 0503121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4464" w14:textId="79BA3DE7" w:rsidR="000640D5" w:rsidRPr="001D0E7B" w:rsidRDefault="000640D5" w:rsidP="000640D5">
            <w:pPr>
              <w:jc w:val="center"/>
              <w:rPr>
                <w:sz w:val="18"/>
                <w:szCs w:val="18"/>
              </w:rPr>
            </w:pPr>
            <w:del w:id="400" w:author="Зайцев Павел Борисович" w:date="2025-12-17T18:47:00Z">
              <w:r w:rsidDel="00922283">
                <w:rPr>
                  <w:sz w:val="18"/>
                  <w:szCs w:val="18"/>
                </w:rPr>
                <w:delText>П</w:delText>
              </w:r>
            </w:del>
          </w:p>
        </w:tc>
      </w:tr>
      <w:tr w:rsidR="000640D5" w:rsidRPr="006C6ED0" w14:paraId="1376FF46" w14:textId="77777777" w:rsidTr="00CE1D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5B8" w14:textId="018BD884" w:rsidR="000640D5" w:rsidRPr="000E1668" w:rsidRDefault="000640D5" w:rsidP="000640D5">
            <w:pPr>
              <w:rPr>
                <w:sz w:val="18"/>
                <w:szCs w:val="18"/>
              </w:rPr>
            </w:pPr>
            <w:del w:id="401" w:author="Зайцев Павел Борисович" w:date="2025-12-17T18:47:00Z">
              <w:r w:rsidDel="00922283">
                <w:rPr>
                  <w:sz w:val="18"/>
                  <w:szCs w:val="18"/>
                </w:rPr>
                <w:delText>149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8ED8" w14:textId="6205549C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02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0503120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B6A1" w14:textId="77777777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273E" w14:textId="56A3B937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03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1</w:delText>
              </w:r>
              <w:r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10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2675" w14:textId="2D5A47BE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04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6-3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FB12" w14:textId="0B894CF7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del w:id="405" w:author="Зайцев Павел Борисович" w:date="2025-12-17T18:47:00Z">
              <w:r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BBF8" w14:textId="46858698" w:rsidR="000640D5" w:rsidRPr="00CE1DCA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del w:id="406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delText>05031</w:delText>
              </w:r>
              <w:r w:rsidRPr="00CE1DCA" w:rsidDel="00922283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delText>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EEF" w14:textId="77777777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A63F" w14:textId="67EED59F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07" w:author="Зайцев Павел Борисович" w:date="2025-12-17T18:47:00Z">
              <w:r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380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AD69" w14:textId="744721F6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08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458B" w14:textId="61361EC4" w:rsidR="000640D5" w:rsidRPr="000E1668" w:rsidRDefault="000640D5" w:rsidP="000640D5">
            <w:pPr>
              <w:rPr>
                <w:sz w:val="18"/>
                <w:szCs w:val="18"/>
              </w:rPr>
            </w:pPr>
            <w:del w:id="409" w:author="Зайцев Павел Борисович" w:date="2025-12-17T18:47:00Z">
              <w:r w:rsidRPr="00A1781D" w:rsidDel="00922283">
                <w:rPr>
                  <w:sz w:val="18"/>
                  <w:szCs w:val="18"/>
                </w:rPr>
                <w:delText xml:space="preserve">Изменение </w:delText>
              </w:r>
              <w:r w:rsidDel="00922283">
                <w:rPr>
                  <w:sz w:val="18"/>
                  <w:szCs w:val="18"/>
                </w:rPr>
                <w:delText>стоимости биологических активов</w:delText>
              </w:r>
              <w:r w:rsidRPr="00A1781D" w:rsidDel="00922283">
                <w:rPr>
                  <w:sz w:val="18"/>
                  <w:szCs w:val="18"/>
                </w:rPr>
                <w:delText xml:space="preserve"> (01</w:delText>
              </w:r>
              <w:r w:rsidDel="00922283">
                <w:rPr>
                  <w:sz w:val="18"/>
                  <w:szCs w:val="18"/>
                </w:rPr>
                <w:delText>13</w:delText>
              </w:r>
              <w:r w:rsidRPr="00A1781D" w:rsidDel="00922283">
                <w:rPr>
                  <w:sz w:val="18"/>
                  <w:szCs w:val="18"/>
                </w:rPr>
                <w:delText>00000) ф. 0503121 не соответствует идентичному показателю в ф. 05031</w:delText>
              </w:r>
              <w:r w:rsidDel="00922283">
                <w:rPr>
                  <w:sz w:val="18"/>
                  <w:szCs w:val="18"/>
                </w:rPr>
                <w:delText>2</w:delText>
              </w:r>
              <w:r w:rsidRPr="00A1781D" w:rsidDel="00922283">
                <w:rPr>
                  <w:sz w:val="18"/>
                  <w:szCs w:val="18"/>
                </w:rPr>
                <w:delText xml:space="preserve">0 </w:delText>
              </w:r>
              <w:r w:rsidDel="00922283">
                <w:rPr>
                  <w:sz w:val="18"/>
                  <w:szCs w:val="18"/>
                </w:rPr>
                <w:delText xml:space="preserve">– </w:delText>
              </w:r>
              <w:r w:rsidRPr="00A1781D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F2BD" w14:textId="4B042F93" w:rsidR="000640D5" w:rsidRPr="001D0E7B" w:rsidRDefault="000640D5" w:rsidP="000640D5">
            <w:pPr>
              <w:jc w:val="center"/>
              <w:rPr>
                <w:sz w:val="18"/>
                <w:szCs w:val="18"/>
              </w:rPr>
            </w:pPr>
            <w:del w:id="410" w:author="Зайцев Павел Борисович" w:date="2025-12-17T18:47:00Z">
              <w:r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610B4EAC" w14:textId="77777777" w:rsidTr="00351D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ADA5" w14:textId="1098A332" w:rsidR="000640D5" w:rsidRPr="000E1668" w:rsidRDefault="000640D5" w:rsidP="000640D5">
            <w:pPr>
              <w:rPr>
                <w:sz w:val="18"/>
                <w:szCs w:val="18"/>
              </w:rPr>
            </w:pPr>
            <w:del w:id="411" w:author="Зайцев Павел Борисович" w:date="2025-12-17T18:47:00Z">
              <w:r w:rsidDel="00922283">
                <w:rPr>
                  <w:sz w:val="18"/>
                  <w:szCs w:val="18"/>
                </w:rPr>
                <w:delText>149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19E" w14:textId="694B80CA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12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0503120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B998" w14:textId="77777777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FC32" w14:textId="3D3304CA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13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1</w:delText>
              </w:r>
              <w:r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70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ED4B" w14:textId="5A931C92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14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6-3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3C01" w14:textId="3AE76825" w:rsidR="000640D5" w:rsidRPr="00351D00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15" w:author="Зайцев Павел Борисович" w:date="2025-12-17T18:47:00Z">
              <w:r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991B" w14:textId="5CE43C3A" w:rsidR="000640D5" w:rsidRPr="00CE1DCA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del w:id="416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delText>05031</w:delText>
              </w:r>
              <w:r w:rsidRPr="00CE1DCA" w:rsidDel="00922283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delText>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50C4" w14:textId="77777777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39ED" w14:textId="3EEC985B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17" w:author="Зайцев Павел Борисович" w:date="2025-12-17T18:47:00Z">
              <w:r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395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0EBD" w14:textId="4477B1CB" w:rsidR="000640D5" w:rsidRPr="000E1668" w:rsidRDefault="000640D5" w:rsidP="000640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418" w:author="Зайцев Павел Борисович" w:date="2025-12-17T18:47:00Z">
              <w:r w:rsidRPr="000E1668" w:rsidDel="00922283">
                <w:rPr>
                  <w:rFonts w:ascii="Times New Roman" w:hAnsi="Times New Roman" w:cs="Times New Roman"/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5A1B" w14:textId="559B5E26" w:rsidR="000640D5" w:rsidRPr="000E1668" w:rsidRDefault="000640D5" w:rsidP="000640D5">
            <w:pPr>
              <w:rPr>
                <w:sz w:val="18"/>
                <w:szCs w:val="18"/>
              </w:rPr>
            </w:pPr>
            <w:del w:id="419" w:author="Зайцев Павел Борисович" w:date="2025-12-17T18:47:00Z">
              <w:r w:rsidRPr="00A1781D" w:rsidDel="00922283">
                <w:rPr>
                  <w:sz w:val="18"/>
                  <w:szCs w:val="18"/>
                </w:rPr>
                <w:delText xml:space="preserve">Изменение </w:delText>
              </w:r>
              <w:r w:rsidDel="00922283">
                <w:rPr>
                  <w:sz w:val="18"/>
                  <w:szCs w:val="18"/>
                </w:rPr>
                <w:delText>затрат на биотрансформацию</w:delText>
              </w:r>
              <w:r w:rsidRPr="00A1781D" w:rsidDel="00922283">
                <w:rPr>
                  <w:sz w:val="18"/>
                  <w:szCs w:val="18"/>
                </w:rPr>
                <w:delText xml:space="preserve"> (01</w:delText>
              </w:r>
              <w:r w:rsidDel="00922283">
                <w:rPr>
                  <w:sz w:val="18"/>
                  <w:szCs w:val="18"/>
                </w:rPr>
                <w:delText>10</w:delText>
              </w:r>
              <w:r w:rsidRPr="00A1781D" w:rsidDel="00922283">
                <w:rPr>
                  <w:sz w:val="18"/>
                  <w:szCs w:val="18"/>
                </w:rPr>
                <w:delText>00000) ф. 0503121 не соответствует идентичному показателю в ф. 05031</w:delText>
              </w:r>
              <w:r w:rsidDel="00922283">
                <w:rPr>
                  <w:sz w:val="18"/>
                  <w:szCs w:val="18"/>
                </w:rPr>
                <w:delText>2</w:delText>
              </w:r>
              <w:r w:rsidRPr="00A1781D" w:rsidDel="00922283">
                <w:rPr>
                  <w:sz w:val="18"/>
                  <w:szCs w:val="18"/>
                </w:rPr>
                <w:delText xml:space="preserve">0 </w:delText>
              </w:r>
              <w:r w:rsidDel="00922283">
                <w:rPr>
                  <w:sz w:val="18"/>
                  <w:szCs w:val="18"/>
                </w:rPr>
                <w:delText xml:space="preserve">– </w:delText>
              </w:r>
              <w:r w:rsidRPr="00A1781D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196" w14:textId="6CFDEC62" w:rsidR="000640D5" w:rsidRPr="001D0E7B" w:rsidRDefault="000640D5" w:rsidP="000640D5">
            <w:pPr>
              <w:jc w:val="center"/>
              <w:rPr>
                <w:sz w:val="18"/>
                <w:szCs w:val="18"/>
              </w:rPr>
            </w:pPr>
            <w:del w:id="420" w:author="Зайцев Павел Борисович" w:date="2025-12-17T18:47:00Z">
              <w:r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0C9E8660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92D0" w14:textId="7A29EE19" w:rsidR="000640D5" w:rsidRPr="000E1668" w:rsidRDefault="000640D5" w:rsidP="000640D5">
            <w:pPr>
              <w:rPr>
                <w:sz w:val="18"/>
                <w:szCs w:val="18"/>
              </w:rPr>
            </w:pPr>
            <w:del w:id="421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198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2E20" w14:textId="6DFF6747" w:rsidR="000640D5" w:rsidRPr="000E1668" w:rsidRDefault="000640D5" w:rsidP="000640D5">
            <w:pPr>
              <w:rPr>
                <w:sz w:val="18"/>
                <w:szCs w:val="18"/>
              </w:rPr>
            </w:pPr>
            <w:del w:id="422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0503120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3F23" w14:textId="657C5616" w:rsidR="000640D5" w:rsidRPr="000E1668" w:rsidRDefault="000640D5" w:rsidP="000640D5">
            <w:pPr>
              <w:rPr>
                <w:sz w:val="18"/>
                <w:szCs w:val="18"/>
              </w:rPr>
            </w:pPr>
            <w:del w:id="423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Стр. 150 (Гр.6 – Гр.3)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26C9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DDA2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9048" w14:textId="65B82BFC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24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DA84" w14:textId="2371F45C" w:rsidR="000640D5" w:rsidRPr="000E1668" w:rsidRDefault="000640D5" w:rsidP="000640D5">
            <w:pPr>
              <w:rPr>
                <w:sz w:val="18"/>
                <w:szCs w:val="18"/>
              </w:rPr>
            </w:pPr>
            <w:del w:id="425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0503121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FB48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C06A" w14:textId="7171525F" w:rsidR="000640D5" w:rsidRPr="000E1668" w:rsidRDefault="000640D5" w:rsidP="000640D5">
            <w:pPr>
              <w:rPr>
                <w:sz w:val="18"/>
                <w:szCs w:val="18"/>
              </w:rPr>
            </w:pPr>
            <w:del w:id="426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390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7262" w14:textId="1756A129" w:rsidR="000640D5" w:rsidRPr="000E1668" w:rsidRDefault="000640D5" w:rsidP="000640D5">
            <w:pPr>
              <w:rPr>
                <w:sz w:val="18"/>
                <w:szCs w:val="18"/>
              </w:rPr>
            </w:pPr>
            <w:del w:id="427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E535" w14:textId="6C01ACFF" w:rsidR="000640D5" w:rsidRPr="000E1668" w:rsidRDefault="000640D5" w:rsidP="000640D5">
            <w:pPr>
              <w:rPr>
                <w:sz w:val="18"/>
                <w:szCs w:val="18"/>
              </w:rPr>
            </w:pPr>
            <w:del w:id="428" w:author="Зайцев Павел Борисович" w:date="2025-12-17T18:47:00Z">
              <w:r w:rsidRPr="000E1668" w:rsidDel="00922283">
                <w:rPr>
                  <w:sz w:val="18"/>
                  <w:szCs w:val="18"/>
                </w:rPr>
                <w:delText>Изменение себестоимости готовой продукции, товаров, работ (услуг)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E04C" w14:textId="4AB97886" w:rsidR="000640D5" w:rsidRPr="00AB3B85" w:rsidRDefault="000640D5" w:rsidP="000640D5">
            <w:pPr>
              <w:jc w:val="center"/>
              <w:rPr>
                <w:sz w:val="18"/>
                <w:szCs w:val="18"/>
              </w:rPr>
            </w:pPr>
            <w:del w:id="429" w:author="Зайцев Павел Борисович" w:date="2025-12-17T18:47:00Z">
              <w:r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29774E1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BE48" w14:textId="6A88B4C9" w:rsidR="000640D5" w:rsidRPr="000E1668" w:rsidRDefault="000640D5" w:rsidP="000640D5">
            <w:pPr>
              <w:rPr>
                <w:sz w:val="18"/>
                <w:szCs w:val="18"/>
              </w:rPr>
            </w:pPr>
            <w:del w:id="430" w:author="Зайцев Павел Борисович" w:date="2025-12-17T18:48:00Z">
              <w:r w:rsidDel="00922283">
                <w:rPr>
                  <w:sz w:val="18"/>
                  <w:szCs w:val="18"/>
                </w:rPr>
                <w:delText>198.1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ACD7" w14:textId="3A47AB70" w:rsidR="000640D5" w:rsidRPr="000E1668" w:rsidRDefault="000640D5" w:rsidP="000640D5">
            <w:pPr>
              <w:rPr>
                <w:sz w:val="18"/>
                <w:szCs w:val="18"/>
              </w:rPr>
            </w:pPr>
            <w:del w:id="431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0503120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A86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00EE" w14:textId="788C528C" w:rsidR="000640D5" w:rsidRPr="000E1668" w:rsidRDefault="000640D5" w:rsidP="000640D5">
            <w:pPr>
              <w:rPr>
                <w:sz w:val="16"/>
                <w:szCs w:val="16"/>
              </w:rPr>
            </w:pPr>
            <w:del w:id="432" w:author="Зайцев Павел Борисович" w:date="2025-12-17T18:48:00Z">
              <w:r w:rsidRPr="000E1668" w:rsidDel="00922283">
                <w:rPr>
                  <w:sz w:val="16"/>
                  <w:szCs w:val="16"/>
                </w:rPr>
                <w:delText>190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AD4A" w14:textId="1EFD5AAD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33" w:author="Зайцев Павел Борисович" w:date="2025-12-17T18:48:00Z">
              <w:r w:rsidRPr="000E1668" w:rsidDel="00922283">
                <w:rPr>
                  <w:sz w:val="16"/>
                  <w:szCs w:val="16"/>
                  <w:lang w:val="en-US"/>
                </w:rPr>
                <w:delText>6-3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A90E" w14:textId="10F19567" w:rsidR="000640D5" w:rsidRPr="000E1668" w:rsidRDefault="000640D5" w:rsidP="000640D5">
            <w:pPr>
              <w:rPr>
                <w:sz w:val="16"/>
                <w:szCs w:val="16"/>
              </w:rPr>
            </w:pPr>
            <w:del w:id="434" w:author="Зайцев Павел Борисович" w:date="2025-12-17T18:48:00Z">
              <w:r w:rsidRPr="000E1668" w:rsidDel="00922283">
                <w:rPr>
                  <w:sz w:val="16"/>
                  <w:szCs w:val="16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4844" w14:textId="73D6C286" w:rsidR="000640D5" w:rsidRPr="000E1668" w:rsidRDefault="000640D5" w:rsidP="000640D5">
            <w:pPr>
              <w:rPr>
                <w:sz w:val="18"/>
                <w:szCs w:val="18"/>
              </w:rPr>
            </w:pPr>
            <w:del w:id="435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0503121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2BCC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1BCE" w14:textId="45E81768" w:rsidR="000640D5" w:rsidRPr="000E1668" w:rsidRDefault="000640D5" w:rsidP="000640D5">
            <w:pPr>
              <w:rPr>
                <w:sz w:val="18"/>
                <w:szCs w:val="18"/>
              </w:rPr>
            </w:pPr>
            <w:del w:id="436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310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A0DA" w14:textId="0A9309B5" w:rsidR="000640D5" w:rsidRPr="000E1668" w:rsidRDefault="000640D5" w:rsidP="000640D5">
            <w:pPr>
              <w:rPr>
                <w:sz w:val="18"/>
                <w:szCs w:val="18"/>
              </w:rPr>
            </w:pPr>
            <w:del w:id="437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9E11" w14:textId="4108D2FD" w:rsidR="000640D5" w:rsidRPr="000E1668" w:rsidRDefault="000640D5" w:rsidP="000640D5">
            <w:pPr>
              <w:rPr>
                <w:sz w:val="18"/>
                <w:szCs w:val="18"/>
              </w:rPr>
            </w:pPr>
            <w:del w:id="438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Изменение нефинансовых активов по счетам ф. 05031</w:delText>
              </w:r>
              <w:r w:rsidDel="00922283">
                <w:rPr>
                  <w:sz w:val="18"/>
                  <w:szCs w:val="18"/>
                </w:rPr>
                <w:delText>2</w:delText>
              </w:r>
              <w:r w:rsidRPr="000E1668" w:rsidDel="00922283">
                <w:rPr>
                  <w:sz w:val="18"/>
                  <w:szCs w:val="18"/>
                </w:rPr>
                <w:delText>0 (бюджет) не соответствует идентичному показателю в ф. 0503121 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C7F7" w14:textId="35A03715" w:rsidR="000640D5" w:rsidRPr="00AB3B85" w:rsidRDefault="000640D5" w:rsidP="000640D5">
            <w:pPr>
              <w:jc w:val="center"/>
              <w:rPr>
                <w:sz w:val="18"/>
                <w:szCs w:val="18"/>
              </w:rPr>
            </w:pPr>
            <w:del w:id="439" w:author="Зайцев Павел Борисович" w:date="2025-12-17T18:48:00Z">
              <w:r w:rsidRPr="00083B08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253E4AAF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59EB" w14:textId="15510608" w:rsidR="000640D5" w:rsidRPr="000E1668" w:rsidRDefault="000640D5" w:rsidP="000640D5">
            <w:pPr>
              <w:rPr>
                <w:sz w:val="18"/>
                <w:szCs w:val="18"/>
              </w:rPr>
            </w:pPr>
            <w:del w:id="440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158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CBA" w14:textId="18FF4D9C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41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0C09" w14:textId="05C4210D" w:rsidR="000640D5" w:rsidRPr="000E1668" w:rsidRDefault="000640D5" w:rsidP="000640D5">
            <w:pPr>
              <w:rPr>
                <w:sz w:val="18"/>
                <w:szCs w:val="18"/>
              </w:rPr>
            </w:pPr>
            <w:del w:id="442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Стр. 190 (Гр.6 – Гр.3)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A7C2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AC4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ABF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9BB" w14:textId="3D47C7AE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43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9AD8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4E5A" w14:textId="1AE432C7" w:rsidR="000640D5" w:rsidRPr="000E1668" w:rsidRDefault="000640D5" w:rsidP="000640D5">
            <w:pPr>
              <w:rPr>
                <w:sz w:val="18"/>
                <w:szCs w:val="18"/>
              </w:rPr>
            </w:pPr>
            <w:del w:id="444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310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8C2B" w14:textId="4494C8B2" w:rsidR="000640D5" w:rsidRPr="000E1668" w:rsidRDefault="000640D5" w:rsidP="000640D5">
            <w:pPr>
              <w:rPr>
                <w:sz w:val="18"/>
                <w:szCs w:val="18"/>
              </w:rPr>
            </w:pPr>
            <w:del w:id="445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0D4F" w14:textId="54F7E18D" w:rsidR="000640D5" w:rsidRPr="000E1668" w:rsidRDefault="000640D5" w:rsidP="000640D5">
            <w:pPr>
              <w:rPr>
                <w:sz w:val="16"/>
                <w:szCs w:val="16"/>
              </w:rPr>
            </w:pPr>
            <w:del w:id="446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Изменение нефинансовых активов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78AD" w14:textId="198C7FB4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447" w:author="Зайцев Павел Борисович" w:date="2025-12-17T18:48:00Z">
              <w:r w:rsidRPr="00AB3B85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3E65D791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DA23" w14:textId="630CCAC4" w:rsidR="000640D5" w:rsidRPr="000E1668" w:rsidRDefault="000640D5" w:rsidP="000640D5">
            <w:pPr>
              <w:rPr>
                <w:sz w:val="18"/>
                <w:szCs w:val="18"/>
              </w:rPr>
            </w:pPr>
            <w:del w:id="448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159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6441" w14:textId="4D58CF12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49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EEE7" w14:textId="7D827113" w:rsidR="000640D5" w:rsidRPr="000E1668" w:rsidRDefault="000640D5" w:rsidP="000640D5">
            <w:pPr>
              <w:rPr>
                <w:sz w:val="18"/>
                <w:szCs w:val="18"/>
              </w:rPr>
            </w:pPr>
            <w:del w:id="450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Стр. 190 (Гр.7 – Гр.4)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CCDD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15ED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DE32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E75F" w14:textId="4E5DBF58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51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0503121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2517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CDAE" w14:textId="491F3C6B" w:rsidR="000640D5" w:rsidRPr="000E1668" w:rsidRDefault="000640D5" w:rsidP="000640D5">
            <w:pPr>
              <w:rPr>
                <w:sz w:val="18"/>
                <w:szCs w:val="18"/>
              </w:rPr>
            </w:pPr>
            <w:del w:id="452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310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5C61" w14:textId="6AD6AFB2" w:rsidR="000640D5" w:rsidRPr="000E1668" w:rsidRDefault="000640D5" w:rsidP="000640D5">
            <w:pPr>
              <w:rPr>
                <w:sz w:val="18"/>
                <w:szCs w:val="18"/>
              </w:rPr>
            </w:pPr>
            <w:del w:id="453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0314" w14:textId="0B76E25D" w:rsidR="000640D5" w:rsidRPr="000E1668" w:rsidRDefault="000640D5" w:rsidP="000640D5">
            <w:pPr>
              <w:rPr>
                <w:sz w:val="16"/>
                <w:szCs w:val="16"/>
              </w:rPr>
            </w:pPr>
            <w:del w:id="454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Изменение нефинансовых активов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EA43" w14:textId="606128C3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455" w:author="Зайцев Павел Борисович" w:date="2025-12-17T18:48:00Z">
              <w:r w:rsidRPr="0034319E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7199BE3D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BD9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9450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92F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Стр. 560 (Гр.6 – Гр.3)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AF4D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DED5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849F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895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0C85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1C3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300 + Обороты (130406000, 7 304 06 000)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31E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9FDE" w14:textId="49CB6C66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Финансовый результат по счетам баланса не соответствует идентичному показателю в ф. 0503121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FAE2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34319E">
              <w:rPr>
                <w:sz w:val="18"/>
                <w:szCs w:val="18"/>
              </w:rPr>
              <w:t>Б</w:t>
            </w:r>
          </w:p>
        </w:tc>
      </w:tr>
      <w:tr w:rsidR="000640D5" w:rsidRPr="006C6ED0" w14:paraId="3396CAB3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1A0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5FBA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2C9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Стр. 560 (Гр.7 – Гр.4)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D51A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397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36D1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A652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930C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058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FC6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5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6011" w14:textId="3E418E40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Финансовый результат по счетам баланса не соответствует идентичному показателю в ф. 0503121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60EB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34319E">
              <w:rPr>
                <w:sz w:val="18"/>
                <w:szCs w:val="18"/>
              </w:rPr>
              <w:t>Б</w:t>
            </w:r>
          </w:p>
        </w:tc>
      </w:tr>
      <w:tr w:rsidR="000640D5" w:rsidRPr="006C6ED0" w14:paraId="7BDAA436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F8C3" w14:textId="30019BB9" w:rsidR="000640D5" w:rsidRPr="000E1668" w:rsidRDefault="000640D5" w:rsidP="000640D5">
            <w:pPr>
              <w:rPr>
                <w:sz w:val="18"/>
                <w:szCs w:val="18"/>
              </w:rPr>
            </w:pPr>
            <w:del w:id="456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162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3278" w14:textId="1B233053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57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196E" w14:textId="665FDD1E" w:rsidR="000640D5" w:rsidRPr="000E1668" w:rsidRDefault="000640D5" w:rsidP="000640D5">
            <w:pPr>
              <w:rPr>
                <w:sz w:val="18"/>
                <w:szCs w:val="18"/>
              </w:rPr>
            </w:pPr>
            <w:del w:id="458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Стр. 510 (Гр.6 – Гр.3)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8A1E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9629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8714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B820" w14:textId="69EDE465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59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5D66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C741" w14:textId="01D0AC9C" w:rsidR="000640D5" w:rsidRPr="000E1668" w:rsidRDefault="000640D5" w:rsidP="000640D5">
            <w:pPr>
              <w:rPr>
                <w:sz w:val="18"/>
                <w:szCs w:val="18"/>
              </w:rPr>
            </w:pPr>
            <w:del w:id="460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550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E11B" w14:textId="3A7A530B" w:rsidR="000640D5" w:rsidRPr="000E1668" w:rsidRDefault="000640D5" w:rsidP="000640D5">
            <w:pPr>
              <w:rPr>
                <w:sz w:val="18"/>
                <w:szCs w:val="18"/>
              </w:rPr>
            </w:pPr>
            <w:del w:id="461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9024" w14:textId="0493F067" w:rsidR="000640D5" w:rsidRPr="000E1668" w:rsidRDefault="000640D5" w:rsidP="000640D5">
            <w:pPr>
              <w:rPr>
                <w:sz w:val="16"/>
                <w:szCs w:val="16"/>
              </w:rPr>
            </w:pPr>
            <w:del w:id="462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Сумма доходов будущих периодов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8BEB" w14:textId="7CCBAA40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463" w:author="Зайцев Павел Борисович" w:date="2025-12-17T18:48:00Z">
              <w:r w:rsidRPr="0034319E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705D5E13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B6C3" w14:textId="0FD10610" w:rsidR="000640D5" w:rsidRPr="000E1668" w:rsidRDefault="000640D5" w:rsidP="000640D5">
            <w:pPr>
              <w:rPr>
                <w:sz w:val="18"/>
                <w:szCs w:val="18"/>
              </w:rPr>
            </w:pPr>
            <w:del w:id="464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163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1628" w14:textId="36E87B5A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65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C2AA" w14:textId="3E1CFE48" w:rsidR="000640D5" w:rsidRPr="000E1668" w:rsidRDefault="000640D5" w:rsidP="000640D5">
            <w:pPr>
              <w:rPr>
                <w:sz w:val="18"/>
                <w:szCs w:val="18"/>
              </w:rPr>
            </w:pPr>
            <w:del w:id="466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Стр. 510 (Гр.7 – Гр.4)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CE32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3738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3E21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4936" w14:textId="49849DB8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67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0503121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728F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BEE6" w14:textId="4705EDE7" w:rsidR="000640D5" w:rsidRPr="000E1668" w:rsidRDefault="000640D5" w:rsidP="000640D5">
            <w:pPr>
              <w:rPr>
                <w:sz w:val="18"/>
                <w:szCs w:val="18"/>
              </w:rPr>
            </w:pPr>
            <w:del w:id="468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550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6D6C" w14:textId="29F56A90" w:rsidR="000640D5" w:rsidRPr="000E1668" w:rsidRDefault="000640D5" w:rsidP="000640D5">
            <w:pPr>
              <w:rPr>
                <w:sz w:val="18"/>
                <w:szCs w:val="18"/>
              </w:rPr>
            </w:pPr>
            <w:del w:id="469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A96B" w14:textId="110C8FCD" w:rsidR="000640D5" w:rsidRPr="000E1668" w:rsidRDefault="000640D5" w:rsidP="000640D5">
            <w:pPr>
              <w:rPr>
                <w:sz w:val="16"/>
                <w:szCs w:val="16"/>
              </w:rPr>
            </w:pPr>
            <w:del w:id="470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Сумма доходов будущих периодов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37E6" w14:textId="48BFCB31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471" w:author="Зайцев Павел Борисович" w:date="2025-12-17T18:48:00Z">
              <w:r w:rsidRPr="0034319E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44F5A9C3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F1D8" w14:textId="799DB1DC" w:rsidR="000640D5" w:rsidRPr="000E1668" w:rsidRDefault="000640D5" w:rsidP="000640D5">
            <w:pPr>
              <w:rPr>
                <w:sz w:val="18"/>
                <w:szCs w:val="18"/>
              </w:rPr>
            </w:pPr>
            <w:del w:id="472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208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B786" w14:textId="38644451" w:rsidR="000640D5" w:rsidRPr="000E1668" w:rsidRDefault="000640D5" w:rsidP="000640D5">
            <w:pPr>
              <w:rPr>
                <w:sz w:val="18"/>
                <w:szCs w:val="18"/>
              </w:rPr>
            </w:pPr>
            <w:del w:id="473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0503120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512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AF06" w14:textId="7AA5741C" w:rsidR="000640D5" w:rsidRPr="000E1668" w:rsidRDefault="000640D5" w:rsidP="000640D5">
            <w:pPr>
              <w:rPr>
                <w:sz w:val="16"/>
                <w:szCs w:val="16"/>
              </w:rPr>
            </w:pPr>
            <w:del w:id="474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520</w:delText>
              </w:r>
            </w:del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28D6" w14:textId="621FD7C4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75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6-3</w:delText>
              </w:r>
            </w:del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614D" w14:textId="6B56203E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76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8C5A" w14:textId="69B8A31B" w:rsidR="000640D5" w:rsidRPr="000E1668" w:rsidRDefault="000640D5" w:rsidP="000640D5">
            <w:pPr>
              <w:rPr>
                <w:sz w:val="18"/>
                <w:szCs w:val="18"/>
              </w:rPr>
            </w:pPr>
            <w:del w:id="477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0503121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608B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741D" w14:textId="757A23B4" w:rsidR="000640D5" w:rsidRPr="000E1668" w:rsidRDefault="000640D5" w:rsidP="000640D5">
            <w:pPr>
              <w:rPr>
                <w:sz w:val="18"/>
                <w:szCs w:val="18"/>
              </w:rPr>
            </w:pPr>
            <w:del w:id="478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560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382D" w14:textId="08D8852F" w:rsidR="000640D5" w:rsidRPr="000E1668" w:rsidRDefault="000640D5" w:rsidP="000640D5">
            <w:pPr>
              <w:rPr>
                <w:sz w:val="18"/>
                <w:szCs w:val="18"/>
              </w:rPr>
            </w:pPr>
            <w:del w:id="479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06AB" w14:textId="1F39D621" w:rsidR="000640D5" w:rsidRPr="000E1668" w:rsidRDefault="000640D5" w:rsidP="000640D5">
            <w:pPr>
              <w:rPr>
                <w:sz w:val="18"/>
                <w:szCs w:val="18"/>
              </w:rPr>
            </w:pPr>
            <w:del w:id="480" w:author="Зайцев Павел Борисович" w:date="2025-12-17T18:48:00Z">
              <w:r w:rsidRPr="000E1668" w:rsidDel="00922283">
                <w:rPr>
                  <w:sz w:val="18"/>
                  <w:szCs w:val="18"/>
                </w:rPr>
                <w:delText>Сумма резервов предстоящих расходов ф.0503130 не соответствует идентичному показателю в ф. 0503121 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8C50" w14:textId="77777777" w:rsidR="000640D5" w:rsidRPr="0034319E" w:rsidRDefault="000640D5" w:rsidP="000640D5">
            <w:pPr>
              <w:jc w:val="center"/>
              <w:rPr>
                <w:sz w:val="18"/>
                <w:szCs w:val="18"/>
              </w:rPr>
            </w:pPr>
          </w:p>
        </w:tc>
      </w:tr>
      <w:tr w:rsidR="000640D5" w:rsidRPr="006C6ED0" w14:paraId="078EC81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695F" w14:textId="5D0153C5" w:rsidR="000640D5" w:rsidRPr="000E1668" w:rsidRDefault="000640D5" w:rsidP="000640D5">
            <w:pPr>
              <w:rPr>
                <w:sz w:val="18"/>
                <w:szCs w:val="18"/>
              </w:rPr>
            </w:pPr>
            <w:del w:id="481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164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1895" w14:textId="168DE7C6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82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0503120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F960" w14:textId="280D0537" w:rsidR="000640D5" w:rsidRPr="000E1668" w:rsidRDefault="000640D5" w:rsidP="000640D5">
            <w:pPr>
              <w:rPr>
                <w:sz w:val="18"/>
                <w:szCs w:val="18"/>
              </w:rPr>
            </w:pPr>
            <w:del w:id="483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Стр. 160 (Гр.6 – Гр.3)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AB46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564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9DF5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BABE" w14:textId="628BCB8F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84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AC5E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6578" w14:textId="0D7D4EE3" w:rsidR="000640D5" w:rsidRPr="000E1668" w:rsidRDefault="000640D5" w:rsidP="000640D5">
            <w:pPr>
              <w:rPr>
                <w:sz w:val="18"/>
                <w:szCs w:val="18"/>
              </w:rPr>
            </w:pPr>
            <w:del w:id="485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400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9157" w14:textId="6CDDA12E" w:rsidR="000640D5" w:rsidRPr="000E1668" w:rsidRDefault="000640D5" w:rsidP="000640D5">
            <w:pPr>
              <w:rPr>
                <w:sz w:val="18"/>
                <w:szCs w:val="18"/>
              </w:rPr>
            </w:pPr>
            <w:del w:id="486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5F4C" w14:textId="5A7C47DC" w:rsidR="000640D5" w:rsidRPr="000E1668" w:rsidRDefault="000640D5" w:rsidP="000640D5">
            <w:pPr>
              <w:rPr>
                <w:sz w:val="16"/>
                <w:szCs w:val="16"/>
              </w:rPr>
            </w:pPr>
            <w:del w:id="487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Сумма расходов будущих периодов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8BEC" w14:textId="31BD4E5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488" w:author="Зайцев Павел Борисович" w:date="2025-12-17T18:49:00Z">
              <w:r w:rsidRPr="0034319E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01019B80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98D1" w14:textId="77302049" w:rsidR="000640D5" w:rsidRPr="000E1668" w:rsidRDefault="000640D5" w:rsidP="000640D5">
            <w:pPr>
              <w:rPr>
                <w:sz w:val="18"/>
                <w:szCs w:val="18"/>
              </w:rPr>
            </w:pPr>
            <w:del w:id="489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166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37B6" w14:textId="05610CAE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90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0503120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F3EB" w14:textId="162ADCB0" w:rsidR="000640D5" w:rsidRPr="000E1668" w:rsidRDefault="000640D5" w:rsidP="000640D5">
            <w:pPr>
              <w:rPr>
                <w:sz w:val="18"/>
                <w:szCs w:val="18"/>
              </w:rPr>
            </w:pPr>
            <w:del w:id="491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Стр. 200 (Гр.6 – Гр.3) + Стр. 210 (Гр.6 – Гр.3) + Стр. 220 (Гр.6 – Гр.3) + Стр. 230 (Гр.6 – Гр.3)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5E0E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1734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F0BE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9478" w14:textId="7C56113D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92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AB91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A9C6" w14:textId="5E2684A2" w:rsidR="000640D5" w:rsidRPr="000E1668" w:rsidRDefault="000640D5" w:rsidP="000640D5">
            <w:pPr>
              <w:rPr>
                <w:sz w:val="18"/>
                <w:szCs w:val="18"/>
              </w:rPr>
            </w:pPr>
            <w:del w:id="493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430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F170" w14:textId="63A8CF53" w:rsidR="000640D5" w:rsidRPr="000E1668" w:rsidRDefault="000640D5" w:rsidP="000640D5">
            <w:pPr>
              <w:rPr>
                <w:sz w:val="18"/>
                <w:szCs w:val="18"/>
              </w:rPr>
            </w:pPr>
            <w:del w:id="494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2DBB" w14:textId="6E919FB5" w:rsidR="000640D5" w:rsidRPr="000E1668" w:rsidRDefault="000640D5" w:rsidP="000640D5">
            <w:pPr>
              <w:rPr>
                <w:sz w:val="16"/>
                <w:szCs w:val="16"/>
              </w:rPr>
            </w:pPr>
            <w:del w:id="495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Изменение остатков денежных средств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22D2" w14:textId="16F7994A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496" w:author="Зайцев Павел Борисович" w:date="2025-12-17T18:49:00Z">
              <w:r w:rsidRPr="0034319E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5656B5BD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1C5F" w14:textId="4E9C0FE7" w:rsidR="000640D5" w:rsidRPr="000E1668" w:rsidRDefault="000640D5" w:rsidP="000640D5">
            <w:pPr>
              <w:rPr>
                <w:sz w:val="18"/>
                <w:szCs w:val="18"/>
              </w:rPr>
            </w:pPr>
            <w:del w:id="497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167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3C0F" w14:textId="336541DA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498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0503120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DEB2" w14:textId="3D3EF5B7" w:rsidR="000640D5" w:rsidRPr="000E1668" w:rsidRDefault="000640D5" w:rsidP="000640D5">
            <w:pPr>
              <w:rPr>
                <w:sz w:val="18"/>
                <w:szCs w:val="18"/>
              </w:rPr>
            </w:pPr>
            <w:del w:id="499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Стр. 200 (Гр.7 – Гр.4) + Стр. 210 (Гр.7 – Гр.4) + Стр. 220 (Гр.7 – Гр.4) + Стр. 230 (Гр.7 – Гр.4)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24F0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CF9A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F434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3DA4" w14:textId="10AB117F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500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0503121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92BE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7EE0" w14:textId="5B0602EC" w:rsidR="000640D5" w:rsidRPr="000E1668" w:rsidRDefault="000640D5" w:rsidP="000640D5">
            <w:pPr>
              <w:rPr>
                <w:sz w:val="18"/>
                <w:szCs w:val="18"/>
              </w:rPr>
            </w:pPr>
            <w:del w:id="501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430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6152" w14:textId="3906F587" w:rsidR="000640D5" w:rsidRPr="000E1668" w:rsidRDefault="000640D5" w:rsidP="000640D5">
            <w:pPr>
              <w:rPr>
                <w:sz w:val="18"/>
                <w:szCs w:val="18"/>
              </w:rPr>
            </w:pPr>
            <w:del w:id="502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49B4" w14:textId="385BE903" w:rsidR="000640D5" w:rsidRPr="000E1668" w:rsidRDefault="000640D5" w:rsidP="000640D5">
            <w:pPr>
              <w:rPr>
                <w:sz w:val="16"/>
                <w:szCs w:val="16"/>
              </w:rPr>
            </w:pPr>
            <w:del w:id="503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Изменение остатков денежных средств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39BC" w14:textId="0C538FC0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504" w:author="Зайцев Павел Борисович" w:date="2025-12-17T18:49:00Z">
              <w:r w:rsidRPr="0034319E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1AA3C047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08B2" w14:textId="6133C6A2" w:rsidR="000640D5" w:rsidRPr="000E1668" w:rsidRDefault="000640D5" w:rsidP="000640D5">
            <w:pPr>
              <w:rPr>
                <w:sz w:val="18"/>
                <w:szCs w:val="18"/>
              </w:rPr>
            </w:pPr>
            <w:del w:id="505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168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8A39" w14:textId="1665F9FB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506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ACAF" w14:textId="1589C4A3" w:rsidR="000640D5" w:rsidRPr="000E1668" w:rsidRDefault="000640D5" w:rsidP="000640D5">
            <w:pPr>
              <w:rPr>
                <w:sz w:val="18"/>
                <w:szCs w:val="18"/>
              </w:rPr>
            </w:pPr>
            <w:del w:id="507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Стр. 240 (Гр.6 – Гр.3) + Стр. 290 (Гр.6 – Гр.3)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98B4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1725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B38C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B1D0" w14:textId="5CEC0018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508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0503121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BFE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A89" w14:textId="7F438902" w:rsidR="000640D5" w:rsidRPr="000E1668" w:rsidRDefault="000640D5" w:rsidP="000640D5">
            <w:pPr>
              <w:rPr>
                <w:sz w:val="18"/>
                <w:szCs w:val="18"/>
              </w:rPr>
            </w:pPr>
            <w:del w:id="509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440+450+470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3CC0" w14:textId="7BEE47C0" w:rsidR="000640D5" w:rsidRPr="000E1668" w:rsidRDefault="000640D5" w:rsidP="000640D5">
            <w:pPr>
              <w:rPr>
                <w:sz w:val="18"/>
                <w:szCs w:val="18"/>
              </w:rPr>
            </w:pPr>
            <w:del w:id="510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69A3" w14:textId="35C905BF" w:rsidR="000640D5" w:rsidRPr="000E1668" w:rsidRDefault="000640D5" w:rsidP="000640D5">
            <w:pPr>
              <w:rPr>
                <w:sz w:val="16"/>
                <w:szCs w:val="16"/>
              </w:rPr>
            </w:pPr>
            <w:del w:id="511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Чистое поступления от финансовых вложений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94E5" w14:textId="541AE43D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512" w:author="Зайцев Павел Борисович" w:date="2025-12-17T18:49:00Z">
              <w:r w:rsidRPr="0034319E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73EF028E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2848" w14:textId="0FDAC990" w:rsidR="000640D5" w:rsidRPr="000E1668" w:rsidRDefault="000640D5" w:rsidP="000640D5">
            <w:pPr>
              <w:rPr>
                <w:sz w:val="18"/>
                <w:szCs w:val="18"/>
              </w:rPr>
            </w:pPr>
            <w:del w:id="513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169</w:delText>
              </w:r>
            </w:del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0661" w14:textId="0DFF227D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514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</w:delText>
              </w:r>
              <w:r w:rsidRPr="000E1668" w:rsidDel="00922283">
                <w:rPr>
                  <w:sz w:val="18"/>
                  <w:szCs w:val="18"/>
                  <w:lang w:val="en-US"/>
                </w:rPr>
                <w:delText>1</w:delText>
              </w:r>
              <w:r w:rsidRPr="000E1668" w:rsidDel="00922283">
                <w:rPr>
                  <w:sz w:val="18"/>
                  <w:szCs w:val="18"/>
                </w:rPr>
                <w:delText>20</w:delText>
              </w:r>
            </w:del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A83B" w14:textId="277C3933" w:rsidR="000640D5" w:rsidRPr="000E1668" w:rsidRDefault="000640D5" w:rsidP="000640D5">
            <w:pPr>
              <w:rPr>
                <w:sz w:val="18"/>
                <w:szCs w:val="18"/>
              </w:rPr>
            </w:pPr>
            <w:del w:id="515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Стр. 240 (Гр.7 – Гр.4) + Стр. 290 (Гр.7 – Гр.4)</w:delText>
              </w:r>
            </w:del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B5FA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9CA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FA6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C11E" w14:textId="0872643D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del w:id="516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0503121</w:delText>
              </w:r>
            </w:del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967B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CCD1" w14:textId="11EE9262" w:rsidR="000640D5" w:rsidRPr="000E1668" w:rsidRDefault="000640D5" w:rsidP="000640D5">
            <w:pPr>
              <w:rPr>
                <w:sz w:val="18"/>
                <w:szCs w:val="18"/>
              </w:rPr>
            </w:pPr>
            <w:del w:id="517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440+450+470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497E" w14:textId="027A5346" w:rsidR="000640D5" w:rsidRPr="000E1668" w:rsidRDefault="000640D5" w:rsidP="000640D5">
            <w:pPr>
              <w:rPr>
                <w:sz w:val="18"/>
                <w:szCs w:val="18"/>
              </w:rPr>
            </w:pPr>
            <w:del w:id="518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18E6" w14:textId="575567C2" w:rsidR="000640D5" w:rsidRPr="000E1668" w:rsidRDefault="000640D5" w:rsidP="000640D5">
            <w:pPr>
              <w:rPr>
                <w:sz w:val="16"/>
                <w:szCs w:val="16"/>
              </w:rPr>
            </w:pPr>
            <w:del w:id="519" w:author="Зайцев Павел Борисович" w:date="2025-12-17T18:49:00Z">
              <w:r w:rsidRPr="000E1668" w:rsidDel="00922283">
                <w:rPr>
                  <w:sz w:val="18"/>
                  <w:szCs w:val="18"/>
                </w:rPr>
                <w:delText>Чистое поступления от финансовых вложений по счетам баланса не соответствует идентичному показателю в ф. 0503121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–</w:delText>
              </w:r>
              <w:r w:rsidDel="00922283">
                <w:rPr>
                  <w:sz w:val="18"/>
                  <w:szCs w:val="18"/>
                </w:rPr>
                <w:delText xml:space="preserve"> </w:delText>
              </w:r>
              <w:r w:rsidRPr="000E1668" w:rsidDel="00922283">
                <w:rPr>
                  <w:sz w:val="18"/>
                  <w:szCs w:val="18"/>
                </w:rPr>
                <w:delText>недопустимо</w:delText>
              </w:r>
            </w:del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1D40" w14:textId="1A581463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del w:id="520" w:author="Зайцев Павел Борисович" w:date="2025-12-17T18:49:00Z">
              <w:r w:rsidRPr="0034319E" w:rsidDel="00922283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0640D5" w:rsidRPr="006C6ED0" w14:paraId="580C8CF4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E76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A1A8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5CD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3711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4FEE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459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5E17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9230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22C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7F2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20F1" w14:textId="5F7FC229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ОС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828E" w14:textId="77777777" w:rsidR="000640D5" w:rsidRPr="00903A38" w:rsidRDefault="000640D5" w:rsidP="000640D5">
            <w:pPr>
              <w:jc w:val="center"/>
              <w:rPr>
                <w:sz w:val="18"/>
                <w:szCs w:val="18"/>
              </w:rPr>
            </w:pPr>
            <w:r w:rsidRPr="00903A38">
              <w:rPr>
                <w:sz w:val="18"/>
                <w:szCs w:val="18"/>
              </w:rPr>
              <w:t>Б</w:t>
            </w:r>
          </w:p>
        </w:tc>
      </w:tr>
      <w:tr w:rsidR="000640D5" w:rsidRPr="006C6ED0" w14:paraId="2384B999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40C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3830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42E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A455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39D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4C77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5D20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840C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77B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23B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0037" w14:textId="4EF62E5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ОС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F953" w14:textId="77777777" w:rsidR="000640D5" w:rsidRPr="00903A38" w:rsidRDefault="000640D5" w:rsidP="000640D5">
            <w:pPr>
              <w:jc w:val="center"/>
              <w:rPr>
                <w:sz w:val="18"/>
                <w:szCs w:val="18"/>
              </w:rPr>
            </w:pPr>
            <w:r w:rsidRPr="00903A38">
              <w:rPr>
                <w:sz w:val="18"/>
                <w:szCs w:val="18"/>
              </w:rPr>
              <w:t>Б</w:t>
            </w:r>
          </w:p>
        </w:tc>
      </w:tr>
      <w:tr w:rsidR="000640D5" w:rsidRPr="006C6ED0" w14:paraId="5B07C1C9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F14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02D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D7F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DB7F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021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7CE4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03EF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97C7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90BA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FB7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2AD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85A7" w14:textId="5A74F33C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амортизации ОС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2CF0" w14:textId="77777777" w:rsidR="000640D5" w:rsidRPr="00903A38" w:rsidRDefault="000640D5" w:rsidP="000640D5">
            <w:pPr>
              <w:jc w:val="center"/>
              <w:rPr>
                <w:sz w:val="18"/>
                <w:szCs w:val="18"/>
              </w:rPr>
            </w:pPr>
            <w:r w:rsidRPr="00903A38">
              <w:rPr>
                <w:sz w:val="18"/>
                <w:szCs w:val="18"/>
              </w:rPr>
              <w:t>Б</w:t>
            </w:r>
          </w:p>
        </w:tc>
      </w:tr>
      <w:tr w:rsidR="000640D5" w:rsidRPr="006C6ED0" w14:paraId="6EC98239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2A9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A6C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B653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510F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021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48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26C2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D58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F828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C9C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E0C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64C6" w14:textId="5B773688" w:rsidR="000640D5" w:rsidRPr="00DF143C" w:rsidRDefault="000640D5" w:rsidP="000640D5">
            <w:pPr>
              <w:rPr>
                <w:b/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амортизации ОС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CD08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60D24BF6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A823" w14:textId="77777777" w:rsidR="000640D5" w:rsidRPr="00903A3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175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220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36A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382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020-021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126F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D80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9A9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9934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D8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01AF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8386" w14:textId="02C0F34B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остатков обесценения основных средств по данным баланса не соответствует идентичному показателю в ф. 0503168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635B" w14:textId="77777777" w:rsidR="000640D5" w:rsidRPr="00485127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4AAC2F9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F52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E2B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330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0FC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020-021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DBCC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276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A14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45D4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C29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D5E5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B77D" w14:textId="6CED088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обесценения основных средств по данным баланса не соответствует идентичному показателю в ф. 0503168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15A5" w14:textId="77777777" w:rsidR="000640D5" w:rsidRPr="00485127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3D47ED2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574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1B7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E58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D184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A99E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E520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9E1E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C628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C8F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97A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EAA4" w14:textId="5C6CDE4F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нематериальных активов по данным баланса не соответствует идентичному показателю в ф. 0503168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4A8E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47388F10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4A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DCED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688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1918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8DB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0005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7A30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4A05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96B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5F0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FE50" w14:textId="5799709D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нематериальных активов по данным баланса не соответствует идентичному показателю в ф. 0503168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FF15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0C390899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28C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936A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036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5619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CD55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FDF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962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B441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0A2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C97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B186" w14:textId="7CCB532C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амортизации НМА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2CAF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5FCBA966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92F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450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63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12A9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C1F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57FA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DD59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7CC5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588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E70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6D3B" w14:textId="2969C594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амортизации НМА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6146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36A9407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885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6D1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CC0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AC4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050-051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6FDF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817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DE8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0BBA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D63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726C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5CAC" w14:textId="3B5C5269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обесценения НМА по данным баланса не соответствует идентичному показателю в ф. 0503168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F83D" w14:textId="77777777" w:rsidR="000640D5" w:rsidRPr="00485127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2FB5AC47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A67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1A9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205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E75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050-051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31B1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4BA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7B4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AB75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737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1690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8D32" w14:textId="2226D5D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обесценения НМА по данным баланса не соответствует идентичному показателю в ф. 0503168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8CD0" w14:textId="77777777" w:rsidR="000640D5" w:rsidRPr="00485127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00F7DF38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F9C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4D4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AD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4C2B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070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F8B1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8DDE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6952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494E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F8F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 xml:space="preserve"> – </w:t>
            </w:r>
            <w:r w:rsidRPr="000E1668">
              <w:rPr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294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4091" w14:textId="09B63D18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непроизведенных активов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F376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57105403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29C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A219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6B5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4678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070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3D3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35B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1D1A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43F0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31B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 xml:space="preserve"> – </w:t>
            </w:r>
            <w:r w:rsidRPr="000E1668">
              <w:rPr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358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8145" w14:textId="076A07BB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непроизведенных активов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E5E5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35CDA3C3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DE6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74D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21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A4BF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080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1FCF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1BA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564D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8005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149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190</w:t>
            </w:r>
            <w:r>
              <w:rPr>
                <w:sz w:val="18"/>
                <w:szCs w:val="18"/>
              </w:rPr>
              <w:t xml:space="preserve"> – 255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9C7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9936" w14:textId="09B7447D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материальных запасов по данным баланса не соответствует идентичному показателю в ф. 0503168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AE17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1C2FA8E6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4FE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FF2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316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9CD4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080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4B60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45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E722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DB2B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D5F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190</w:t>
            </w:r>
            <w:r>
              <w:rPr>
                <w:sz w:val="18"/>
                <w:szCs w:val="18"/>
              </w:rPr>
              <w:t xml:space="preserve"> – 255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3A4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6016" w14:textId="56CB21B0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материальных запасов по данным баланса не соответствует идентичному показателю в ф. 0503168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E3BE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6EF64290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2DD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348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FBC6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BCA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8DA8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B1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90BD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7C46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6C8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260</w:t>
            </w:r>
            <w:r>
              <w:rPr>
                <w:sz w:val="18"/>
                <w:szCs w:val="18"/>
              </w:rPr>
              <w:t>+290</w:t>
            </w:r>
            <w:r w:rsidRPr="000E1668">
              <w:rPr>
                <w:sz w:val="18"/>
                <w:szCs w:val="18"/>
              </w:rPr>
              <w:t>-270</w:t>
            </w:r>
            <w:r>
              <w:rPr>
                <w:sz w:val="18"/>
                <w:szCs w:val="18"/>
              </w:rPr>
              <w:t>-280-300-310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8FB5" w14:textId="77777777" w:rsidR="000640D5" w:rsidRPr="000E1668" w:rsidRDefault="000640D5" w:rsidP="000640D5">
            <w:pPr>
              <w:rPr>
                <w:sz w:val="18"/>
                <w:szCs w:val="18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B9A5" w14:textId="060AE9DC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остаточной стоимости прав пользования активами не соответствует идентичным показателям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ACD6" w14:textId="77777777" w:rsidR="000640D5" w:rsidRPr="00485127" w:rsidRDefault="000640D5" w:rsidP="000640D5">
            <w:pPr>
              <w:jc w:val="center"/>
              <w:rPr>
                <w:sz w:val="18"/>
                <w:szCs w:val="18"/>
              </w:rPr>
            </w:pPr>
            <w:r w:rsidRPr="001A550E">
              <w:rPr>
                <w:sz w:val="18"/>
                <w:szCs w:val="18"/>
              </w:rPr>
              <w:t>Б</w:t>
            </w:r>
          </w:p>
        </w:tc>
      </w:tr>
      <w:tr w:rsidR="000640D5" w:rsidRPr="006C6ED0" w14:paraId="30A0A5E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90A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8BE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E56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19E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100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940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C52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9B3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8A5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48F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260</w:t>
            </w:r>
            <w:r>
              <w:rPr>
                <w:sz w:val="18"/>
                <w:szCs w:val="18"/>
              </w:rPr>
              <w:t>+290</w:t>
            </w:r>
            <w:r w:rsidRPr="000E1668">
              <w:rPr>
                <w:sz w:val="18"/>
                <w:szCs w:val="18"/>
              </w:rPr>
              <w:t>-270</w:t>
            </w:r>
            <w:r>
              <w:rPr>
                <w:sz w:val="18"/>
                <w:szCs w:val="18"/>
              </w:rPr>
              <w:t>-280-300-310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229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F1A9" w14:textId="6307A91E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остаточной стоимости прав пользования активами не соответствует идентичным показателям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CA31" w14:textId="77777777" w:rsidR="000640D5" w:rsidRPr="00485127" w:rsidRDefault="000640D5" w:rsidP="000640D5">
            <w:pPr>
              <w:jc w:val="center"/>
              <w:rPr>
                <w:sz w:val="18"/>
                <w:szCs w:val="18"/>
              </w:rPr>
            </w:pPr>
            <w:r w:rsidRPr="001A550E">
              <w:rPr>
                <w:sz w:val="18"/>
                <w:szCs w:val="18"/>
              </w:rPr>
              <w:t>Б</w:t>
            </w:r>
          </w:p>
        </w:tc>
      </w:tr>
      <w:tr w:rsidR="000640D5" w:rsidRPr="006C6ED0" w14:paraId="1535E44A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2CC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59D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92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69D3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120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B05F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1BD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7741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B229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958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070+</w:t>
            </w:r>
          </w:p>
          <w:p w14:paraId="20D1329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0E1668">
              <w:rPr>
                <w:sz w:val="18"/>
                <w:szCs w:val="18"/>
              </w:rPr>
              <w:t>0+</w:t>
            </w:r>
          </w:p>
          <w:p w14:paraId="148E2CA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170+</w:t>
            </w:r>
          </w:p>
          <w:p w14:paraId="2D52B195" w14:textId="22985CC4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230</w:t>
            </w:r>
            <w:r>
              <w:rPr>
                <w:sz w:val="18"/>
                <w:szCs w:val="18"/>
              </w:rPr>
              <w:t>+320+350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6CD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7624" w14:textId="04A7BDD1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вложений в НФА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392A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485127">
              <w:rPr>
                <w:sz w:val="18"/>
                <w:szCs w:val="18"/>
              </w:rPr>
              <w:t>Б</w:t>
            </w:r>
          </w:p>
        </w:tc>
      </w:tr>
      <w:tr w:rsidR="000640D5" w:rsidRPr="006C6ED0" w14:paraId="106A0D84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B13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6082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0B8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267E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120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9CC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FC99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6628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C793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315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070+</w:t>
            </w:r>
          </w:p>
          <w:p w14:paraId="02BA8F6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0E1668">
              <w:rPr>
                <w:sz w:val="18"/>
                <w:szCs w:val="18"/>
              </w:rPr>
              <w:t>0+</w:t>
            </w:r>
          </w:p>
          <w:p w14:paraId="4A1C301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170+</w:t>
            </w:r>
          </w:p>
          <w:p w14:paraId="366ED69A" w14:textId="028DE10B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230</w:t>
            </w:r>
            <w:r>
              <w:rPr>
                <w:sz w:val="18"/>
                <w:szCs w:val="18"/>
              </w:rPr>
              <w:t>+320+350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AB6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057" w14:textId="04A430A1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вложений в НФА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C13C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A550E">
              <w:rPr>
                <w:sz w:val="18"/>
                <w:szCs w:val="18"/>
              </w:rPr>
              <w:t>Б</w:t>
            </w:r>
          </w:p>
        </w:tc>
      </w:tr>
      <w:tr w:rsidR="000640D5" w:rsidRPr="006C6ED0" w14:paraId="1319BD8B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37F3" w14:textId="02514342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4B8E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5E1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EB47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130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E8E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6F6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181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C5DA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2F6F" w14:textId="17FF20F8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080+250</w:t>
            </w:r>
            <w:r>
              <w:rPr>
                <w:sz w:val="18"/>
                <w:szCs w:val="18"/>
              </w:rPr>
              <w:t>+360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9D4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779D" w14:textId="190AC5C1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НФА в пути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BA4D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A550E">
              <w:rPr>
                <w:sz w:val="18"/>
                <w:szCs w:val="18"/>
              </w:rPr>
              <w:t>Б</w:t>
            </w:r>
          </w:p>
        </w:tc>
      </w:tr>
      <w:tr w:rsidR="000640D5" w:rsidRPr="006C6ED0" w14:paraId="6BD4F9CD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3F5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794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4063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DF78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130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FB4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BF7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8E6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</w:t>
            </w:r>
            <w:r w:rsidRPr="000E1668">
              <w:rPr>
                <w:sz w:val="18"/>
                <w:szCs w:val="18"/>
                <w:lang w:val="en-US"/>
              </w:rPr>
              <w:t>1</w:t>
            </w:r>
            <w:r w:rsidRPr="000E1668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9197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04EE" w14:textId="31A0768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080+250</w:t>
            </w:r>
            <w:r>
              <w:rPr>
                <w:sz w:val="18"/>
                <w:szCs w:val="18"/>
              </w:rPr>
              <w:t>+360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E55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345E" w14:textId="3F011FAF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НФА в пути по данным баланса не соответствует идентичному показателю в ф. 0503168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B3FF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A550E">
              <w:rPr>
                <w:sz w:val="18"/>
                <w:szCs w:val="18"/>
              </w:rPr>
              <w:t>Б</w:t>
            </w:r>
          </w:p>
        </w:tc>
      </w:tr>
      <w:tr w:rsidR="000640D5" w:rsidRPr="00A1781D" w14:paraId="24B6E1AD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283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411D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B06D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3CF6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6A6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E4B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C8AE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8085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3, 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48D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800+930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D70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754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01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B636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22A4B185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7C3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558A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84FE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F9D7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606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460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8F1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E62D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 xml:space="preserve">Раздел 3, 3.1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4C79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800+930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F0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56B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01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9227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69E70CE0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FC8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BBC1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9B4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D2AC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40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CEB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103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5631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3, 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5676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810+940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E3B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58D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02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11E3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35998E44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DE4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B2D3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F86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9620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314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462E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3C1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0B20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3, 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B83E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810+940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18C3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BC7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02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1F75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6CB3E80B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9A79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131.4.1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F0A5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B7DE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95E4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2849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7E4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D963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66E9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B81D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DE3E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C2B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БСО,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F0A5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31472FAF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E2C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131.4.2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FFEE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A6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85AB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BB73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0BC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E6A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8896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95E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CE6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FAC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БСО,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791E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53FD02A5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153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CFDD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0A3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E522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3E0D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791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AD96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2BAF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AA6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CC0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A1E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05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E1D8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002DF279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525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1B70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823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1CE0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987E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C87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EA33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7B1E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30D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C85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3F5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05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E97B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68740B4A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B6D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131.6.1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45DF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4B1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707D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56C9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1BB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D66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4F30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C47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10B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B28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07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6BD2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4E5F8F7A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F1F9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131.6.2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A862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AA0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434F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D7B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1D5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73F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4FED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3EF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898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E20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07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6AC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2E4164D1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131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131.6.3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1B30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DA2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E7B9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85D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569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64E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A6EC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88D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A46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277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21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7878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426F27B8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7BD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131.6.4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DA9A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0F73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8FE3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BA8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965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BA5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047C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D133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8EA9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AA1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21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D1EC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7A2A883C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A7A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2AB3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F2FE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A535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BF2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9116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E93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8063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046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6E63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B4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22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9C64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4ECAD4AC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52D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00DA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9EB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6FBB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462D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261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BA1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EDDB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 xml:space="preserve">Раздел 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BACE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5F4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1D1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22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6760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77A43FA4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9BA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64D3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DDB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F1C7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248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229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2A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C181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3, 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470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880+950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D21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3BF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24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E99F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7BAD2FB8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705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7387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C54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25D4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2056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79C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AEE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4F3A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 xml:space="preserve">Раздел 3, 3.1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469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880+950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565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292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24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D0AD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00A29B3E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B2D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7612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435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4049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2F0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DDD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DFA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828C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3, 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2B3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890+960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E96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D6C2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25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BA80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5FD6C22A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4BB9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ECDF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055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F51D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FB7B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5C0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3C5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935B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 xml:space="preserve">Раздел 3, 3.1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D46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890+960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BAF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AB1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25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851E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36605FA9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9F2C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3A0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566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2F4A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187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DE0D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A1D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E88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>Раздел 3, 3.1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90B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900+970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7C2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408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26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5D05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A1781D" w14:paraId="7C148E83" w14:textId="77777777" w:rsidTr="00E55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9DE1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F27" w14:textId="77777777" w:rsidR="000640D5" w:rsidRPr="00CB34F9" w:rsidRDefault="000640D5" w:rsidP="000640D5">
            <w:pPr>
              <w:rPr>
                <w:sz w:val="18"/>
                <w:szCs w:val="18"/>
              </w:rPr>
            </w:pPr>
            <w:r w:rsidRPr="00EF0FEC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E0C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CB19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3647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247A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1844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A82B" w14:textId="77777777" w:rsidR="000640D5" w:rsidRPr="00E554A7" w:rsidRDefault="000640D5" w:rsidP="000640D5">
            <w:pPr>
              <w:rPr>
                <w:sz w:val="16"/>
                <w:szCs w:val="16"/>
              </w:rPr>
            </w:pPr>
            <w:r w:rsidRPr="00E554A7">
              <w:rPr>
                <w:sz w:val="16"/>
                <w:szCs w:val="16"/>
              </w:rPr>
              <w:t xml:space="preserve">Раздел 3, 3.1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4DB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900+970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180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5905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остатка по забалансовому счету 26 </w:t>
            </w:r>
            <w:r w:rsidRPr="00A1781D">
              <w:rPr>
                <w:sz w:val="18"/>
                <w:szCs w:val="18"/>
              </w:rPr>
              <w:t xml:space="preserve">не соответствует идентичному показателю в ф. 0503168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CD29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3AB07872" w14:textId="77777777" w:rsidTr="00654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28A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929E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8C3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0B7F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240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E818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BC34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0EC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0503171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B3C0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Сумма строк «Итого по счету 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2042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, 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2043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, 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2045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7CD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A89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6F55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A1781D">
              <w:rPr>
                <w:sz w:val="18"/>
                <w:szCs w:val="18"/>
              </w:rPr>
              <w:t xml:space="preserve">Итоговый показатель финансовых вложений </w:t>
            </w:r>
            <w:r>
              <w:rPr>
                <w:sz w:val="18"/>
                <w:szCs w:val="18"/>
              </w:rPr>
              <w:t xml:space="preserve">(204%) </w:t>
            </w:r>
            <w:r w:rsidRPr="00A1781D">
              <w:rPr>
                <w:sz w:val="18"/>
                <w:szCs w:val="18"/>
              </w:rPr>
              <w:t xml:space="preserve">ф. 0503171 не соответствует данным баланса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F39C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A550E">
              <w:rPr>
                <w:sz w:val="18"/>
                <w:szCs w:val="18"/>
              </w:rPr>
              <w:t>Б</w:t>
            </w:r>
          </w:p>
        </w:tc>
      </w:tr>
      <w:tr w:rsidR="000640D5" w:rsidRPr="006C6ED0" w14:paraId="0C6AA2ED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7FE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E6F5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32A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F400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290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6F9A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4B59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7E74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0503171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2247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Сумма строк «Итого по счету 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2152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, 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2153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, 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2155</w:t>
            </w:r>
            <w:r w:rsidRPr="00425A5F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B41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B0D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64E5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A1781D">
              <w:rPr>
                <w:sz w:val="18"/>
                <w:szCs w:val="18"/>
              </w:rPr>
              <w:t>Итоговый показатель финансовых вложений</w:t>
            </w:r>
            <w:r>
              <w:rPr>
                <w:sz w:val="18"/>
                <w:szCs w:val="18"/>
              </w:rPr>
              <w:t xml:space="preserve"> (215%) </w:t>
            </w:r>
            <w:r w:rsidRPr="00A1781D">
              <w:rPr>
                <w:sz w:val="18"/>
                <w:szCs w:val="18"/>
              </w:rPr>
              <w:t xml:space="preserve">ф. 0503171 не соответствует данным баланса </w:t>
            </w:r>
            <w:r>
              <w:rPr>
                <w:sz w:val="18"/>
                <w:szCs w:val="18"/>
              </w:rPr>
              <w:t xml:space="preserve">–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81B9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A550E">
              <w:rPr>
                <w:sz w:val="18"/>
                <w:szCs w:val="18"/>
              </w:rPr>
              <w:t>Б</w:t>
            </w:r>
          </w:p>
        </w:tc>
      </w:tr>
      <w:tr w:rsidR="000640D5" w:rsidRPr="006C6ED0" w14:paraId="40914090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165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FDC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597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3843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250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57F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F268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386D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0503169 бюджет/дебиторка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93BA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Итого по счету 1 205 00 000 + Итого по счету 1 209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102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69E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C20B" w14:textId="2929480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по счетам 1 205 00 000 и 1 209 00 000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F51D" w14:textId="77777777" w:rsidR="000640D5" w:rsidRPr="00015BA7" w:rsidRDefault="000640D5" w:rsidP="000640D5">
            <w:pPr>
              <w:jc w:val="center"/>
              <w:rPr>
                <w:sz w:val="18"/>
                <w:szCs w:val="18"/>
              </w:rPr>
            </w:pPr>
            <w:r w:rsidRPr="00015BA7">
              <w:rPr>
                <w:sz w:val="18"/>
                <w:szCs w:val="18"/>
              </w:rPr>
              <w:t>Б</w:t>
            </w:r>
          </w:p>
        </w:tc>
      </w:tr>
      <w:tr w:rsidR="000640D5" w:rsidRPr="006C6ED0" w14:paraId="1D03BB0B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A4C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9002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602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F103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260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046A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27F4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A67E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0503169 бюджет/дебиторка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E40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 по счету</w:t>
            </w:r>
          </w:p>
          <w:p w14:paraId="365A9EA1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 xml:space="preserve"> 1 206 00 000 + Итого по счету 1 208 00 000 + Итого по счету 1 303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5D0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CDE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FFA2" w14:textId="2FBD0B03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по счетам 1 206 00 000, 1 208 00 000, 1 303 00 000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F453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A550E">
              <w:rPr>
                <w:sz w:val="18"/>
                <w:szCs w:val="18"/>
              </w:rPr>
              <w:t>Б</w:t>
            </w:r>
          </w:p>
        </w:tc>
      </w:tr>
      <w:tr w:rsidR="000640D5" w:rsidRPr="006C6ED0" w14:paraId="5E76DB7D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52E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9A8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47A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BA26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18C7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3D05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188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0503169 бюджет/кредиторка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5AA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 по счету</w:t>
            </w:r>
          </w:p>
          <w:p w14:paraId="34EB366C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 xml:space="preserve"> 1 302 00 000 + Итого по счету 1 208 00 000 + Итог по счету 1 304 02 000 + итог по счету 1 304 03 000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95D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335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9EF0" w14:textId="025C3D19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по счетам 1 302 00 000, 1 208 00 000, 1 304 02 000, 1 304 03 000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4857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A550E">
              <w:rPr>
                <w:sz w:val="18"/>
                <w:szCs w:val="18"/>
              </w:rPr>
              <w:t>Б</w:t>
            </w:r>
          </w:p>
        </w:tc>
      </w:tr>
      <w:tr w:rsidR="000640D5" w:rsidRPr="006C6ED0" w14:paraId="1978262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38D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F95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030F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189C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016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6387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FD0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0503169 бюджет/кредиторка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886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 по счету</w:t>
            </w:r>
          </w:p>
          <w:p w14:paraId="3B37D4F8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 xml:space="preserve"> 1 303 00 000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FED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5D2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DC2" w14:textId="27A094BE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Остаток по счету 1 303 00 000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32BC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41DAAD5F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319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2BE5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D95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CC32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470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76DA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571F" w14:textId="70478760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1681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2F54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Итого по счету 1 205 00 000 +  1 209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628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046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B236" w14:textId="2D70B61B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по счетам 1 205 00 000 и 1 209 00 000 в ф. 0503169 (по кредит.задолж.)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AB91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61D44F7A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EB3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087B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2CA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Стр. 560 (Гр. 6 – Гр. 3)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DD13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11C5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93A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16E9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B1ED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 xml:space="preserve">Итог по счету 1 401 00 000 (Гр. 3 – Гр. 2)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9D4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6266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AB36" w14:textId="1DAE454D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Фактический результат по ф. 0503110 не соответствует идентичному показателю в балансе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0D62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44194972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E43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1D93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5316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6629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250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ED56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F027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084C" w14:textId="77777777" w:rsidR="000640D5" w:rsidRPr="000E1668" w:rsidRDefault="000640D5" w:rsidP="000640D5">
            <w:pPr>
              <w:rPr>
                <w:sz w:val="16"/>
                <w:szCs w:val="16"/>
                <w:lang w:val="en-US"/>
              </w:rPr>
            </w:pPr>
            <w:r w:rsidRPr="000E1668">
              <w:rPr>
                <w:sz w:val="18"/>
                <w:szCs w:val="18"/>
              </w:rPr>
              <w:t>0503169 бюджет/дебиторка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650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Итого по счету 1 205 00 000 + Итого по счету 1 209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D893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4D4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85E2" w14:textId="41A56228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остатоков по счетам 1 205 00 000 и 1 209 00 000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360C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71D2F4D9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612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B44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56C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655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251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976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7FD1" w14:textId="7D057B04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6B9E" w14:textId="564D4030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351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итого по счетам </w:t>
            </w:r>
            <w:r w:rsidRPr="000E1668">
              <w:rPr>
                <w:rFonts w:eastAsia="Arial"/>
                <w:sz w:val="18"/>
                <w:szCs w:val="18"/>
              </w:rPr>
              <w:t>%</w:t>
            </w:r>
            <w:r w:rsidRPr="000E1668">
              <w:rPr>
                <w:sz w:val="18"/>
                <w:szCs w:val="18"/>
              </w:rPr>
              <w:t>205</w:t>
            </w:r>
            <w:r w:rsidRPr="000E1668">
              <w:rPr>
                <w:rFonts w:eastAsia="Arial"/>
                <w:sz w:val="18"/>
                <w:szCs w:val="18"/>
              </w:rPr>
              <w:t>%</w:t>
            </w:r>
            <w:r w:rsidRPr="000E1668">
              <w:rPr>
                <w:sz w:val="18"/>
                <w:szCs w:val="18"/>
              </w:rPr>
              <w:t>+</w:t>
            </w:r>
            <w:r w:rsidRPr="000E1668">
              <w:rPr>
                <w:rFonts w:eastAsia="Arial"/>
                <w:sz w:val="18"/>
                <w:szCs w:val="18"/>
              </w:rPr>
              <w:t>%</w:t>
            </w:r>
            <w:r w:rsidRPr="000E1668">
              <w:rPr>
                <w:sz w:val="18"/>
                <w:szCs w:val="18"/>
              </w:rPr>
              <w:t>209</w:t>
            </w:r>
            <w:r w:rsidRPr="000E1668">
              <w:rPr>
                <w:rFonts w:eastAsia="Arial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58A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837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5DC7" w14:textId="7CADD568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остатков на начало года по счетам 020500000 + 020900000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6F6F" w14:textId="77777777" w:rsidR="000640D5" w:rsidRPr="001D0E7B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1EE68671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2F0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05A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6110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8AE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251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0BC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4E39" w14:textId="4F3C6759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963" w14:textId="7813356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1C2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итого по счетам 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205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+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209</w:t>
            </w:r>
            <w:r w:rsidRPr="000E1668">
              <w:rPr>
                <w:sz w:val="18"/>
                <w:szCs w:val="18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A7D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81E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10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4792" w14:textId="59F6ED3E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остатков на начало года по счетам 020500000 + 020900000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7EE9" w14:textId="77777777" w:rsidR="000640D5" w:rsidRPr="001D0E7B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6B98F4C7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4FB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7E23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E51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D401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260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1CDB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C604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53BB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0503169 бюджет/дебиторка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0353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Итого по счету 1 206 00 000 + Итого по счету 1 208 00 000 + Итого по счету 1 303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718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055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A424" w14:textId="438CAA5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по счетам 1 206 00 000, 1 208 00 000, 1 303 00 000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E473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1826A5BF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70C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41B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C9C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5E9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261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858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E70F" w14:textId="5D9A008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01D0" w14:textId="0BD0A03D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80D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итого по счетам 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206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+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208%+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303</w:t>
            </w:r>
            <w:r w:rsidRPr="000E1668">
              <w:rPr>
                <w:sz w:val="18"/>
                <w:szCs w:val="18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E6A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AA3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3BD3" w14:textId="53CEE39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остатков на начало года по счетам 020600000 + 020800000+030300000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F5CE" w14:textId="77777777" w:rsidR="000640D5" w:rsidRPr="00C957D0" w:rsidRDefault="000640D5" w:rsidP="000640D5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152C82A5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55E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07C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AE0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B7C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261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610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110D" w14:textId="46384250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1E0D" w14:textId="7754D08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BC2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Сумма </w:t>
            </w:r>
            <w:r w:rsidRPr="000E1668">
              <w:rPr>
                <w:sz w:val="18"/>
                <w:szCs w:val="18"/>
                <w:lang w:val="en-US"/>
              </w:rPr>
              <w:t xml:space="preserve"> </w:t>
            </w:r>
            <w:r w:rsidRPr="000E1668">
              <w:rPr>
                <w:sz w:val="18"/>
                <w:szCs w:val="18"/>
              </w:rPr>
              <w:t xml:space="preserve">итого по счетам 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206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+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208%+</w:t>
            </w:r>
            <w:r w:rsidRPr="000E1668">
              <w:rPr>
                <w:sz w:val="18"/>
                <w:szCs w:val="18"/>
                <w:lang w:val="en-US"/>
              </w:rPr>
              <w:t>%</w:t>
            </w:r>
            <w:r w:rsidRPr="000E1668">
              <w:rPr>
                <w:sz w:val="18"/>
                <w:szCs w:val="18"/>
              </w:rPr>
              <w:t>303</w:t>
            </w:r>
            <w:r w:rsidRPr="000E1668">
              <w:rPr>
                <w:sz w:val="18"/>
                <w:szCs w:val="18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FF6D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021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10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1230" w14:textId="46C6CDB8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остатков на начало года по счетам 020600000 + 020800000+030300000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6924" w14:textId="77777777" w:rsidR="000640D5" w:rsidRPr="00C957D0" w:rsidRDefault="000640D5" w:rsidP="000640D5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306A370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A20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8EDA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36C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8A2A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575C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1FB0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96C7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0503169 бюджет/кредиторка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231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 по счету</w:t>
            </w:r>
          </w:p>
          <w:p w14:paraId="5C4AF82E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 xml:space="preserve"> 1 302 00 000 + Итого по счету 1 208 00 000 + Итого по счету 1 304 02 000 + Итого по счету 1 304 03 000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D9D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2B3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4DC5" w14:textId="1BB6815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по счета 1 302 00 000, 1 208 00 000, 1 304 02 000, 1 304 03 000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5D48" w14:textId="77777777" w:rsidR="000640D5" w:rsidRPr="00C957D0" w:rsidRDefault="000640D5" w:rsidP="000640D5">
            <w:pPr>
              <w:jc w:val="center"/>
              <w:rPr>
                <w:sz w:val="18"/>
                <w:szCs w:val="18"/>
                <w:highlight w:val="yellow"/>
              </w:rPr>
            </w:pPr>
            <w:r w:rsidRPr="00292C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6F12E837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A16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92D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02A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0A1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411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5E5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BE25" w14:textId="35796DE8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4E35" w14:textId="7FBE87A8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2D02" w14:textId="77777777" w:rsidR="000640D5" w:rsidRPr="000E1668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668">
              <w:rPr>
                <w:rFonts w:ascii="Times New Roman" w:hAnsi="Times New Roman" w:cs="Times New Roman"/>
                <w:sz w:val="18"/>
                <w:szCs w:val="18"/>
              </w:rPr>
              <w:t>Итого по счетам %302%+</w:t>
            </w:r>
          </w:p>
          <w:p w14:paraId="357472FB" w14:textId="77777777" w:rsidR="000640D5" w:rsidRPr="000E1668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668">
              <w:rPr>
                <w:rFonts w:ascii="Times New Roman" w:hAnsi="Times New Roman" w:cs="Times New Roman"/>
                <w:sz w:val="18"/>
                <w:szCs w:val="18"/>
              </w:rPr>
              <w:t>%208%+</w:t>
            </w:r>
          </w:p>
          <w:p w14:paraId="4F6BC513" w14:textId="77777777" w:rsidR="000640D5" w:rsidRPr="000E1668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668">
              <w:rPr>
                <w:rFonts w:ascii="Times New Roman" w:hAnsi="Times New Roman" w:cs="Times New Roman"/>
                <w:sz w:val="18"/>
                <w:szCs w:val="18"/>
              </w:rPr>
              <w:t>%30402%+</w:t>
            </w:r>
          </w:p>
          <w:p w14:paraId="7474451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%30403%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5F5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751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A1F5" w14:textId="15A2BD26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остатков на начало года по счетам 030200000 + 020800000+030402000+030403000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3376" w14:textId="77777777" w:rsidR="000640D5" w:rsidRPr="001D0E7B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42149E0A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889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86A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B72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02E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411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0014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E6E5" w14:textId="1F89B08B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9AAF" w14:textId="0E7A2A89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0DF5" w14:textId="77777777" w:rsidR="000640D5" w:rsidRPr="000E1668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668">
              <w:rPr>
                <w:rFonts w:ascii="Times New Roman" w:hAnsi="Times New Roman" w:cs="Times New Roman"/>
                <w:sz w:val="18"/>
                <w:szCs w:val="18"/>
              </w:rPr>
              <w:t>Итого по счетам %302%+</w:t>
            </w:r>
          </w:p>
          <w:p w14:paraId="76DD3682" w14:textId="77777777" w:rsidR="000640D5" w:rsidRPr="000E1668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668">
              <w:rPr>
                <w:rFonts w:ascii="Times New Roman" w:hAnsi="Times New Roman" w:cs="Times New Roman"/>
                <w:sz w:val="18"/>
                <w:szCs w:val="18"/>
              </w:rPr>
              <w:t>%208%+</w:t>
            </w:r>
          </w:p>
          <w:p w14:paraId="1F811682" w14:textId="77777777" w:rsidR="000640D5" w:rsidRPr="000E1668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668">
              <w:rPr>
                <w:rFonts w:ascii="Times New Roman" w:hAnsi="Times New Roman" w:cs="Times New Roman"/>
                <w:sz w:val="18"/>
                <w:szCs w:val="18"/>
              </w:rPr>
              <w:t>%30402%+</w:t>
            </w:r>
          </w:p>
          <w:p w14:paraId="364947A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%30403%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988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72D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10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841C" w14:textId="1F3F05D1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остатков на начало года по счетам 030200000 + 020800000+030402000+030403000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167E" w14:textId="77777777" w:rsidR="000640D5" w:rsidRPr="001D0E7B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3D924427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BD4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FA62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390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6B16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9DC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5F9C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B07A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0503169 бюджет/кредиторка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F2C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 по счету</w:t>
            </w:r>
          </w:p>
          <w:p w14:paraId="5F9C16C1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 xml:space="preserve"> 1 303 00 000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C3E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707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99DB" w14:textId="4FCEE071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Остаток по счету 1 303 00 000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7299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79E279F8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6DA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5F35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4F4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BE53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433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33F7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8551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2E32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0503169 бюджет/кредиторка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0FB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 по счету</w:t>
            </w:r>
          </w:p>
          <w:p w14:paraId="657F2B0F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 xml:space="preserve"> 1 304 06 000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CC2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7E4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7E00" w14:textId="66395C1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Остаток по счету 1 304 06 000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AAC7" w14:textId="77777777" w:rsidR="000640D5" w:rsidRPr="00015BA7" w:rsidRDefault="000640D5" w:rsidP="000640D5">
            <w:pPr>
              <w:jc w:val="center"/>
              <w:rPr>
                <w:sz w:val="18"/>
                <w:szCs w:val="18"/>
              </w:rPr>
            </w:pPr>
            <w:r w:rsidRPr="00015BA7">
              <w:rPr>
                <w:sz w:val="18"/>
                <w:szCs w:val="18"/>
              </w:rPr>
              <w:t>Б</w:t>
            </w:r>
          </w:p>
        </w:tc>
      </w:tr>
      <w:tr w:rsidR="000640D5" w:rsidRPr="006C6ED0" w14:paraId="5DE54340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0B9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7A4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724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DE4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433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69D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802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153C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бюджет/кредиторка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7A2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 по счету</w:t>
            </w:r>
          </w:p>
          <w:p w14:paraId="535E544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 xml:space="preserve"> 1 304 06 000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E1A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32D7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3426" w14:textId="4E852DC2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Остаток по счету 1 304 06 000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9209" w14:textId="77777777" w:rsidR="000640D5" w:rsidRPr="001D0E7B" w:rsidRDefault="000640D5" w:rsidP="000640D5">
            <w:pPr>
              <w:jc w:val="center"/>
              <w:rPr>
                <w:sz w:val="18"/>
                <w:szCs w:val="18"/>
              </w:rPr>
            </w:pPr>
            <w:r w:rsidRPr="00C957D0">
              <w:rPr>
                <w:sz w:val="18"/>
                <w:szCs w:val="18"/>
              </w:rPr>
              <w:t>Б</w:t>
            </w:r>
          </w:p>
        </w:tc>
      </w:tr>
      <w:tr w:rsidR="000640D5" w:rsidRPr="00566475" w14:paraId="4DECD76A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E23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1EE5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FDC5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72D0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470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8654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2C98" w14:textId="2DD64DB5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823C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086B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Итого по счету 1 205 00 000 + Итого по счету 1 209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DBCB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DC4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62D7" w14:textId="2105853C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Сумма остатков по счетам 1 205 00 000 и 1 209 00 000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CF64" w14:textId="77777777" w:rsidR="000640D5" w:rsidRPr="00027AFF" w:rsidRDefault="000640D5" w:rsidP="000640D5">
            <w:pPr>
              <w:jc w:val="center"/>
              <w:rPr>
                <w:sz w:val="18"/>
                <w:szCs w:val="18"/>
              </w:rPr>
            </w:pPr>
            <w:r w:rsidRPr="00027AFF">
              <w:rPr>
                <w:sz w:val="18"/>
                <w:szCs w:val="18"/>
              </w:rPr>
              <w:t>Б</w:t>
            </w:r>
          </w:p>
        </w:tc>
      </w:tr>
      <w:tr w:rsidR="000640D5" w:rsidRPr="006C6ED0" w14:paraId="45492E84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DE2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D73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FAC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7ACB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471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7BEF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76E3" w14:textId="155BCF3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AE1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A695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Итого по счету 1 205 00 000 + Итого по счету 1 209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64E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5299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9445" w14:textId="69993D00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остатков по счетам 1 205 00 000 и 1 209 00 000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E8FE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184A551E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A6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3E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D46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1A9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471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1A6C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559B" w14:textId="2783EF4F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1A3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649D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Итого по счету 1 205 00 000 + Итого по счету 1 209 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9553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9D7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10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CCDB" w14:textId="6778ABFB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Сумма остатков по счетам 1 205 00 000 и 1 209 00 000 в ф. 0503169 не соответствует идентичному показателю в балансе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BE7B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23CC0E0C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30F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887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062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3C70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510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78B8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F120" w14:textId="16F192A9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410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77D1" w14:textId="77777777" w:rsidR="000640D5" w:rsidRPr="000E1668" w:rsidRDefault="000640D5" w:rsidP="000640D5">
            <w:pPr>
              <w:suppressAutoHyphens/>
              <w:autoSpaceDE w:val="0"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0E1668">
              <w:rPr>
                <w:rFonts w:eastAsia="Arial"/>
                <w:sz w:val="18"/>
                <w:szCs w:val="18"/>
                <w:lang w:eastAsia="ar-SA"/>
              </w:rPr>
              <w:t>Всего  по счету</w:t>
            </w:r>
          </w:p>
          <w:p w14:paraId="11EB4619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  <w:lang w:val="en-US" w:eastAsia="ar-SA"/>
              </w:rPr>
              <w:t>%</w:t>
            </w:r>
            <w:r w:rsidRPr="000E1668">
              <w:rPr>
                <w:sz w:val="18"/>
                <w:szCs w:val="18"/>
                <w:lang w:eastAsia="ar-SA"/>
              </w:rPr>
              <w:t>40140</w:t>
            </w:r>
            <w:r w:rsidRPr="000E1668">
              <w:rPr>
                <w:sz w:val="18"/>
                <w:szCs w:val="18"/>
                <w:lang w:val="en-US"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F74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986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C505" w14:textId="1B6A9E91" w:rsidR="000640D5" w:rsidRPr="000E1668" w:rsidRDefault="000640D5" w:rsidP="000640D5">
            <w:pPr>
              <w:suppressAutoHyphens/>
              <w:autoSpaceDE w:val="0"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0E1668">
              <w:rPr>
                <w:rFonts w:eastAsia="Arial"/>
                <w:sz w:val="18"/>
                <w:szCs w:val="18"/>
                <w:lang w:eastAsia="ar-SA"/>
              </w:rPr>
              <w:t>Всего по счету</w:t>
            </w:r>
          </w:p>
          <w:p w14:paraId="486D43D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eastAsia="ar-SA"/>
              </w:rPr>
              <w:t>0 40140 000в ф. 0503169 не соответствует идентичному показателю в балансе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1540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72CA1246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950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65D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A31A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68E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510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7B5A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F427" w14:textId="42B39D40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487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13CF" w14:textId="77777777" w:rsidR="000640D5" w:rsidRPr="000E1668" w:rsidRDefault="000640D5" w:rsidP="000640D5">
            <w:pPr>
              <w:suppressAutoHyphens/>
              <w:autoSpaceDE w:val="0"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0E1668">
              <w:rPr>
                <w:rFonts w:eastAsia="Arial"/>
                <w:sz w:val="18"/>
                <w:szCs w:val="18"/>
                <w:lang w:eastAsia="ar-SA"/>
              </w:rPr>
              <w:t>Всего  по счету</w:t>
            </w:r>
          </w:p>
          <w:p w14:paraId="3A60B03C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  <w:lang w:val="en-US" w:eastAsia="ar-SA"/>
              </w:rPr>
              <w:t>%</w:t>
            </w:r>
            <w:r w:rsidRPr="000E1668">
              <w:rPr>
                <w:sz w:val="18"/>
                <w:szCs w:val="18"/>
                <w:lang w:eastAsia="ar-SA"/>
              </w:rPr>
              <w:t>40140</w:t>
            </w:r>
            <w:r w:rsidRPr="000E1668">
              <w:rPr>
                <w:sz w:val="18"/>
                <w:szCs w:val="18"/>
                <w:lang w:val="en-US"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C4F1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0E8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BECB" w14:textId="1EE5F38C" w:rsidR="000640D5" w:rsidRPr="000E1668" w:rsidRDefault="000640D5" w:rsidP="000640D5">
            <w:pPr>
              <w:suppressAutoHyphens/>
              <w:autoSpaceDE w:val="0"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0E1668">
              <w:rPr>
                <w:rFonts w:eastAsia="Arial"/>
                <w:sz w:val="18"/>
                <w:szCs w:val="18"/>
                <w:lang w:eastAsia="ar-SA"/>
              </w:rPr>
              <w:t>Всего по счету</w:t>
            </w:r>
          </w:p>
          <w:p w14:paraId="666F327B" w14:textId="351BED1F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eastAsia="ar-SA"/>
              </w:rPr>
              <w:t xml:space="preserve">0 40140 000в ф. 0503169 не соответствует идентичному показателю в балансе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967D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1BBB25C2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F19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899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6916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400B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520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B1AD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FEDB" w14:textId="02F0461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FC8F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F475" w14:textId="77777777" w:rsidR="000640D5" w:rsidRPr="000E1668" w:rsidRDefault="000640D5" w:rsidP="000640D5">
            <w:pPr>
              <w:suppressAutoHyphens/>
              <w:autoSpaceDE w:val="0"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0E1668">
              <w:rPr>
                <w:rFonts w:eastAsia="Arial"/>
                <w:sz w:val="18"/>
                <w:szCs w:val="18"/>
                <w:lang w:eastAsia="ar-SA"/>
              </w:rPr>
              <w:t>Всего  по счету</w:t>
            </w:r>
          </w:p>
          <w:p w14:paraId="32DE05BF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  <w:lang w:val="en-US" w:eastAsia="ar-SA"/>
              </w:rPr>
              <w:t>%</w:t>
            </w:r>
            <w:r w:rsidRPr="000E1668">
              <w:rPr>
                <w:sz w:val="18"/>
                <w:szCs w:val="18"/>
                <w:lang w:eastAsia="ar-SA"/>
              </w:rPr>
              <w:t>40160</w:t>
            </w:r>
            <w:r w:rsidRPr="000E1668">
              <w:rPr>
                <w:sz w:val="18"/>
                <w:szCs w:val="18"/>
                <w:lang w:val="en-US"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30A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30D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99B3" w14:textId="76BCFBC7" w:rsidR="000640D5" w:rsidRPr="000E1668" w:rsidRDefault="000640D5" w:rsidP="000640D5">
            <w:pPr>
              <w:suppressAutoHyphens/>
              <w:autoSpaceDE w:val="0"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0E1668">
              <w:rPr>
                <w:rFonts w:eastAsia="Arial"/>
                <w:sz w:val="18"/>
                <w:szCs w:val="18"/>
                <w:lang w:eastAsia="ar-SA"/>
              </w:rPr>
              <w:t>Всего по счету</w:t>
            </w:r>
          </w:p>
          <w:p w14:paraId="7E1E2996" w14:textId="2C151BAA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eastAsia="ar-SA"/>
              </w:rPr>
              <w:t xml:space="preserve">0 40160 000в ф. 0503169 не соответствует идентичному показателю в балансе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5D38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14049733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32F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A72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EA5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337D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520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2B3D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7B22" w14:textId="11D6F892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952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DB4B" w14:textId="77777777" w:rsidR="000640D5" w:rsidRPr="000E1668" w:rsidRDefault="000640D5" w:rsidP="000640D5">
            <w:pPr>
              <w:suppressAutoHyphens/>
              <w:autoSpaceDE w:val="0"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0E1668">
              <w:rPr>
                <w:rFonts w:eastAsia="Arial"/>
                <w:sz w:val="18"/>
                <w:szCs w:val="18"/>
                <w:lang w:eastAsia="ar-SA"/>
              </w:rPr>
              <w:t>Всего  по счету</w:t>
            </w:r>
          </w:p>
          <w:p w14:paraId="12A8B0F4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  <w:lang w:val="en-US" w:eastAsia="ar-SA"/>
              </w:rPr>
              <w:t>%</w:t>
            </w:r>
            <w:r w:rsidRPr="000E1668">
              <w:rPr>
                <w:sz w:val="18"/>
                <w:szCs w:val="18"/>
                <w:lang w:eastAsia="ar-SA"/>
              </w:rPr>
              <w:t>40160</w:t>
            </w:r>
            <w:r w:rsidRPr="000E1668">
              <w:rPr>
                <w:sz w:val="18"/>
                <w:szCs w:val="18"/>
                <w:lang w:val="en-US"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38E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2C4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1795" w14:textId="4B13EACB" w:rsidR="000640D5" w:rsidRPr="000E1668" w:rsidRDefault="000640D5" w:rsidP="000640D5">
            <w:pPr>
              <w:suppressAutoHyphens/>
              <w:autoSpaceDE w:val="0"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0E1668">
              <w:rPr>
                <w:rFonts w:eastAsia="Arial"/>
                <w:sz w:val="18"/>
                <w:szCs w:val="18"/>
                <w:lang w:eastAsia="ar-SA"/>
              </w:rPr>
              <w:t>Всего по счету</w:t>
            </w:r>
          </w:p>
          <w:p w14:paraId="55B67CE7" w14:textId="7B7C2070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eastAsia="ar-SA"/>
              </w:rPr>
              <w:t xml:space="preserve">0 40160 000в ф. 0503169 не соответствует идентичному показателю в балансе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9896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 w:rsidRPr="001D0E7B">
              <w:rPr>
                <w:sz w:val="18"/>
                <w:szCs w:val="18"/>
              </w:rPr>
              <w:t>Б</w:t>
            </w:r>
          </w:p>
        </w:tc>
      </w:tr>
      <w:tr w:rsidR="000640D5" w:rsidRPr="006C6ED0" w14:paraId="6E99536A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37CD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76C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CEA9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0F99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410+420+470+ 433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3122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A2F2" w14:textId="704B877C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D3B" w14:textId="1C99952A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E691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Всего задолженности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231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F298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69A3" w14:textId="561C834D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Итоговый показатель кредиторской задолженности на начало года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89CD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5B4107FB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F07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A88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E55C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DB9B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410+420+470+ 433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9356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35C4" w14:textId="18B3298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6CC9" w14:textId="5E6AD6E4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008E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Всего задолженности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47DE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C1EE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65E" w14:textId="210E27B8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Итоговый показатель кредиторской задолженности на начало года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C2BF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3C97E193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05EB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EB2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13E7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4042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250+260+280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1EC8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D3B2" w14:textId="1AEBAD7A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2304" w14:textId="14601752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  <w:lang w:val="en-US"/>
              </w:rPr>
              <w:t>0503169 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11A5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Всего задолженности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9B78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191A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C393" w14:textId="7744B793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Итоговый показатель дебиторской задолженности на конец отчетного периода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C309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2D146A35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8BD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6203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D072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B0EE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250+260+280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7CB2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712A" w14:textId="0A41AB95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0A17" w14:textId="456B745D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0503169 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BFD0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Всего задолженности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75E4" w14:textId="77777777" w:rsidR="000640D5" w:rsidRPr="000E1668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71D0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0510" w14:textId="0F69EEED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Итоговый показатель дебиторской задолженности на конец отчетного периода ф. 0503169 не соответствует балансовым данным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221C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00184DF7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4B86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061C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1D0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ф.0503120 (отчетный финансовый год) Гр.3 ф.0503120</w:t>
            </w:r>
          </w:p>
          <w:p w14:paraId="2015FFD1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(предыдущий финансовый год)</w:t>
            </w:r>
            <w:r w:rsidRPr="000E1668">
              <w:t xml:space="preserve"> </w:t>
            </w:r>
            <w:r w:rsidRPr="000E1668">
              <w:rPr>
                <w:sz w:val="18"/>
                <w:szCs w:val="18"/>
              </w:rPr>
              <w:t>Гр. 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B4D8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6"/>
                <w:szCs w:val="16"/>
              </w:rPr>
              <w:t>*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39F" w14:textId="77777777" w:rsidR="000640D5" w:rsidRPr="000E1668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7A99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FF46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0503173</w:t>
            </w:r>
            <w:r w:rsidRPr="000E1668">
              <w:rPr>
                <w:sz w:val="16"/>
                <w:szCs w:val="16"/>
              </w:rPr>
              <w:t xml:space="preserve"> Бюджетная деятельность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E30B" w14:textId="77777777" w:rsidR="000640D5" w:rsidRPr="000E1668" w:rsidRDefault="000640D5" w:rsidP="000640D5">
            <w:pPr>
              <w:rPr>
                <w:sz w:val="16"/>
                <w:szCs w:val="16"/>
              </w:rPr>
            </w:pPr>
            <w:r w:rsidRPr="00A1781D">
              <w:rPr>
                <w:sz w:val="18"/>
                <w:szCs w:val="18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E2D5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C3F2" w14:textId="77777777" w:rsidR="000640D5" w:rsidRPr="000E1668" w:rsidRDefault="000640D5" w:rsidP="000640D5">
            <w:pPr>
              <w:rPr>
                <w:sz w:val="18"/>
                <w:szCs w:val="18"/>
              </w:rPr>
            </w:pPr>
            <w:r w:rsidRPr="000E1668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E816" w14:textId="055C4A73" w:rsidR="000640D5" w:rsidRPr="000E1668" w:rsidRDefault="000640D5" w:rsidP="000640D5">
            <w:pPr>
              <w:rPr>
                <w:sz w:val="16"/>
                <w:szCs w:val="16"/>
              </w:rPr>
            </w:pPr>
            <w:r w:rsidRPr="000E1668">
              <w:rPr>
                <w:sz w:val="18"/>
                <w:szCs w:val="18"/>
              </w:rPr>
              <w:t>Разница входящих остатков баланса за отчетный год иисходящих остатков баланса на конец предыдущего отчетного периода не соответствует показателю в ф. 0503173 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97A4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E84B68">
              <w:rPr>
                <w:sz w:val="18"/>
                <w:szCs w:val="18"/>
              </w:rPr>
              <w:t>Б</w:t>
            </w:r>
          </w:p>
        </w:tc>
      </w:tr>
      <w:tr w:rsidR="000640D5" w:rsidRPr="006C6ED0" w14:paraId="6675C1A1" w14:textId="77777777" w:rsidTr="00B31735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B8F9" w14:textId="77777777" w:rsidR="000640D5" w:rsidRPr="00A46537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03CC" w14:textId="77777777" w:rsidR="000640D5" w:rsidRPr="006C6ED0" w:rsidDel="008E03A4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7A54" w14:textId="77777777" w:rsidR="000640D5" w:rsidDel="008E03A4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 050312</w:t>
            </w:r>
            <w:r w:rsidRPr="00A1781D">
              <w:rPr>
                <w:sz w:val="18"/>
                <w:szCs w:val="18"/>
              </w:rPr>
              <w:t>0 (</w:t>
            </w:r>
            <w:r w:rsidRPr="00F61BBD">
              <w:rPr>
                <w:sz w:val="18"/>
                <w:szCs w:val="18"/>
              </w:rPr>
              <w:t>отчетный финансовый</w:t>
            </w:r>
            <w:r w:rsidRPr="00A1781D">
              <w:rPr>
                <w:sz w:val="18"/>
                <w:szCs w:val="18"/>
              </w:rPr>
              <w:t xml:space="preserve"> год) </w:t>
            </w:r>
            <w:r>
              <w:rPr>
                <w:sz w:val="18"/>
                <w:szCs w:val="18"/>
              </w:rPr>
              <w:t>Гр.4– ф. 050312</w:t>
            </w:r>
            <w:r w:rsidRPr="00A1781D">
              <w:rPr>
                <w:sz w:val="18"/>
                <w:szCs w:val="18"/>
              </w:rPr>
              <w:t>0 (предыдущий год) Гр. 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E4D3" w14:textId="77777777" w:rsidR="000640D5" w:rsidRPr="00360CDE" w:rsidRDefault="000640D5" w:rsidP="000640D5">
            <w:pPr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*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3352" w14:textId="77777777" w:rsidR="000640D5" w:rsidRPr="009B249A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7AE6" w14:textId="77777777" w:rsidR="000640D5" w:rsidRPr="006C6ED0" w:rsidDel="008E03A4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A68C" w14:textId="77777777" w:rsidR="000640D5" w:rsidDel="008E03A4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F452" w14:textId="77777777" w:rsidR="000640D5" w:rsidDel="008E03A4" w:rsidRDefault="000640D5" w:rsidP="000640D5">
            <w:pPr>
              <w:rPr>
                <w:sz w:val="16"/>
                <w:szCs w:val="16"/>
              </w:rPr>
            </w:pPr>
            <w:r w:rsidRPr="00A1781D">
              <w:rPr>
                <w:sz w:val="18"/>
                <w:szCs w:val="18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AEC0" w14:textId="77777777" w:rsidR="000640D5" w:rsidDel="008E03A4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E819" w14:textId="77777777" w:rsidR="000640D5" w:rsidDel="008E03A4" w:rsidRDefault="000640D5" w:rsidP="000640D5">
            <w:pPr>
              <w:rPr>
                <w:sz w:val="18"/>
                <w:szCs w:val="18"/>
              </w:rPr>
            </w:pPr>
            <w:r w:rsidRPr="00F51417"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D395" w14:textId="7288D34D" w:rsidR="000640D5" w:rsidRPr="006C6ED0" w:rsidDel="008E03A4" w:rsidRDefault="000640D5" w:rsidP="000640D5">
            <w:pPr>
              <w:rPr>
                <w:sz w:val="18"/>
                <w:szCs w:val="18"/>
              </w:rPr>
            </w:pPr>
            <w:r w:rsidRPr="00F61BBD">
              <w:rPr>
                <w:sz w:val="18"/>
                <w:szCs w:val="18"/>
              </w:rPr>
              <w:t>Разница входящих остатков баланса за отчетный год и исходящих остатков баланса за предыдущий отчетный финансовый год и не соответствует показателю в ф. 0503173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E66D" w14:textId="77777777" w:rsidR="000640D5" w:rsidRPr="00E84B68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27021C5B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3C1E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23B0" w14:textId="77777777" w:rsidR="000640D5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6E7AFA24" w14:textId="6D805379" w:rsidR="000640D5" w:rsidRPr="009B249A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Справка</w:t>
            </w:r>
            <w:r w:rsidRPr="009669AF">
              <w:rPr>
                <w:sz w:val="18"/>
                <w:szCs w:val="18"/>
              </w:rPr>
              <w:t xml:space="preserve"> о наличии имущества и обязательств на забалансовых счетах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B23CC" w14:textId="77777777" w:rsidR="000640D5" w:rsidRPr="006C6ED0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Ф. 05031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0 (текущий год) Гр.</w:t>
            </w:r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 xml:space="preserve"> – ф. 05031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 xml:space="preserve">0 (предыдущий год) Гр. 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93887" w14:textId="77777777" w:rsidR="000640D5" w:rsidRPr="00360CDE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*, кроме строк 170-173, 180-183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70C7" w14:textId="77777777" w:rsidR="000640D5" w:rsidRPr="009B249A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5650D" w14:textId="77777777" w:rsidR="000640D5" w:rsidRPr="009B249A" w:rsidRDefault="000640D5" w:rsidP="000640D5">
            <w:pPr>
              <w:rPr>
                <w:sz w:val="16"/>
                <w:szCs w:val="16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66C8" w14:textId="77777777" w:rsidR="000640D5" w:rsidRPr="009B249A" w:rsidRDefault="000640D5" w:rsidP="000640D5">
            <w:pPr>
              <w:rPr>
                <w:sz w:val="16"/>
                <w:szCs w:val="16"/>
              </w:rPr>
            </w:pPr>
            <w:r w:rsidRPr="00A1781D">
              <w:rPr>
                <w:bCs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DF64D" w14:textId="77777777" w:rsidR="000640D5" w:rsidRPr="00360CDE" w:rsidRDefault="000640D5" w:rsidP="000640D5">
            <w:pPr>
              <w:rPr>
                <w:sz w:val="16"/>
                <w:szCs w:val="16"/>
              </w:rPr>
            </w:pPr>
            <w:r w:rsidRPr="00A1781D">
              <w:rPr>
                <w:bCs/>
                <w:sz w:val="18"/>
                <w:szCs w:val="18"/>
              </w:rPr>
              <w:t xml:space="preserve">Раздел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EB42C" w14:textId="77777777" w:rsidR="000640D5" w:rsidRPr="006C6ED0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*, кроме строк 170-173, 180-183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F1C6" w14:textId="77777777" w:rsidR="000640D5" w:rsidRPr="006C6ED0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0116" w14:textId="764F55D9" w:rsidR="000640D5" w:rsidRPr="00360CDE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входящих остатков баланса за отчетный год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A1781D">
              <w:rPr>
                <w:sz w:val="18"/>
                <w:szCs w:val="18"/>
              </w:rPr>
              <w:t>исходящих остатков баланс</w:t>
            </w:r>
            <w:r>
              <w:rPr>
                <w:sz w:val="18"/>
                <w:szCs w:val="18"/>
              </w:rPr>
              <w:t>а</w:t>
            </w:r>
            <w:r w:rsidRPr="00A1781D">
              <w:rPr>
                <w:sz w:val="18"/>
                <w:szCs w:val="18"/>
              </w:rPr>
              <w:t xml:space="preserve"> за предыдущий отчетный финансовый год </w:t>
            </w:r>
            <w:r>
              <w:rPr>
                <w:sz w:val="18"/>
                <w:szCs w:val="18"/>
              </w:rPr>
              <w:t xml:space="preserve">в части показателей по забалансовым счетам </w:t>
            </w:r>
            <w:r w:rsidRPr="00A1781D">
              <w:rPr>
                <w:sz w:val="18"/>
                <w:szCs w:val="18"/>
              </w:rPr>
              <w:t xml:space="preserve">не соответствует показателю в ф. 0503173 </w:t>
            </w:r>
            <w:r w:rsidRPr="000E166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0E1668">
              <w:rPr>
                <w:sz w:val="18"/>
                <w:szCs w:val="18"/>
              </w:rPr>
              <w:t>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7FC3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 w:rsidRPr="00F54352">
              <w:rPr>
                <w:sz w:val="18"/>
                <w:szCs w:val="18"/>
              </w:rPr>
              <w:t>Б</w:t>
            </w:r>
          </w:p>
        </w:tc>
      </w:tr>
      <w:tr w:rsidR="000640D5" w:rsidRPr="006C6ED0" w14:paraId="62054348" w14:textId="77777777" w:rsidTr="00B317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9199" w14:textId="77777777" w:rsidR="000640D5" w:rsidRPr="00216208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5972" w14:textId="77777777" w:rsidR="000640D5" w:rsidRPr="009B249A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0503168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05376" w14:textId="77777777" w:rsidR="000640D5" w:rsidRPr="006C6ED0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EC92E" w14:textId="0FE1155F" w:rsidR="000640D5" w:rsidRPr="00360CDE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010+070+080+110+140+150+170+190+230+250+260+290+320+330+350+360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D875" w14:textId="77777777" w:rsidR="000640D5" w:rsidRPr="009B249A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4C5F7" w14:textId="77777777" w:rsidR="000640D5" w:rsidRPr="009B249A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56D1" w14:textId="77777777" w:rsidR="000640D5" w:rsidRPr="009B249A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0503110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E71B5" w14:textId="77777777" w:rsidR="000640D5" w:rsidRPr="00360CDE" w:rsidRDefault="000640D5" w:rsidP="000640D5">
            <w:pPr>
              <w:rPr>
                <w:sz w:val="16"/>
                <w:szCs w:val="16"/>
              </w:rPr>
            </w:pPr>
            <w:r w:rsidRPr="00AA2547">
              <w:rPr>
                <w:sz w:val="18"/>
                <w:szCs w:val="18"/>
              </w:rPr>
              <w:t>1 1</w:t>
            </w:r>
            <w:r>
              <w:rPr>
                <w:sz w:val="18"/>
                <w:szCs w:val="18"/>
              </w:rPr>
              <w:t>7</w:t>
            </w:r>
            <w:r w:rsidRPr="00AA2547">
              <w:rPr>
                <w:sz w:val="18"/>
                <w:szCs w:val="18"/>
              </w:rPr>
              <w:t> 0</w:t>
            </w:r>
            <w:r>
              <w:rPr>
                <w:sz w:val="18"/>
                <w:szCs w:val="18"/>
              </w:rPr>
              <w:t>0</w:t>
            </w:r>
            <w:r w:rsidRPr="00AA2547">
              <w:rPr>
                <w:sz w:val="18"/>
                <w:szCs w:val="18"/>
              </w:rPr>
              <w:t>000 00 0000 000 1 401 10</w:t>
            </w:r>
            <w:r>
              <w:rPr>
                <w:sz w:val="18"/>
                <w:szCs w:val="18"/>
              </w:rPr>
              <w:t> </w:t>
            </w:r>
            <w:r w:rsidRPr="00AA254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 (раздел 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D082B" w14:textId="77777777" w:rsidR="000640D5" w:rsidRPr="006C6ED0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242C" w14:textId="77777777" w:rsidR="000640D5" w:rsidRPr="006C6ED0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BA1EC" w14:textId="037BD594" w:rsidR="000640D5" w:rsidRPr="00360CDE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Сумма принятых к учету ранее не учтенных объектов не соответствует данным ф. 0503110 по счету 140110199 – </w:t>
            </w:r>
            <w:r w:rsidRPr="00F711F3">
              <w:rPr>
                <w:sz w:val="18"/>
                <w:szCs w:val="18"/>
              </w:rPr>
              <w:t>требуются пояснения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B0FA" w14:textId="77777777" w:rsidR="000640D5" w:rsidRPr="006C6ED0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640D5" w:rsidRPr="006C6ED0" w14:paraId="0AE9E647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0089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90BD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0503125 (1 401 10 151)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E00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8995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1330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EE3C" w14:textId="3D963596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2673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DB86" w14:textId="2414761C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сумма по КБК Д.% 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140110151,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8409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3DBD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47DE" w14:textId="1AD63061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A03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итоговой суммы по поступлениям от других бюджетов в ф. 0503125 сумме показателей по КОСГУ 151 ф. 0503110 </w:t>
            </w:r>
            <w:r w:rsidRPr="00DF143C">
              <w:rPr>
                <w:rFonts w:ascii="Times New Roman" w:hAnsi="Times New Roman" w:cs="Times New Roman"/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B8B6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17AB1AF1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F095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6636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0503125 (1 401 10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F68A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EC90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47C0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58E8" w14:textId="44BF4561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30C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1A3C" w14:textId="7A1F5313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сумма по КБК Д.% 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br/>
              <w:t>1401101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1,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8B2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89E5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8E1" w14:textId="3506644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A03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итоговой суммы по поступлениям от других бюджетов в ф. 0503125 сумме показателей по КОСГУ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55A03">
              <w:rPr>
                <w:rFonts w:ascii="Times New Roman" w:hAnsi="Times New Roman" w:cs="Times New Roman"/>
                <w:sz w:val="18"/>
                <w:szCs w:val="18"/>
              </w:rPr>
              <w:t xml:space="preserve">1 ф. 0503110 </w:t>
            </w:r>
            <w:r w:rsidRPr="00DF143C">
              <w:rPr>
                <w:rFonts w:ascii="Times New Roman" w:hAnsi="Times New Roman" w:cs="Times New Roman"/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FC89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58130BDC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5D1B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8836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0503125 (1 401 20 251)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4A52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094E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9CD4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19EC" w14:textId="090DB7BC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79AF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FE3A" w14:textId="1EC30A13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умма по КБК Р.%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br/>
              <w:t>140120251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КБК %807140120251 – КБК %000140120251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DC5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28F8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9A18" w14:textId="7091E303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A03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итоговой суммы по перечислениям другим бюджетам в ф. 0503125 сумме показателей по КОСГУ 251 ф. 0503110 </w:t>
            </w:r>
            <w:r w:rsidRPr="00DF143C">
              <w:rPr>
                <w:rFonts w:ascii="Times New Roman" w:hAnsi="Times New Roman" w:cs="Times New Roman"/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690D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58414CC0" w14:textId="77777777" w:rsidTr="00396458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E5BD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764D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0503125 (1 401 20 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3E85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FED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95FF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3BBE" w14:textId="4461C01B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B547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22AF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умма по КБК Р.%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br/>
              <w:t>14012025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 – КБК %807140120254 – КБК %000140120254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EC3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0AD9" w14:textId="77777777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923" w14:textId="4AEDFA36" w:rsidR="000640D5" w:rsidRPr="00885A06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A03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итоговой суммы по перечислениям другим бюджетам в ф. 0503125 сумме показателей по КОСГУ 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55A03">
              <w:rPr>
                <w:rFonts w:ascii="Times New Roman" w:hAnsi="Times New Roman" w:cs="Times New Roman"/>
                <w:sz w:val="18"/>
                <w:szCs w:val="18"/>
              </w:rPr>
              <w:t xml:space="preserve"> ф. 0503110 </w:t>
            </w:r>
            <w:r w:rsidRPr="00DF143C">
              <w:rPr>
                <w:rFonts w:ascii="Times New Roman" w:hAnsi="Times New Roman" w:cs="Times New Roman"/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D265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477DF0F7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3658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AA94" w14:textId="77777777" w:rsidR="000640D5" w:rsidRPr="00C67DDB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0503125  </w:t>
            </w:r>
          </w:p>
          <w:p w14:paraId="2263DD17" w14:textId="77777777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(130251000)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6F5A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D225" w14:textId="77777777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B86C" w14:textId="77777777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DF21" w14:textId="77777777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AAF0" w14:textId="77777777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8AA2" w14:textId="77777777" w:rsidR="000640D5" w:rsidRDefault="000640D5" w:rsidP="000640D5">
            <w:pPr>
              <w:rPr>
                <w:sz w:val="16"/>
                <w:szCs w:val="16"/>
              </w:rPr>
            </w:pPr>
            <w:r w:rsidRPr="00C67DDB">
              <w:rPr>
                <w:sz w:val="18"/>
                <w:szCs w:val="18"/>
              </w:rPr>
              <w:t>Сумма показателей по счету 13025100</w:t>
            </w:r>
            <w:r>
              <w:rPr>
                <w:sz w:val="18"/>
                <w:szCs w:val="18"/>
              </w:rPr>
              <w:t>1</w:t>
            </w:r>
            <w:r w:rsidRPr="00C67DD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53B3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D49E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7C07" w14:textId="1802872A" w:rsidR="000640D5" w:rsidRPr="00104319" w:rsidRDefault="000640D5" w:rsidP="000640D5">
            <w:pPr>
              <w:rPr>
                <w:sz w:val="18"/>
                <w:szCs w:val="18"/>
              </w:rPr>
            </w:pPr>
            <w:r w:rsidRPr="00472EC4">
              <w:rPr>
                <w:sz w:val="18"/>
                <w:szCs w:val="18"/>
              </w:rPr>
              <w:t>Несоответствие суммы остатк</w:t>
            </w:r>
            <w:r>
              <w:rPr>
                <w:sz w:val="18"/>
                <w:szCs w:val="18"/>
              </w:rPr>
              <w:t>а</w:t>
            </w:r>
            <w:r w:rsidRPr="00472EC4">
              <w:rPr>
                <w:sz w:val="18"/>
                <w:szCs w:val="18"/>
              </w:rPr>
              <w:t xml:space="preserve"> по счету 130251000 отраженному в Справке ф. 0503125 сумме остатк</w:t>
            </w:r>
            <w:r>
              <w:rPr>
                <w:sz w:val="18"/>
                <w:szCs w:val="18"/>
              </w:rPr>
              <w:t>а</w:t>
            </w:r>
            <w:r w:rsidRPr="00472EC4">
              <w:rPr>
                <w:sz w:val="18"/>
                <w:szCs w:val="18"/>
              </w:rPr>
              <w:t xml:space="preserve"> по счету 13025100</w:t>
            </w:r>
            <w:r>
              <w:rPr>
                <w:sz w:val="18"/>
                <w:szCs w:val="18"/>
              </w:rPr>
              <w:t>1</w:t>
            </w:r>
            <w:r w:rsidRPr="00472EC4">
              <w:rPr>
                <w:sz w:val="18"/>
                <w:szCs w:val="18"/>
              </w:rPr>
              <w:t xml:space="preserve"> в Сведениях ф. 0503169 </w:t>
            </w:r>
            <w:r w:rsidRPr="00DF143C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EF16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32625B2D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02A1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BE99" w14:textId="05AF656C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0503125 (120651000)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9A78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D1D8" w14:textId="77777777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4D06" w14:textId="77777777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94E8" w14:textId="77777777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44D3" w14:textId="77777777" w:rsidR="000640D5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0503169 дебиторка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237F" w14:textId="77777777" w:rsidR="000640D5" w:rsidRDefault="000640D5" w:rsidP="000640D5">
            <w:pPr>
              <w:rPr>
                <w:sz w:val="16"/>
                <w:szCs w:val="16"/>
              </w:rPr>
            </w:pPr>
            <w:r w:rsidRPr="00C67DDB">
              <w:rPr>
                <w:sz w:val="18"/>
                <w:szCs w:val="18"/>
              </w:rPr>
              <w:t>Сумма показателей по счету 12065100</w:t>
            </w:r>
            <w:r>
              <w:rPr>
                <w:sz w:val="18"/>
                <w:szCs w:val="18"/>
              </w:rPr>
              <w:t>1</w:t>
            </w:r>
            <w:r w:rsidRPr="00C67DD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BEF6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DF13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B18B" w14:textId="34DA326A" w:rsidR="000640D5" w:rsidRPr="00104319" w:rsidRDefault="000640D5" w:rsidP="000640D5">
            <w:pPr>
              <w:rPr>
                <w:sz w:val="18"/>
                <w:szCs w:val="18"/>
              </w:rPr>
            </w:pPr>
            <w:r w:rsidRPr="00472EC4">
              <w:rPr>
                <w:sz w:val="18"/>
                <w:szCs w:val="18"/>
              </w:rPr>
              <w:t>Несоответствие суммы остатк</w:t>
            </w:r>
            <w:r>
              <w:rPr>
                <w:sz w:val="18"/>
                <w:szCs w:val="18"/>
              </w:rPr>
              <w:t>а</w:t>
            </w:r>
            <w:r w:rsidRPr="00472EC4">
              <w:rPr>
                <w:sz w:val="18"/>
                <w:szCs w:val="18"/>
              </w:rPr>
              <w:t xml:space="preserve"> по счету 120651000 отраженному в Справке ф. 0503125 сумме остатк</w:t>
            </w:r>
            <w:r>
              <w:rPr>
                <w:sz w:val="18"/>
                <w:szCs w:val="18"/>
              </w:rPr>
              <w:t>а</w:t>
            </w:r>
            <w:r w:rsidRPr="00472EC4">
              <w:rPr>
                <w:sz w:val="18"/>
                <w:szCs w:val="18"/>
              </w:rPr>
              <w:t xml:space="preserve"> по счету 12065100</w:t>
            </w:r>
            <w:r w:rsidRPr="0071625B">
              <w:rPr>
                <w:sz w:val="18"/>
                <w:szCs w:val="18"/>
              </w:rPr>
              <w:t xml:space="preserve">1 </w:t>
            </w:r>
            <w:r w:rsidRPr="00472EC4">
              <w:rPr>
                <w:sz w:val="18"/>
                <w:szCs w:val="18"/>
              </w:rPr>
              <w:t xml:space="preserve">в Сведениях ф. 0503169 </w:t>
            </w:r>
            <w:r w:rsidRPr="00DF143C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12F0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5EEDADA1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ACF6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0426" w14:textId="01938AF8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0503125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(120551000)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1B26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363A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3C76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8291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A65B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0503169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B4F2" w14:textId="77777777" w:rsidR="000640D5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показателей по  счету 1 205 51 00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 xml:space="preserve"> (ф. 0503169</w:t>
            </w:r>
            <w:r>
              <w:rPr>
                <w:sz w:val="18"/>
                <w:szCs w:val="18"/>
              </w:rPr>
              <w:t>: ДЗ-КЗ</w:t>
            </w:r>
            <w:r w:rsidRPr="00A1781D">
              <w:rPr>
                <w:sz w:val="18"/>
                <w:szCs w:val="18"/>
              </w:rPr>
              <w:t xml:space="preserve">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881D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93C7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31ED" w14:textId="1E0C663A" w:rsidR="000640D5" w:rsidRPr="00104319" w:rsidRDefault="000640D5" w:rsidP="000640D5">
            <w:pPr>
              <w:rPr>
                <w:sz w:val="18"/>
                <w:szCs w:val="18"/>
              </w:rPr>
            </w:pPr>
            <w:r w:rsidRPr="00472EC4">
              <w:rPr>
                <w:sz w:val="18"/>
                <w:szCs w:val="18"/>
              </w:rPr>
              <w:t>Несоответствие остатк</w:t>
            </w:r>
            <w:r>
              <w:rPr>
                <w:sz w:val="18"/>
                <w:szCs w:val="18"/>
              </w:rPr>
              <w:t>а</w:t>
            </w:r>
            <w:r w:rsidRPr="00472EC4">
              <w:rPr>
                <w:sz w:val="18"/>
                <w:szCs w:val="18"/>
              </w:rPr>
              <w:t xml:space="preserve"> по счету 120551000 отраженному в Справке ф. 0503125 </w:t>
            </w:r>
            <w:r>
              <w:rPr>
                <w:sz w:val="18"/>
                <w:szCs w:val="18"/>
              </w:rPr>
              <w:t>разнице</w:t>
            </w:r>
            <w:r w:rsidRPr="00472EC4">
              <w:rPr>
                <w:sz w:val="18"/>
                <w:szCs w:val="18"/>
              </w:rPr>
              <w:t xml:space="preserve"> остатков по счет</w:t>
            </w:r>
            <w:r>
              <w:rPr>
                <w:sz w:val="18"/>
                <w:szCs w:val="18"/>
              </w:rPr>
              <w:t>ам</w:t>
            </w:r>
            <w:r w:rsidRPr="00472EC4">
              <w:rPr>
                <w:sz w:val="18"/>
                <w:szCs w:val="18"/>
              </w:rPr>
              <w:t xml:space="preserve"> 12055100</w:t>
            </w:r>
            <w:r w:rsidRPr="0071625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(ДЗ) и 120551001 (КЗ)</w:t>
            </w:r>
            <w:r w:rsidRPr="00472EC4">
              <w:rPr>
                <w:sz w:val="18"/>
                <w:szCs w:val="18"/>
              </w:rPr>
              <w:t xml:space="preserve"> в Сведениях ф. 0503169 </w:t>
            </w:r>
            <w:r w:rsidRPr="00DF143C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3BDF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18C3E5AC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EE9A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601E" w14:textId="04C41ED3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0503125 (1205</w:t>
            </w:r>
            <w:r>
              <w:rPr>
                <w:sz w:val="18"/>
                <w:szCs w:val="18"/>
              </w:rPr>
              <w:t>6</w:t>
            </w:r>
            <w:r w:rsidRPr="00A1781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000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0E07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060B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DC96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6BCA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039D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0503169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9912" w14:textId="77777777" w:rsidR="000640D5" w:rsidRDefault="000640D5" w:rsidP="000640D5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Разница</w:t>
            </w:r>
            <w:r w:rsidRPr="00A1781D">
              <w:rPr>
                <w:sz w:val="18"/>
                <w:szCs w:val="18"/>
              </w:rPr>
              <w:t xml:space="preserve"> показателей по счету 1 205 </w:t>
            </w:r>
            <w:r>
              <w:rPr>
                <w:sz w:val="18"/>
                <w:szCs w:val="18"/>
              </w:rPr>
              <w:t>6</w:t>
            </w:r>
            <w:r w:rsidRPr="00A1781D">
              <w:rPr>
                <w:sz w:val="18"/>
                <w:szCs w:val="18"/>
              </w:rPr>
              <w:t>1 </w:t>
            </w:r>
            <w:r w:rsidRPr="009C267D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 xml:space="preserve"> (ф. 0503169</w:t>
            </w:r>
            <w:r>
              <w:rPr>
                <w:sz w:val="18"/>
                <w:szCs w:val="18"/>
              </w:rPr>
              <w:t>: ДЗ-КЗ</w:t>
            </w:r>
            <w:r w:rsidRPr="00A1781D">
              <w:rPr>
                <w:sz w:val="18"/>
                <w:szCs w:val="18"/>
              </w:rPr>
              <w:t xml:space="preserve"> 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04E8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090D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3094" w14:textId="7CDC7C13" w:rsidR="000640D5" w:rsidRPr="00104319" w:rsidRDefault="000640D5" w:rsidP="000640D5">
            <w:pPr>
              <w:rPr>
                <w:sz w:val="18"/>
                <w:szCs w:val="18"/>
              </w:rPr>
            </w:pPr>
            <w:r w:rsidRPr="00472EC4">
              <w:rPr>
                <w:sz w:val="18"/>
                <w:szCs w:val="18"/>
              </w:rPr>
              <w:t>Несоответствие остатк</w:t>
            </w:r>
            <w:r>
              <w:rPr>
                <w:sz w:val="18"/>
                <w:szCs w:val="18"/>
              </w:rPr>
              <w:t>а</w:t>
            </w:r>
            <w:r w:rsidRPr="00472EC4">
              <w:rPr>
                <w:sz w:val="18"/>
                <w:szCs w:val="18"/>
              </w:rPr>
              <w:t xml:space="preserve"> по счету 120561000, отраженно</w:t>
            </w:r>
            <w:r>
              <w:rPr>
                <w:sz w:val="18"/>
                <w:szCs w:val="18"/>
              </w:rPr>
              <w:t>го</w:t>
            </w:r>
            <w:r w:rsidRPr="00472EC4">
              <w:rPr>
                <w:sz w:val="18"/>
                <w:szCs w:val="18"/>
              </w:rPr>
              <w:t xml:space="preserve"> в Справке ф. 0503125, разнице остатков по счетам 12056100</w:t>
            </w:r>
            <w:r>
              <w:rPr>
                <w:sz w:val="18"/>
                <w:szCs w:val="18"/>
              </w:rPr>
              <w:t>1 (ДЗ)</w:t>
            </w:r>
            <w:r w:rsidRPr="00472EC4">
              <w:rPr>
                <w:sz w:val="18"/>
                <w:szCs w:val="18"/>
              </w:rPr>
              <w:t xml:space="preserve"> и 12056100</w:t>
            </w:r>
            <w:r>
              <w:rPr>
                <w:sz w:val="18"/>
                <w:szCs w:val="18"/>
              </w:rPr>
              <w:t>1 (КЗ)</w:t>
            </w:r>
            <w:r w:rsidRPr="00472EC4">
              <w:rPr>
                <w:sz w:val="18"/>
                <w:szCs w:val="18"/>
              </w:rPr>
              <w:t xml:space="preserve"> в Сведениях ф. 0503169 </w:t>
            </w:r>
            <w:r w:rsidRPr="00DF143C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9D71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177343CB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C76F" w14:textId="77777777" w:rsidR="000640D5" w:rsidDel="00510173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9479" w14:textId="56FC709D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0503125</w:t>
            </w:r>
            <w:r>
              <w:rPr>
                <w:sz w:val="18"/>
                <w:szCs w:val="18"/>
              </w:rPr>
              <w:t xml:space="preserve"> </w:t>
            </w:r>
            <w:r w:rsidRPr="00C67DDB">
              <w:rPr>
                <w:sz w:val="18"/>
                <w:szCs w:val="18"/>
              </w:rPr>
              <w:t>(1</w:t>
            </w:r>
            <w:r w:rsidRPr="009C1CB6">
              <w:rPr>
                <w:sz w:val="18"/>
                <w:szCs w:val="18"/>
              </w:rPr>
              <w:t>40140151</w:t>
            </w:r>
            <w:r w:rsidRPr="00C67DDB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CF76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8BC0" w14:textId="77777777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3332" w14:textId="77777777" w:rsidR="000640D5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D4F7" w14:textId="77777777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CC5E" w14:textId="77777777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F44F" w14:textId="77777777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Сумма показателей по счету 1</w:t>
            </w:r>
            <w:r w:rsidRPr="009C1CB6">
              <w:rPr>
                <w:sz w:val="18"/>
                <w:szCs w:val="18"/>
              </w:rPr>
              <w:t>4014</w:t>
            </w:r>
            <w:r>
              <w:rPr>
                <w:sz w:val="18"/>
                <w:szCs w:val="18"/>
              </w:rPr>
              <w:t>х</w:t>
            </w:r>
            <w:r w:rsidRPr="009C1CB6">
              <w:rPr>
                <w:sz w:val="18"/>
                <w:szCs w:val="18"/>
              </w:rPr>
              <w:t>151</w:t>
            </w:r>
            <w:r w:rsidRPr="00C67DD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6374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0A12" w14:textId="77777777" w:rsidR="000640D5" w:rsidDel="00510173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1F77" w14:textId="1B707410" w:rsidR="000640D5" w:rsidRPr="00472EC4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Несоответствие суммы остатков по счету 1</w:t>
            </w:r>
            <w:r w:rsidRPr="003C023A">
              <w:rPr>
                <w:sz w:val="18"/>
                <w:szCs w:val="18"/>
              </w:rPr>
              <w:t>40140151</w:t>
            </w:r>
            <w:r w:rsidRPr="00C67DDB">
              <w:rPr>
                <w:sz w:val="18"/>
                <w:szCs w:val="18"/>
              </w:rPr>
              <w:t xml:space="preserve"> отраженному в Справке ф. 0503125 сумме остатков по счету 1</w:t>
            </w:r>
            <w:r w:rsidRPr="00981C94">
              <w:rPr>
                <w:sz w:val="18"/>
                <w:szCs w:val="18"/>
              </w:rPr>
              <w:t>4014</w:t>
            </w:r>
            <w:r>
              <w:rPr>
                <w:sz w:val="18"/>
                <w:szCs w:val="18"/>
              </w:rPr>
              <w:t>х</w:t>
            </w:r>
            <w:r w:rsidRPr="00981C94">
              <w:rPr>
                <w:sz w:val="18"/>
                <w:szCs w:val="18"/>
              </w:rPr>
              <w:t>151</w:t>
            </w:r>
            <w:r w:rsidRPr="00C67DDB">
              <w:rPr>
                <w:sz w:val="18"/>
                <w:szCs w:val="18"/>
              </w:rPr>
              <w:t xml:space="preserve"> в Сведениях ф. 0503169 </w:t>
            </w:r>
            <w:r w:rsidRPr="00DF143C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0AA5" w14:textId="77777777" w:rsidR="000640D5" w:rsidDel="00510173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63E77B18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9325" w14:textId="77777777" w:rsidR="000640D5" w:rsidDel="00510173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285.3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E6C" w14:textId="67669A89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0503125 (1</w:t>
            </w:r>
            <w:r w:rsidRPr="009C1CB6">
              <w:rPr>
                <w:sz w:val="18"/>
                <w:szCs w:val="18"/>
              </w:rPr>
              <w:t>40140161</w:t>
            </w:r>
            <w:r w:rsidRPr="00C67DDB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00FB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7EAA" w14:textId="77777777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25A9" w14:textId="77777777" w:rsidR="000640D5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9F6F" w14:textId="77777777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3367" w14:textId="77777777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0503169 кредиторка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B43B" w14:textId="77777777" w:rsidR="000640D5" w:rsidRPr="00A1781D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Сумма показателей по счету 1</w:t>
            </w:r>
            <w:r w:rsidRPr="009C1CB6">
              <w:rPr>
                <w:sz w:val="18"/>
                <w:szCs w:val="18"/>
              </w:rPr>
              <w:t>4014</w:t>
            </w:r>
            <w:r>
              <w:rPr>
                <w:sz w:val="18"/>
                <w:szCs w:val="18"/>
              </w:rPr>
              <w:t>х</w:t>
            </w:r>
            <w:r w:rsidRPr="009C1CB6">
              <w:rPr>
                <w:sz w:val="18"/>
                <w:szCs w:val="18"/>
              </w:rPr>
              <w:t>161</w:t>
            </w:r>
            <w:r w:rsidRPr="00C67DD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3604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1797" w14:textId="77777777" w:rsidR="000640D5" w:rsidDel="00510173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B10F" w14:textId="4C135C37" w:rsidR="000640D5" w:rsidRPr="00472EC4" w:rsidDel="00510173" w:rsidRDefault="000640D5" w:rsidP="000640D5">
            <w:pPr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Несоответствие суммы остатков по счету 1</w:t>
            </w:r>
            <w:r w:rsidRPr="00C96EF4">
              <w:rPr>
                <w:sz w:val="18"/>
                <w:szCs w:val="18"/>
              </w:rPr>
              <w:t>401401</w:t>
            </w:r>
            <w:r w:rsidRPr="00981C94">
              <w:rPr>
                <w:sz w:val="18"/>
                <w:szCs w:val="18"/>
              </w:rPr>
              <w:t>6</w:t>
            </w:r>
            <w:r w:rsidRPr="00C96EF4">
              <w:rPr>
                <w:sz w:val="18"/>
                <w:szCs w:val="18"/>
              </w:rPr>
              <w:t>1</w:t>
            </w:r>
            <w:r w:rsidRPr="00C67DDB">
              <w:rPr>
                <w:sz w:val="18"/>
                <w:szCs w:val="18"/>
              </w:rPr>
              <w:t xml:space="preserve"> отраженному в Справке ф. 0503125 сумме остатков по счету 1</w:t>
            </w:r>
            <w:r w:rsidRPr="00981C94">
              <w:rPr>
                <w:sz w:val="18"/>
                <w:szCs w:val="18"/>
              </w:rPr>
              <w:t>4014</w:t>
            </w:r>
            <w:r>
              <w:rPr>
                <w:sz w:val="18"/>
                <w:szCs w:val="18"/>
              </w:rPr>
              <w:t>х</w:t>
            </w:r>
            <w:r w:rsidRPr="00981C94">
              <w:rPr>
                <w:sz w:val="18"/>
                <w:szCs w:val="18"/>
              </w:rPr>
              <w:t>161</w:t>
            </w:r>
            <w:r w:rsidRPr="00C67DDB">
              <w:rPr>
                <w:sz w:val="18"/>
                <w:szCs w:val="18"/>
              </w:rPr>
              <w:t xml:space="preserve"> в Сведениях ф. 0503169 </w:t>
            </w:r>
            <w:r w:rsidRPr="00DF143C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3E94" w14:textId="77777777" w:rsidR="000640D5" w:rsidDel="00510173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422A4EF6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4ED" w14:textId="77777777" w:rsidR="000640D5" w:rsidDel="00510173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285.4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FF95" w14:textId="5F5A3454" w:rsidR="000640D5" w:rsidRPr="00C67DDB" w:rsidRDefault="000640D5" w:rsidP="000640D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30305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000)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B58A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7B19" w14:textId="77777777" w:rsidR="000640D5" w:rsidRPr="00C67DDB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6AB1" w14:textId="77777777" w:rsidR="000640D5" w:rsidRPr="00C67DDB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BE79" w14:textId="77777777" w:rsidR="000640D5" w:rsidRPr="00C67DDB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0E4F" w14:textId="77777777" w:rsidR="000640D5" w:rsidRPr="00C67DDB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0503169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CB30" w14:textId="77777777" w:rsidR="000640D5" w:rsidRPr="00C67DDB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по </w:t>
            </w:r>
            <w:r w:rsidRPr="00A1781D">
              <w:rPr>
                <w:sz w:val="18"/>
                <w:szCs w:val="18"/>
              </w:rPr>
              <w:t>счету 1</w:t>
            </w:r>
            <w:r>
              <w:rPr>
                <w:sz w:val="18"/>
                <w:szCs w:val="18"/>
              </w:rPr>
              <w:t> 303 05 </w:t>
            </w:r>
            <w:r w:rsidRPr="00A1781D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(КЗ) КДБ 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A5CA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F672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58DE" w14:textId="3EE2EF81" w:rsidR="000640D5" w:rsidRPr="00C67DDB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Несоответствие суммы остатков</w:t>
            </w:r>
            <w:r>
              <w:rPr>
                <w:sz w:val="18"/>
                <w:szCs w:val="18"/>
              </w:rPr>
              <w:t xml:space="preserve"> кредиторской задолженности</w:t>
            </w:r>
            <w:r w:rsidRPr="00A1781D">
              <w:rPr>
                <w:sz w:val="18"/>
                <w:szCs w:val="18"/>
              </w:rPr>
              <w:t xml:space="preserve"> по счету 1</w:t>
            </w:r>
            <w:r>
              <w:rPr>
                <w:sz w:val="18"/>
                <w:szCs w:val="18"/>
              </w:rPr>
              <w:t>30305</w:t>
            </w:r>
            <w:r w:rsidRPr="00A1781D">
              <w:rPr>
                <w:sz w:val="18"/>
                <w:szCs w:val="18"/>
              </w:rPr>
              <w:t>000 отраженно</w:t>
            </w:r>
            <w:r>
              <w:rPr>
                <w:sz w:val="18"/>
                <w:szCs w:val="18"/>
              </w:rPr>
              <w:t>й</w:t>
            </w:r>
            <w:r w:rsidRPr="00A1781D">
              <w:rPr>
                <w:sz w:val="18"/>
                <w:szCs w:val="18"/>
              </w:rPr>
              <w:t xml:space="preserve"> в Справке ф. 0503125</w:t>
            </w:r>
            <w:r>
              <w:rPr>
                <w:sz w:val="18"/>
                <w:szCs w:val="18"/>
              </w:rPr>
              <w:t xml:space="preserve"> и </w:t>
            </w:r>
            <w:r w:rsidRPr="00A1781D">
              <w:rPr>
                <w:sz w:val="18"/>
                <w:szCs w:val="18"/>
              </w:rPr>
              <w:t xml:space="preserve">в Сведениях ф. 0503169 </w:t>
            </w:r>
            <w:r w:rsidRPr="00DF143C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143E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640D5" w:rsidRPr="006C6ED0" w14:paraId="15D92F2E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154C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285.4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EDF5" w14:textId="77777777" w:rsidR="000640D5" w:rsidRPr="00A1781D" w:rsidRDefault="000640D5" w:rsidP="000640D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B8D4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7B46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Детализированные строки раздела 1</w:t>
            </w:r>
            <w:r>
              <w:t xml:space="preserve"> </w:t>
            </w:r>
            <w:r w:rsidRPr="003B31D3">
              <w:rPr>
                <w:sz w:val="18"/>
                <w:szCs w:val="18"/>
              </w:rPr>
              <w:t>по КБК с 4 по 20 разряд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199A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F55F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21D8" w14:textId="77777777" w:rsidR="000640D5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  <w:p w14:paraId="2BE21757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Раздел1 КЗ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1D1B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показателей детализированных строк по КБК из ф. 0503128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46A3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AD09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1998" w14:textId="77777777" w:rsidR="000640D5" w:rsidRPr="00A1781D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</w:t>
            </w:r>
            <w:r>
              <w:rPr>
                <w:sz w:val="18"/>
                <w:szCs w:val="18"/>
              </w:rPr>
              <w:t>неисполненных</w:t>
            </w:r>
            <w:r w:rsidRPr="00A1781D">
              <w:rPr>
                <w:sz w:val="18"/>
                <w:szCs w:val="18"/>
              </w:rPr>
              <w:t xml:space="preserve"> обязательств в ф. 0503128 </w:t>
            </w:r>
            <w:r>
              <w:rPr>
                <w:sz w:val="18"/>
                <w:szCs w:val="18"/>
              </w:rPr>
              <w:t>превышает сумму кредиторской задолженности</w:t>
            </w:r>
            <w:r w:rsidRPr="00A1781D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требует пояснений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C891" w14:textId="77777777" w:rsidR="000640D5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640D5" w:rsidRPr="006C6ED0" w14:paraId="71F25040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BCA5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E3F9" w14:textId="22966285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C616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12EE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259A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6993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0424" w14:textId="77777777" w:rsidR="000640D5" w:rsidRDefault="000640D5" w:rsidP="000640D5">
            <w:pPr>
              <w:rPr>
                <w:sz w:val="18"/>
                <w:szCs w:val="18"/>
              </w:rPr>
            </w:pPr>
            <w:r w:rsidRPr="00092824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1</w:t>
            </w:r>
            <w:r w:rsidRPr="00092824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CDD0" w14:textId="77777777" w:rsidR="000640D5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A49D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071+075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0536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ADA" w14:textId="2918830D" w:rsidR="000640D5" w:rsidRPr="00104319" w:rsidRDefault="000640D5" w:rsidP="000640D5">
            <w:pPr>
              <w:rPr>
                <w:sz w:val="18"/>
                <w:szCs w:val="18"/>
              </w:rPr>
            </w:pPr>
            <w:r w:rsidRPr="007A5AEC">
              <w:rPr>
                <w:rFonts w:eastAsia="Arial"/>
                <w:sz w:val="18"/>
                <w:szCs w:val="18"/>
              </w:rPr>
              <w:t xml:space="preserve">Показатель </w:t>
            </w:r>
            <w:r>
              <w:rPr>
                <w:rFonts w:eastAsia="Arial"/>
                <w:sz w:val="18"/>
                <w:szCs w:val="18"/>
              </w:rPr>
              <w:t xml:space="preserve">остатка вложений в недвижимое имущество </w:t>
            </w:r>
            <w:r w:rsidRPr="007A5AEC">
              <w:rPr>
                <w:rFonts w:eastAsia="Arial"/>
                <w:sz w:val="18"/>
                <w:szCs w:val="18"/>
              </w:rPr>
              <w:t xml:space="preserve">на начало года в Сведениях ф. 0503190 не соответствует данным Сведений ф. 0503168 </w:t>
            </w:r>
            <w:r w:rsidRPr="00DF143C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5CEA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Б</w:t>
            </w:r>
          </w:p>
        </w:tc>
      </w:tr>
      <w:tr w:rsidR="000640D5" w:rsidRPr="006C6ED0" w14:paraId="7048ED19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9FE2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8C06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A3D1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3009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C26F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DBC9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A873" w14:textId="77777777" w:rsidR="000640D5" w:rsidRDefault="000640D5" w:rsidP="000640D5">
            <w:pPr>
              <w:rPr>
                <w:sz w:val="18"/>
                <w:szCs w:val="18"/>
              </w:rPr>
            </w:pPr>
            <w:r w:rsidRPr="007A5AEC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1</w:t>
            </w:r>
            <w:r w:rsidRPr="007A5AEC">
              <w:rPr>
                <w:sz w:val="18"/>
                <w:szCs w:val="18"/>
              </w:rPr>
              <w:t>68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3C7D" w14:textId="77777777" w:rsidR="000640D5" w:rsidRDefault="000640D5" w:rsidP="000640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52DE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071+075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BEC1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BD1D" w14:textId="34F7FEFB" w:rsidR="000640D5" w:rsidRPr="00104319" w:rsidRDefault="000640D5" w:rsidP="000640D5">
            <w:pPr>
              <w:rPr>
                <w:sz w:val="18"/>
                <w:szCs w:val="18"/>
              </w:rPr>
            </w:pPr>
            <w:r w:rsidRPr="007A5AEC">
              <w:rPr>
                <w:rFonts w:eastAsia="Arial"/>
                <w:sz w:val="18"/>
                <w:szCs w:val="18"/>
              </w:rPr>
              <w:t xml:space="preserve">Показатель </w:t>
            </w:r>
            <w:r>
              <w:rPr>
                <w:rFonts w:eastAsia="Arial"/>
                <w:sz w:val="18"/>
                <w:szCs w:val="18"/>
              </w:rPr>
              <w:t xml:space="preserve">остатка вложений в недвижимое имущество </w:t>
            </w:r>
            <w:r w:rsidRPr="007A5AEC">
              <w:rPr>
                <w:rFonts w:eastAsia="Arial"/>
                <w:sz w:val="18"/>
                <w:szCs w:val="18"/>
              </w:rPr>
              <w:t xml:space="preserve">на начало года в Сведениях ф. 0503190 не соответствует данным Сведений ф. 0503168 </w:t>
            </w:r>
            <w:r w:rsidRPr="00DF143C">
              <w:rPr>
                <w:sz w:val="18"/>
                <w:szCs w:val="18"/>
              </w:rPr>
              <w:t>– недопустимо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FAEB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Б</w:t>
            </w:r>
          </w:p>
        </w:tc>
      </w:tr>
      <w:tr w:rsidR="000640D5" w:rsidRPr="006C6ED0" w14:paraId="24D0563A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CF4B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949C9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0802E" w14:textId="77777777" w:rsidR="000640D5" w:rsidRPr="00A1781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Объект текущего отчетного периода:</w:t>
            </w:r>
          </w:p>
          <w:p w14:paraId="0D824E97" w14:textId="76AE60A3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ИНН гр.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, Учетный номер гр.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D9D38" w14:textId="77777777" w:rsidR="000640D5" w:rsidRPr="00A1781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14:paraId="3455472F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8A7BF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823C6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15784" w14:textId="565C2809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0503190 (прошлого года</w:t>
            </w:r>
            <w:r>
              <w:t xml:space="preserve"> при заполненном ИНН гр. 2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75512" w14:textId="77777777" w:rsidR="000640D5" w:rsidRPr="00A1781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идентичным показателям о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прошлого отчетного периода:</w:t>
            </w:r>
          </w:p>
          <w:p w14:paraId="41875F84" w14:textId="770C7141" w:rsidR="000640D5" w:rsidRDefault="000640D5" w:rsidP="000640D5">
            <w:pPr>
              <w:rPr>
                <w:sz w:val="16"/>
                <w:szCs w:val="16"/>
              </w:rPr>
            </w:pPr>
            <w:r w:rsidRPr="00A1781D">
              <w:rPr>
                <w:sz w:val="18"/>
                <w:szCs w:val="18"/>
              </w:rPr>
              <w:t>ИНН гр.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, Учетный номер гр.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82BD7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68544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330FC" w14:textId="0D8BFAB1" w:rsidR="000640D5" w:rsidRPr="00104319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фактических расходов в связке ИНН гр.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, учетный номер гр.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6</w:t>
            </w:r>
            <w:r w:rsidRPr="00A1781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на начало года не соответствует показателю предыдущего годового отчета в связке ИНН гр.</w:t>
            </w:r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>, учетный номер гр.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8 </w:t>
            </w:r>
            <w:r w:rsidRPr="00A1781D">
              <w:rPr>
                <w:sz w:val="18"/>
                <w:szCs w:val="18"/>
              </w:rPr>
              <w:t>– требует пояснения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0A20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П</w:t>
            </w:r>
          </w:p>
        </w:tc>
      </w:tr>
      <w:tr w:rsidR="000640D5" w:rsidRPr="006C6ED0" w14:paraId="6BA97692" w14:textId="77777777" w:rsidTr="009759CD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CBE4" w14:textId="4E234F95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5C349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18D6E" w14:textId="77777777" w:rsidR="000640D5" w:rsidRPr="00A1781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Объект текущего отчетного периода:</w:t>
            </w:r>
          </w:p>
          <w:p w14:paraId="7B8B7A7E" w14:textId="77777777" w:rsidR="000640D5" w:rsidRPr="009759C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59CD">
              <w:rPr>
                <w:rFonts w:ascii="Times New Roman" w:hAnsi="Times New Roman" w:cs="Times New Roman"/>
                <w:sz w:val="18"/>
                <w:szCs w:val="18"/>
              </w:rPr>
              <w:t>Учетный номер гр.5, 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E72331" w14:textId="77777777" w:rsidR="000640D5" w:rsidRPr="00A1781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14:paraId="2E3DEC8A" w14:textId="77777777" w:rsidR="000640D5" w:rsidRPr="009759C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82687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17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DACBF5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3159" w14:textId="6620C811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0503190 (прошлого года</w:t>
            </w:r>
            <w:r>
              <w:t xml:space="preserve"> </w:t>
            </w:r>
            <w:r w:rsidRPr="009759CD">
              <w:rPr>
                <w:sz w:val="18"/>
                <w:szCs w:val="18"/>
              </w:rPr>
              <w:t xml:space="preserve">при </w:t>
            </w:r>
            <w:r>
              <w:rPr>
                <w:sz w:val="18"/>
                <w:szCs w:val="18"/>
              </w:rPr>
              <w:t>не</w:t>
            </w:r>
            <w:r w:rsidRPr="009759CD">
              <w:rPr>
                <w:sz w:val="18"/>
                <w:szCs w:val="18"/>
              </w:rPr>
              <w:t>заполненном ИНН гр. 2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A4F7C6" w14:textId="77777777" w:rsidR="000640D5" w:rsidRPr="00A1781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идентичным показателям о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прошлого отчетного периода:</w:t>
            </w:r>
          </w:p>
          <w:p w14:paraId="1BC25BF8" w14:textId="77777777" w:rsidR="000640D5" w:rsidRPr="009759C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59CD">
              <w:rPr>
                <w:rFonts w:ascii="Times New Roman" w:hAnsi="Times New Roman" w:cs="Times New Roman"/>
                <w:sz w:val="18"/>
                <w:szCs w:val="18"/>
              </w:rPr>
              <w:t>Учетный номер гр.5,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4F084C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DFEDD" w14:textId="77777777" w:rsidR="000640D5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7210D" w14:textId="77777777" w:rsidR="000640D5" w:rsidRPr="00104319" w:rsidRDefault="000640D5" w:rsidP="000640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фактических расходов в связке учетный номер гр.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6</w:t>
            </w:r>
            <w:r w:rsidRPr="00A1781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на начало года не соответствует показателю предыдущего годового отчета в связке учетный номер гр.</w:t>
            </w:r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8 </w:t>
            </w:r>
            <w:r w:rsidRPr="00A1781D">
              <w:rPr>
                <w:sz w:val="18"/>
                <w:szCs w:val="18"/>
              </w:rPr>
              <w:t>– требует пояснения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D57A" w14:textId="77777777" w:rsidR="000640D5" w:rsidRPr="009759CD" w:rsidRDefault="000640D5" w:rsidP="000640D5">
            <w:pPr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П</w:t>
            </w:r>
          </w:p>
        </w:tc>
      </w:tr>
      <w:tr w:rsidR="000640D5" w:rsidRPr="006C6ED0" w14:paraId="58C957ED" w14:textId="77777777" w:rsidTr="00B31735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B86C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00C6" w14:textId="77777777" w:rsidR="000640D5" w:rsidRDefault="000640D5" w:rsidP="000640D5">
            <w:pPr>
              <w:rPr>
                <w:sz w:val="18"/>
                <w:szCs w:val="18"/>
              </w:rPr>
            </w:pPr>
            <w:r w:rsidRPr="0075425D">
              <w:rPr>
                <w:sz w:val="18"/>
                <w:szCs w:val="18"/>
              </w:rPr>
              <w:t>0503190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50DE" w14:textId="77777777" w:rsidR="000640D5" w:rsidRPr="0075425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425D">
              <w:rPr>
                <w:rFonts w:ascii="Times New Roman" w:hAnsi="Times New Roman" w:cs="Times New Roman"/>
                <w:sz w:val="18"/>
                <w:szCs w:val="18"/>
              </w:rPr>
              <w:t>Объект текущего отчетного периода:</w:t>
            </w:r>
          </w:p>
          <w:p w14:paraId="6745438B" w14:textId="7572928E" w:rsidR="000640D5" w:rsidRDefault="000640D5" w:rsidP="000640D5">
            <w:pPr>
              <w:rPr>
                <w:sz w:val="18"/>
                <w:szCs w:val="18"/>
              </w:rPr>
            </w:pPr>
            <w:r w:rsidRPr="0018459D">
              <w:t>ИНН гр.2, Учетный номер гр.5, 6</w:t>
            </w:r>
            <w:r>
              <w:t xml:space="preserve">, </w:t>
            </w:r>
            <w:r>
              <w:rPr>
                <w:sz w:val="18"/>
                <w:szCs w:val="18"/>
              </w:rPr>
              <w:t>Статус объекта на начало гр. 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15BE" w14:textId="77777777" w:rsidR="000640D5" w:rsidRPr="0075425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14:paraId="2D780998" w14:textId="77777777" w:rsidR="000640D5" w:rsidRDefault="000640D5" w:rsidP="000640D5">
            <w:pPr>
              <w:rPr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D173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22B0" w14:textId="77777777" w:rsidR="000640D5" w:rsidRDefault="000640D5" w:rsidP="000640D5">
            <w:pPr>
              <w:rPr>
                <w:sz w:val="18"/>
                <w:szCs w:val="18"/>
              </w:rPr>
            </w:pPr>
            <w:r w:rsidRPr="0075425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81CC" w14:textId="673FDCD9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0503190 (прошлого года </w:t>
            </w:r>
            <w:r>
              <w:t>при заполненном ИНН гр. 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2A01" w14:textId="77777777" w:rsidR="000640D5" w:rsidRPr="0075425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425D">
              <w:rPr>
                <w:rFonts w:ascii="Times New Roman" w:hAnsi="Times New Roman" w:cs="Times New Roman"/>
                <w:sz w:val="18"/>
                <w:szCs w:val="18"/>
              </w:rPr>
              <w:t>Объект прошлого отчетного периода:</w:t>
            </w:r>
          </w:p>
          <w:p w14:paraId="5BD3395C" w14:textId="45ED9AE4" w:rsidR="000640D5" w:rsidRDefault="000640D5" w:rsidP="000640D5">
            <w:pPr>
              <w:rPr>
                <w:sz w:val="16"/>
                <w:szCs w:val="16"/>
              </w:rPr>
            </w:pPr>
            <w:r w:rsidRPr="0018459D">
              <w:t>ИНН гр.2, Учетный номер гр.5, 6</w:t>
            </w:r>
            <w:r>
              <w:t xml:space="preserve">, </w:t>
            </w:r>
            <w:r>
              <w:rPr>
                <w:sz w:val="18"/>
                <w:szCs w:val="18"/>
              </w:rPr>
              <w:t>Статус объекта на начало гр.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65D2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1C9A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2EB1" w14:textId="111E7F32" w:rsidR="000640D5" w:rsidRPr="00104319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статуса объекта</w:t>
            </w:r>
            <w:r w:rsidRPr="0075425D">
              <w:rPr>
                <w:sz w:val="18"/>
                <w:szCs w:val="18"/>
              </w:rPr>
              <w:t xml:space="preserve"> на начало года не соответствует </w:t>
            </w:r>
            <w:r>
              <w:rPr>
                <w:sz w:val="18"/>
                <w:szCs w:val="18"/>
              </w:rPr>
              <w:t>коду статуса объекта</w:t>
            </w:r>
            <w:r w:rsidRPr="0075425D">
              <w:rPr>
                <w:sz w:val="18"/>
                <w:szCs w:val="18"/>
              </w:rPr>
              <w:t xml:space="preserve"> предыдущего годового отчета (в связке ИНН гр.</w:t>
            </w:r>
            <w:r>
              <w:rPr>
                <w:sz w:val="18"/>
                <w:szCs w:val="18"/>
              </w:rPr>
              <w:t>2</w:t>
            </w:r>
            <w:r w:rsidRPr="0075425D">
              <w:rPr>
                <w:sz w:val="18"/>
                <w:szCs w:val="18"/>
              </w:rPr>
              <w:t>, учетный номер гр.</w:t>
            </w:r>
            <w:r>
              <w:rPr>
                <w:sz w:val="18"/>
                <w:szCs w:val="18"/>
              </w:rPr>
              <w:t>5</w:t>
            </w:r>
            <w:r w:rsidRPr="0075425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6</w:t>
            </w:r>
            <w:r w:rsidRPr="0075425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75425D">
              <w:rPr>
                <w:sz w:val="18"/>
                <w:szCs w:val="18"/>
              </w:rPr>
              <w:t>– требует пояснения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01C2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  <w:tr w:rsidR="000640D5" w:rsidRPr="006C6ED0" w14:paraId="41708955" w14:textId="77777777" w:rsidTr="009759CD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1E9C" w14:textId="15514BC3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291.1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2D8D" w14:textId="77777777" w:rsidR="000640D5" w:rsidRDefault="000640D5" w:rsidP="000640D5">
            <w:pPr>
              <w:rPr>
                <w:sz w:val="18"/>
                <w:szCs w:val="18"/>
              </w:rPr>
            </w:pPr>
            <w:r w:rsidRPr="0075425D">
              <w:rPr>
                <w:sz w:val="18"/>
                <w:szCs w:val="18"/>
              </w:rPr>
              <w:t>0503190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3CC2" w14:textId="77777777" w:rsidR="000640D5" w:rsidRPr="0075425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425D">
              <w:rPr>
                <w:rFonts w:ascii="Times New Roman" w:hAnsi="Times New Roman" w:cs="Times New Roman"/>
                <w:sz w:val="18"/>
                <w:szCs w:val="18"/>
              </w:rPr>
              <w:t>Объект текущего отчетного периода:</w:t>
            </w:r>
          </w:p>
          <w:p w14:paraId="090BC3B5" w14:textId="6AD42F0F" w:rsidR="000640D5" w:rsidRPr="009759C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59CD">
              <w:rPr>
                <w:rFonts w:ascii="Times New Roman" w:hAnsi="Times New Roman" w:cs="Times New Roman"/>
                <w:sz w:val="18"/>
                <w:szCs w:val="18"/>
              </w:rPr>
              <w:t>Учетный номер гр.5, 6, Статус объекта на начало гр. 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B971" w14:textId="77777777" w:rsidR="000640D5" w:rsidRPr="0075425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14:paraId="2A59F0DB" w14:textId="77777777" w:rsidR="000640D5" w:rsidRPr="009759C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BC00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3FE9" w14:textId="77777777" w:rsidR="000640D5" w:rsidRDefault="000640D5" w:rsidP="000640D5">
            <w:pPr>
              <w:rPr>
                <w:sz w:val="18"/>
                <w:szCs w:val="18"/>
              </w:rPr>
            </w:pPr>
            <w:r w:rsidRPr="0075425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CDC6" w14:textId="691E4DA1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0503190 (прошлого года </w:t>
            </w:r>
            <w:r w:rsidRPr="009759CD">
              <w:rPr>
                <w:sz w:val="18"/>
                <w:szCs w:val="18"/>
              </w:rPr>
              <w:t xml:space="preserve">при </w:t>
            </w:r>
            <w:r>
              <w:rPr>
                <w:sz w:val="18"/>
                <w:szCs w:val="18"/>
              </w:rPr>
              <w:t>не</w:t>
            </w:r>
            <w:r w:rsidRPr="009759CD">
              <w:rPr>
                <w:sz w:val="18"/>
                <w:szCs w:val="18"/>
              </w:rPr>
              <w:t>заполненном ИНН гр. 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EFC8" w14:textId="77777777" w:rsidR="000640D5" w:rsidRPr="0075425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425D">
              <w:rPr>
                <w:rFonts w:ascii="Times New Roman" w:hAnsi="Times New Roman" w:cs="Times New Roman"/>
                <w:sz w:val="18"/>
                <w:szCs w:val="18"/>
              </w:rPr>
              <w:t>Объект прошлого отчетного периода:</w:t>
            </w:r>
          </w:p>
          <w:p w14:paraId="689BB71A" w14:textId="4A950B01" w:rsidR="000640D5" w:rsidRPr="009759CD" w:rsidRDefault="000640D5" w:rsidP="000640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759CD">
              <w:rPr>
                <w:rFonts w:ascii="Times New Roman" w:hAnsi="Times New Roman" w:cs="Times New Roman"/>
                <w:sz w:val="18"/>
                <w:szCs w:val="18"/>
              </w:rPr>
              <w:t>Учетный номер гр.5, 6, Статус объекта на начало гр.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4C91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34A4" w14:textId="77777777" w:rsidR="000640D5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2283" w14:textId="77777777" w:rsidR="000640D5" w:rsidRPr="00104319" w:rsidRDefault="000640D5" w:rsidP="00064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статуса объекта</w:t>
            </w:r>
            <w:r w:rsidRPr="0075425D">
              <w:rPr>
                <w:sz w:val="18"/>
                <w:szCs w:val="18"/>
              </w:rPr>
              <w:t xml:space="preserve"> на начало года не соответствует </w:t>
            </w:r>
            <w:r>
              <w:rPr>
                <w:sz w:val="18"/>
                <w:szCs w:val="18"/>
              </w:rPr>
              <w:t>коду статуса объекта</w:t>
            </w:r>
            <w:r w:rsidRPr="0075425D">
              <w:rPr>
                <w:sz w:val="18"/>
                <w:szCs w:val="18"/>
              </w:rPr>
              <w:t xml:space="preserve"> предыдущего годового отчета (в связке учетный номер гр.</w:t>
            </w:r>
            <w:r>
              <w:rPr>
                <w:sz w:val="18"/>
                <w:szCs w:val="18"/>
              </w:rPr>
              <w:t>5</w:t>
            </w:r>
            <w:r w:rsidRPr="0075425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6</w:t>
            </w:r>
            <w:r w:rsidRPr="0075425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75425D">
              <w:rPr>
                <w:sz w:val="18"/>
                <w:szCs w:val="18"/>
              </w:rPr>
              <w:t>– требует пояснения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D881" w14:textId="77777777" w:rsidR="000640D5" w:rsidRPr="001A550E" w:rsidRDefault="000640D5" w:rsidP="00064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</w:tr>
    </w:tbl>
    <w:p w14:paraId="3F3F00E1" w14:textId="77777777" w:rsidR="00DC7B05" w:rsidRDefault="00DC7B05" w:rsidP="00516CD3"/>
    <w:p w14:paraId="6F119326" w14:textId="77777777" w:rsidR="00A30AED" w:rsidRDefault="00A30AED" w:rsidP="00516CD3"/>
    <w:p w14:paraId="104709BA" w14:textId="77777777" w:rsidR="00A30AED" w:rsidRDefault="00A30AED" w:rsidP="00516CD3"/>
    <w:p w14:paraId="104CCDDC" w14:textId="77777777" w:rsidR="00A30AED" w:rsidRDefault="00A30AED" w:rsidP="00516CD3"/>
    <w:p w14:paraId="6D82279E" w14:textId="77777777" w:rsidR="00A30AED" w:rsidRDefault="00A30AED" w:rsidP="00516CD3"/>
    <w:p w14:paraId="3536C92B" w14:textId="77777777" w:rsidR="00A30AED" w:rsidRDefault="00A30AED" w:rsidP="00516CD3"/>
    <w:p w14:paraId="11D03856" w14:textId="77777777" w:rsidR="00A30AED" w:rsidRDefault="00A30AED" w:rsidP="00516CD3"/>
    <w:p w14:paraId="7C0DFA2E" w14:textId="77777777" w:rsidR="00A30AED" w:rsidRDefault="00A30AED" w:rsidP="00516CD3"/>
    <w:p w14:paraId="3F43A6BB" w14:textId="77777777" w:rsidR="00A30AED" w:rsidRDefault="00A30AED" w:rsidP="00516CD3"/>
    <w:p w14:paraId="21601CB1" w14:textId="77777777" w:rsidR="00A30AED" w:rsidRDefault="00A30AED" w:rsidP="00516CD3"/>
    <w:p w14:paraId="7F397416" w14:textId="77777777" w:rsidR="00A30AED" w:rsidRDefault="00A30AED" w:rsidP="00516CD3"/>
    <w:p w14:paraId="5A275C43" w14:textId="77777777" w:rsidR="00A30AED" w:rsidRDefault="00A30AED" w:rsidP="00516CD3"/>
    <w:p w14:paraId="330B6250" w14:textId="77777777" w:rsidR="00A30AED" w:rsidRDefault="00A30AED" w:rsidP="00516CD3"/>
    <w:p w14:paraId="56C76716" w14:textId="77777777" w:rsidR="00A30AED" w:rsidRDefault="00A30AED" w:rsidP="00516CD3"/>
    <w:p w14:paraId="3ACA9088" w14:textId="77777777" w:rsidR="00A30AED" w:rsidRDefault="00A30AED" w:rsidP="00516CD3"/>
    <w:p w14:paraId="08178D92" w14:textId="77777777" w:rsidR="00A30AED" w:rsidRDefault="00A30AED" w:rsidP="00516CD3">
      <w:r>
        <w:br w:type="page"/>
      </w:r>
    </w:p>
    <w:tbl>
      <w:tblPr>
        <w:tblW w:w="15018" w:type="dxa"/>
        <w:tblInd w:w="2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426"/>
        <w:gridCol w:w="994"/>
        <w:gridCol w:w="993"/>
        <w:gridCol w:w="853"/>
        <w:gridCol w:w="1133"/>
        <w:gridCol w:w="426"/>
        <w:gridCol w:w="851"/>
        <w:gridCol w:w="1276"/>
        <w:gridCol w:w="709"/>
        <w:gridCol w:w="992"/>
        <w:gridCol w:w="425"/>
        <w:gridCol w:w="851"/>
        <w:gridCol w:w="989"/>
        <w:gridCol w:w="705"/>
        <w:gridCol w:w="564"/>
        <w:gridCol w:w="1849"/>
        <w:gridCol w:w="422"/>
      </w:tblGrid>
      <w:tr w:rsidR="00A30AED" w:rsidRPr="00A30AED" w14:paraId="351E3D8C" w14:textId="77777777" w:rsidTr="00A30AED">
        <w:trPr>
          <w:cantSplit/>
          <w:trHeight w:val="60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EDD8E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№ новая ред.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636F4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№п/п пред. ред.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E21F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Код формы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D6A91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Показатель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E3C6F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2D31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F737D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Соотношение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4F37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Связанная форма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1AB6C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Показатель  связанной   формы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A4225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8591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8FCE5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Соотношение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AA259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Связанная форма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2345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Показатель связанной формы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D0055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Строка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296CB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Графа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C262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Контроль показателей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253D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Тип контроля</w:t>
            </w:r>
          </w:p>
        </w:tc>
      </w:tr>
      <w:tr w:rsidR="00A30AED" w:rsidRPr="00A30AED" w14:paraId="13CA7001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BFA06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3B40A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A0C7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AAE2A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839C1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794D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67729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20DB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75DE8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A59C8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38F4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CC6AC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EB31E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387A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56B19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A8290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980B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30AED">
              <w:rPr>
                <w:rFonts w:eastAsia="Arial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ADA4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A30AED" w:rsidRPr="00DC1EFF" w14:paraId="0AAE8688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7A0EA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</w:p>
          <w:p w14:paraId="692526F1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3E802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86341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>
              <w:rPr>
                <w:sz w:val="18"/>
                <w:szCs w:val="18"/>
                <w:lang w:val="en-US"/>
              </w:rPr>
              <w:t>3169</w:t>
            </w:r>
            <w:r>
              <w:rPr>
                <w:sz w:val="18"/>
                <w:szCs w:val="18"/>
              </w:rPr>
              <w:t xml:space="preserve"> ДЗ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475E0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AF43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Итого по коду счета 120651000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5DD0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3E15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5660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34D1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Справки по счетам 120651561(661) гр.7 сумма показателей по корр.счетам 130405251,120551561(661),120561561(661), 130251831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0FEE9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1A25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7CDB1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AC761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>
              <w:rPr>
                <w:sz w:val="18"/>
                <w:szCs w:val="18"/>
                <w:lang w:val="en-US"/>
              </w:rPr>
              <w:t>3169</w:t>
            </w:r>
            <w:r>
              <w:rPr>
                <w:sz w:val="18"/>
                <w:szCs w:val="18"/>
              </w:rPr>
              <w:t xml:space="preserve"> ДЗ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FCA67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49620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Итого по коду счета 120651000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0391F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1887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120651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CAB6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1A1D5655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BBDC9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</w:t>
            </w:r>
          </w:p>
          <w:p w14:paraId="145CB292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B49C1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4C3A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КЗ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E221D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F9299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Итого по коду счета 130251000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A5D0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0F92D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3FA4E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65CB4" w14:textId="77777777" w:rsidR="00A30AED" w:rsidRPr="00A30AED" w:rsidRDefault="00A30AED" w:rsidP="008A4866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–(Справка по счету 130251831 гр. 7 сумма показателей по корр. счету 130405251) + (Справка по счету 140120251</w:t>
            </w:r>
            <w:r w:rsidR="003558C8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гр. 7 сумма показателей по корр. счету 130251731) + (Справка по счету 120651661 гр.7 сумма показателей по корр.счетам 130251831)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F1B1E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0A71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D61E7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18E04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КЗ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2B02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8D9B9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Итого по коду счета 130251000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55A90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FD50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130251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A5FB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45913C17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5C265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  <w:p w14:paraId="107F9824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C471E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F98E" w14:textId="77777777" w:rsidR="00A30AED" w:rsidRDefault="00A30AED" w:rsidP="00B55E3E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  <w:r w:rsidRPr="00630375">
              <w:rPr>
                <w:rFonts w:ascii="Times New Roman" w:hAnsi="Times New Roman" w:cs="Times New Roman"/>
                <w:sz w:val="18"/>
                <w:szCs w:val="18"/>
              </w:rPr>
              <w:t>3169</w:t>
            </w:r>
          </w:p>
          <w:p w14:paraId="0DB28425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444D4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218%120551001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13423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E242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B2A7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7EBF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62334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CA340D">
              <w:rPr>
                <w:sz w:val="18"/>
                <w:szCs w:val="18"/>
              </w:rPr>
              <w:t xml:space="preserve">–(Справки по счетам 120551561(661) гр.8 сумма показателей </w:t>
            </w:r>
            <w:r>
              <w:rPr>
                <w:sz w:val="18"/>
                <w:szCs w:val="18"/>
              </w:rPr>
              <w:t xml:space="preserve">с КДБ 218 </w:t>
            </w:r>
            <w:r w:rsidRPr="00CA340D">
              <w:rPr>
                <w:sz w:val="18"/>
                <w:szCs w:val="18"/>
              </w:rPr>
              <w:t>по корр.счетам 121002151) – (Справки по счетам 120651561(661) гр. 7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20551561(661)</w:t>
            </w:r>
            <w:r w:rsidRPr="00CA340D">
              <w:rPr>
                <w:sz w:val="18"/>
                <w:szCs w:val="18"/>
              </w:rPr>
              <w:t>) + (Справка по счету 1401</w:t>
            </w:r>
            <w:r>
              <w:rPr>
                <w:sz w:val="18"/>
                <w:szCs w:val="18"/>
              </w:rPr>
              <w:t>101</w:t>
            </w:r>
            <w:r w:rsidRPr="00CA340D">
              <w:rPr>
                <w:sz w:val="18"/>
                <w:szCs w:val="18"/>
              </w:rPr>
              <w:t xml:space="preserve">51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</w:t>
            </w:r>
            <w:r>
              <w:rPr>
                <w:sz w:val="18"/>
                <w:szCs w:val="18"/>
              </w:rPr>
              <w:t xml:space="preserve">с КДБ 218% </w:t>
            </w:r>
            <w:r w:rsidRPr="00CA340D">
              <w:rPr>
                <w:sz w:val="18"/>
                <w:szCs w:val="18"/>
              </w:rPr>
              <w:t>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20551561(661))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1561C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504F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29BE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39F0B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ДЗ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6228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Сумма по номерам счетов 218%120551001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7675B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4EB32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AE88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120551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A1A6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3D363887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B0F93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  <w:p w14:paraId="765176B5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3E4C8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9D33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ДЗ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7B7D8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218%120561001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4BF4C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B9AAE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D768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949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6163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CA340D">
              <w:rPr>
                <w:sz w:val="18"/>
                <w:szCs w:val="18"/>
              </w:rPr>
              <w:t>–(Справки по счетам 1205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 xml:space="preserve">1561(661) гр.8 сумма показателей </w:t>
            </w:r>
            <w:r>
              <w:rPr>
                <w:sz w:val="18"/>
                <w:szCs w:val="18"/>
              </w:rPr>
              <w:t xml:space="preserve">с КДБ 218 </w:t>
            </w:r>
            <w:r w:rsidRPr="00CA340D">
              <w:rPr>
                <w:sz w:val="18"/>
                <w:szCs w:val="18"/>
              </w:rPr>
              <w:t>по корр.счетам 1210021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>1) – (Справки по счетам 120651561(661) гр. 7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20561561(661)</w:t>
            </w:r>
            <w:r w:rsidRPr="00CA340D">
              <w:rPr>
                <w:sz w:val="18"/>
                <w:szCs w:val="18"/>
              </w:rPr>
              <w:t>) + (Справка по счету 1401</w:t>
            </w:r>
            <w:r>
              <w:rPr>
                <w:sz w:val="18"/>
                <w:szCs w:val="18"/>
              </w:rPr>
              <w:t>1016</w:t>
            </w:r>
            <w:r w:rsidRPr="00CA340D">
              <w:rPr>
                <w:sz w:val="18"/>
                <w:szCs w:val="18"/>
              </w:rPr>
              <w:t xml:space="preserve">1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</w:t>
            </w:r>
            <w:r>
              <w:rPr>
                <w:sz w:val="18"/>
                <w:szCs w:val="18"/>
              </w:rPr>
              <w:t xml:space="preserve">с КДБ 218% </w:t>
            </w:r>
            <w:r w:rsidRPr="00CA340D">
              <w:rPr>
                <w:sz w:val="18"/>
                <w:szCs w:val="18"/>
              </w:rPr>
              <w:t>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20561561(661))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FCA2C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D3AD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4579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0D0C3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ДЗ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9650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218%120561001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4743A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B7D88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A78B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120561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50DF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72EDC5D8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371C0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</w:p>
          <w:p w14:paraId="3ECFC35E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6C736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4932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ДЗ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5D032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202%120551001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0B72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145C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CC1F3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476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599ED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CA340D">
              <w:rPr>
                <w:sz w:val="18"/>
                <w:szCs w:val="18"/>
              </w:rPr>
              <w:t xml:space="preserve">–(Справки по счетам 120551561(661) гр.8 сумма показателей </w:t>
            </w:r>
            <w:r>
              <w:rPr>
                <w:sz w:val="18"/>
                <w:szCs w:val="18"/>
              </w:rPr>
              <w:t xml:space="preserve">с КДБ 202 </w:t>
            </w:r>
            <w:r w:rsidRPr="00CA340D">
              <w:rPr>
                <w:sz w:val="18"/>
                <w:szCs w:val="18"/>
              </w:rPr>
              <w:t>по корр.счетам 121002151</w:t>
            </w:r>
            <w:r>
              <w:rPr>
                <w:sz w:val="18"/>
                <w:szCs w:val="18"/>
              </w:rPr>
              <w:t>, 140140151, 130305731</w:t>
            </w:r>
            <w:r w:rsidRPr="00CA340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+</w:t>
            </w:r>
            <w:r w:rsidRPr="00CA340D">
              <w:rPr>
                <w:sz w:val="18"/>
                <w:szCs w:val="18"/>
              </w:rPr>
              <w:t xml:space="preserve"> (Справка по счету 1401</w:t>
            </w:r>
            <w:r>
              <w:rPr>
                <w:sz w:val="18"/>
                <w:szCs w:val="18"/>
              </w:rPr>
              <w:t>101</w:t>
            </w:r>
            <w:r w:rsidRPr="00CA340D">
              <w:rPr>
                <w:sz w:val="18"/>
                <w:szCs w:val="18"/>
              </w:rPr>
              <w:t xml:space="preserve">51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</w:t>
            </w:r>
            <w:r>
              <w:rPr>
                <w:sz w:val="18"/>
                <w:szCs w:val="18"/>
              </w:rPr>
              <w:t xml:space="preserve">с КДБ 202% </w:t>
            </w:r>
            <w:r w:rsidRPr="00CA340D">
              <w:rPr>
                <w:sz w:val="18"/>
                <w:szCs w:val="18"/>
              </w:rPr>
              <w:t>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20551561(661))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F12EF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1BA3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F1A9F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D40DF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ДЗ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E6F45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202%120551001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F961E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EAD86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E975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120551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3067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06610E80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BD4EC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</w:t>
            </w:r>
          </w:p>
          <w:p w14:paraId="74B43979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DCBB2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4581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ДЗ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3378A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202%120561001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65C29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5F1F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FF404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096E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3A1D8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CA340D">
              <w:rPr>
                <w:sz w:val="18"/>
                <w:szCs w:val="18"/>
              </w:rPr>
              <w:t>–(Справки по счетам 1205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 xml:space="preserve">1561(661) гр.8 сумма показателей </w:t>
            </w:r>
            <w:r>
              <w:rPr>
                <w:sz w:val="18"/>
                <w:szCs w:val="18"/>
              </w:rPr>
              <w:t xml:space="preserve">с КДБ 202 </w:t>
            </w:r>
            <w:r w:rsidRPr="00CA340D">
              <w:rPr>
                <w:sz w:val="18"/>
                <w:szCs w:val="18"/>
              </w:rPr>
              <w:t>по корр.счетам 1210021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 140140161, 130305731</w:t>
            </w:r>
            <w:r w:rsidRPr="00CA340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+</w:t>
            </w:r>
            <w:r w:rsidRPr="00CA340D">
              <w:rPr>
                <w:sz w:val="18"/>
                <w:szCs w:val="18"/>
              </w:rPr>
              <w:t xml:space="preserve"> (Справка по счету 1401</w:t>
            </w:r>
            <w:r>
              <w:rPr>
                <w:sz w:val="18"/>
                <w:szCs w:val="18"/>
              </w:rPr>
              <w:t>1016</w:t>
            </w:r>
            <w:r w:rsidRPr="00CA340D">
              <w:rPr>
                <w:sz w:val="18"/>
                <w:szCs w:val="18"/>
              </w:rPr>
              <w:t xml:space="preserve">1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</w:t>
            </w:r>
            <w:r>
              <w:rPr>
                <w:sz w:val="18"/>
                <w:szCs w:val="18"/>
              </w:rPr>
              <w:t xml:space="preserve">с КДБ 202% </w:t>
            </w:r>
            <w:r w:rsidRPr="00CA340D">
              <w:rPr>
                <w:sz w:val="18"/>
                <w:szCs w:val="18"/>
              </w:rPr>
              <w:t>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20561561(661))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4AFFD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528E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DCA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D3FBF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ДЗ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61FF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202%120561001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344C9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A1FE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7859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120561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B777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4592FD0A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5F5CD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</w:t>
            </w:r>
          </w:p>
          <w:p w14:paraId="4C63A73E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3D356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4D9A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КЗ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0F219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219%130305001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48B2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9B2E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D142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B784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F2842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CA340D">
              <w:rPr>
                <w:sz w:val="18"/>
                <w:szCs w:val="18"/>
              </w:rPr>
              <w:t>(Справки по счетам 1</w:t>
            </w:r>
            <w:r>
              <w:rPr>
                <w:sz w:val="18"/>
                <w:szCs w:val="18"/>
              </w:rPr>
              <w:t>3030583</w:t>
            </w:r>
            <w:r w:rsidRPr="00CA340D">
              <w:rPr>
                <w:sz w:val="18"/>
                <w:szCs w:val="18"/>
              </w:rPr>
              <w:t>1(</w:t>
            </w:r>
            <w:r>
              <w:rPr>
                <w:sz w:val="18"/>
                <w:szCs w:val="18"/>
              </w:rPr>
              <w:t>73</w:t>
            </w:r>
            <w:r w:rsidRPr="00CA340D">
              <w:rPr>
                <w:sz w:val="18"/>
                <w:szCs w:val="18"/>
              </w:rPr>
              <w:t>1) гр.8 сумма показателей по корр.счетам 121002</w:t>
            </w:r>
            <w:r>
              <w:rPr>
                <w:sz w:val="18"/>
                <w:szCs w:val="18"/>
              </w:rPr>
              <w:t>151(</w:t>
            </w:r>
            <w:r w:rsidRPr="00CA340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), 140140151(161)</w:t>
            </w:r>
            <w:r w:rsidRPr="00CA340D">
              <w:rPr>
                <w:sz w:val="18"/>
                <w:szCs w:val="18"/>
              </w:rPr>
              <w:t>) – (Справк</w:t>
            </w:r>
            <w:r>
              <w:rPr>
                <w:sz w:val="18"/>
                <w:szCs w:val="18"/>
              </w:rPr>
              <w:t>и</w:t>
            </w:r>
            <w:r w:rsidRPr="00CA340D">
              <w:rPr>
                <w:sz w:val="18"/>
                <w:szCs w:val="18"/>
              </w:rPr>
              <w:t xml:space="preserve"> по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1401</w:t>
            </w:r>
            <w:r>
              <w:rPr>
                <w:sz w:val="18"/>
                <w:szCs w:val="18"/>
              </w:rPr>
              <w:t>10151(16</w:t>
            </w:r>
            <w:r w:rsidRPr="00CA340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  <w:r w:rsidRPr="00CA340D">
              <w:rPr>
                <w:sz w:val="18"/>
                <w:szCs w:val="18"/>
              </w:rPr>
              <w:t xml:space="preserve">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 xml:space="preserve">30305731(831)) </w:t>
            </w:r>
            <w:r w:rsidRPr="00CA340D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CA340D">
              <w:rPr>
                <w:sz w:val="18"/>
                <w:szCs w:val="18"/>
              </w:rPr>
              <w:t>(Справки по счетам 1205</w:t>
            </w:r>
            <w:r>
              <w:rPr>
                <w:sz w:val="18"/>
                <w:szCs w:val="18"/>
              </w:rPr>
              <w:t>5</w:t>
            </w:r>
            <w:r w:rsidRPr="00CA340D">
              <w:rPr>
                <w:sz w:val="18"/>
                <w:szCs w:val="18"/>
              </w:rPr>
              <w:t>1561</w:t>
            </w:r>
            <w:r>
              <w:rPr>
                <w:sz w:val="18"/>
                <w:szCs w:val="18"/>
              </w:rPr>
              <w:t>,120561561</w:t>
            </w:r>
            <w:r w:rsidRPr="00CA340D">
              <w:rPr>
                <w:sz w:val="18"/>
                <w:szCs w:val="18"/>
              </w:rPr>
              <w:t xml:space="preserve"> гр.8 сумма показателей по корр.счетам</w:t>
            </w:r>
            <w:r>
              <w:rPr>
                <w:sz w:val="18"/>
                <w:szCs w:val="18"/>
              </w:rPr>
              <w:t xml:space="preserve"> 130305731</w:t>
            </w:r>
            <w:r w:rsidRPr="00CA340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835A2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5089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4529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134E3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КЗ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ADA0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219%130305001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F9FB4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E884B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7F28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130305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2089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403D8F2A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2373C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</w:t>
            </w:r>
          </w:p>
          <w:p w14:paraId="770DC106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30747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B11A0" w14:textId="77777777" w:rsidR="00A30AED" w:rsidRDefault="00A30AED" w:rsidP="00B55E3E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  <w:r w:rsidRPr="00630375">
              <w:rPr>
                <w:rFonts w:ascii="Times New Roman" w:hAnsi="Times New Roman" w:cs="Times New Roman"/>
                <w:sz w:val="18"/>
                <w:szCs w:val="18"/>
              </w:rPr>
              <w:t>3169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F4FF101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D90F3" w14:textId="77777777" w:rsidR="00A30AED" w:rsidRPr="00A30AED" w:rsidRDefault="00A30AED" w:rsidP="00502527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%14014</w:t>
            </w:r>
            <w:r w:rsidR="00502527"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151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E8F18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7D3C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547C1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929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AEF78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CA340D">
              <w:rPr>
                <w:sz w:val="18"/>
                <w:szCs w:val="18"/>
              </w:rPr>
              <w:t>–(Справки по счетам 1205</w:t>
            </w:r>
            <w:r>
              <w:rPr>
                <w:sz w:val="18"/>
                <w:szCs w:val="18"/>
              </w:rPr>
              <w:t>5</w:t>
            </w:r>
            <w:r w:rsidRPr="00CA340D">
              <w:rPr>
                <w:sz w:val="18"/>
                <w:szCs w:val="18"/>
              </w:rPr>
              <w:t>1561</w:t>
            </w:r>
            <w:r>
              <w:rPr>
                <w:sz w:val="18"/>
                <w:szCs w:val="18"/>
              </w:rPr>
              <w:t>(661)</w:t>
            </w:r>
            <w:r w:rsidRPr="00CA340D">
              <w:rPr>
                <w:sz w:val="18"/>
                <w:szCs w:val="18"/>
              </w:rPr>
              <w:t xml:space="preserve"> гр.8 сумма показателей по корр.счетам</w:t>
            </w:r>
            <w:r>
              <w:rPr>
                <w:sz w:val="18"/>
                <w:szCs w:val="18"/>
              </w:rPr>
              <w:t xml:space="preserve"> 140140151</w:t>
            </w:r>
            <w:r w:rsidRPr="00CA340D">
              <w:rPr>
                <w:sz w:val="18"/>
                <w:szCs w:val="18"/>
              </w:rPr>
              <w:t>) – (Справк</w:t>
            </w:r>
            <w:r>
              <w:rPr>
                <w:sz w:val="18"/>
                <w:szCs w:val="18"/>
              </w:rPr>
              <w:t>а</w:t>
            </w:r>
            <w:r w:rsidRPr="00CA340D">
              <w:rPr>
                <w:sz w:val="18"/>
                <w:szCs w:val="18"/>
              </w:rPr>
              <w:t xml:space="preserve"> по счет</w:t>
            </w:r>
            <w:r>
              <w:rPr>
                <w:sz w:val="18"/>
                <w:szCs w:val="18"/>
              </w:rPr>
              <w:t>у</w:t>
            </w:r>
            <w:r w:rsidRPr="00CA340D">
              <w:rPr>
                <w:sz w:val="18"/>
                <w:szCs w:val="18"/>
              </w:rPr>
              <w:t xml:space="preserve"> 1401</w:t>
            </w:r>
            <w:r>
              <w:rPr>
                <w:sz w:val="18"/>
                <w:szCs w:val="18"/>
              </w:rPr>
              <w:t>10151</w:t>
            </w:r>
            <w:r w:rsidRPr="00CA340D">
              <w:rPr>
                <w:sz w:val="18"/>
                <w:szCs w:val="18"/>
              </w:rPr>
              <w:t xml:space="preserve">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140140151) </w:t>
            </w:r>
            <w:r w:rsidRPr="00CA340D">
              <w:rPr>
                <w:sz w:val="18"/>
                <w:szCs w:val="18"/>
              </w:rPr>
              <w:t>– (Справки по счетам 1</w:t>
            </w:r>
            <w:r>
              <w:rPr>
                <w:sz w:val="18"/>
                <w:szCs w:val="18"/>
              </w:rPr>
              <w:t>3030583</w:t>
            </w:r>
            <w:r w:rsidRPr="00CA340D">
              <w:rPr>
                <w:sz w:val="18"/>
                <w:szCs w:val="18"/>
              </w:rPr>
              <w:t>1(</w:t>
            </w:r>
            <w:r>
              <w:rPr>
                <w:sz w:val="18"/>
                <w:szCs w:val="18"/>
              </w:rPr>
              <w:t>73</w:t>
            </w:r>
            <w:r w:rsidRPr="00CA340D">
              <w:rPr>
                <w:sz w:val="18"/>
                <w:szCs w:val="18"/>
              </w:rPr>
              <w:t xml:space="preserve">1) гр.8 сумма показателей по корр.счетам </w:t>
            </w:r>
            <w:r>
              <w:rPr>
                <w:sz w:val="18"/>
                <w:szCs w:val="18"/>
              </w:rPr>
              <w:t>140140151</w:t>
            </w:r>
            <w:r w:rsidRPr="00CA340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19A0D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94D4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D540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D2DD7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6BC5" w14:textId="77777777" w:rsidR="00A30AED" w:rsidRPr="00A30AED" w:rsidRDefault="00A30AED" w:rsidP="00502527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%14014</w:t>
            </w:r>
            <w:r w:rsidR="00502527"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151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7362A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5BBAE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D48E" w14:textId="77777777" w:rsidR="00A30AED" w:rsidRPr="00A30AED" w:rsidRDefault="00A30AED" w:rsidP="00502527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14014</w:t>
            </w:r>
            <w:r w:rsidR="00502527"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151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3D54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483D7B07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A1B52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</w:t>
            </w:r>
          </w:p>
          <w:p w14:paraId="5CE6E331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6B6CE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B4CF" w14:textId="77777777" w:rsidR="00A30AED" w:rsidRDefault="00A30AED" w:rsidP="00B55E3E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  <w:r w:rsidRPr="00630375">
              <w:rPr>
                <w:rFonts w:ascii="Times New Roman" w:hAnsi="Times New Roman" w:cs="Times New Roman"/>
                <w:sz w:val="18"/>
                <w:szCs w:val="18"/>
              </w:rPr>
              <w:t>3169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38836F9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1DD20" w14:textId="77777777" w:rsidR="00A30AED" w:rsidRPr="00A30AED" w:rsidRDefault="00A30AED" w:rsidP="00502527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%14014</w:t>
            </w:r>
            <w:r w:rsidR="00502527"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161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CF968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CA0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B0758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A507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8EED6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CA340D">
              <w:rPr>
                <w:sz w:val="18"/>
                <w:szCs w:val="18"/>
              </w:rPr>
              <w:t>–(Справки по счетам 1205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>1561</w:t>
            </w:r>
            <w:r>
              <w:rPr>
                <w:sz w:val="18"/>
                <w:szCs w:val="18"/>
              </w:rPr>
              <w:t>(661)</w:t>
            </w:r>
            <w:r w:rsidRPr="00CA340D">
              <w:rPr>
                <w:sz w:val="18"/>
                <w:szCs w:val="18"/>
              </w:rPr>
              <w:t xml:space="preserve"> гр.8 сумма показателей по корр.счетам</w:t>
            </w:r>
            <w:r>
              <w:rPr>
                <w:sz w:val="18"/>
                <w:szCs w:val="18"/>
              </w:rPr>
              <w:t xml:space="preserve"> 140140161</w:t>
            </w:r>
            <w:r w:rsidRPr="00CA340D">
              <w:rPr>
                <w:sz w:val="18"/>
                <w:szCs w:val="18"/>
              </w:rPr>
              <w:t>) – (Справк</w:t>
            </w:r>
            <w:r>
              <w:rPr>
                <w:sz w:val="18"/>
                <w:szCs w:val="18"/>
              </w:rPr>
              <w:t>а</w:t>
            </w:r>
            <w:r w:rsidRPr="00CA340D">
              <w:rPr>
                <w:sz w:val="18"/>
                <w:szCs w:val="18"/>
              </w:rPr>
              <w:t xml:space="preserve"> по счет</w:t>
            </w:r>
            <w:r>
              <w:rPr>
                <w:sz w:val="18"/>
                <w:szCs w:val="18"/>
              </w:rPr>
              <w:t>у</w:t>
            </w:r>
            <w:r w:rsidRPr="00CA340D">
              <w:rPr>
                <w:sz w:val="18"/>
                <w:szCs w:val="18"/>
              </w:rPr>
              <w:t xml:space="preserve"> 1401</w:t>
            </w:r>
            <w:r>
              <w:rPr>
                <w:sz w:val="18"/>
                <w:szCs w:val="18"/>
              </w:rPr>
              <w:t>10161</w:t>
            </w:r>
            <w:r w:rsidRPr="00CA340D">
              <w:rPr>
                <w:sz w:val="18"/>
                <w:szCs w:val="18"/>
              </w:rPr>
              <w:t xml:space="preserve">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140140161) </w:t>
            </w:r>
            <w:r w:rsidRPr="00CA340D">
              <w:rPr>
                <w:sz w:val="18"/>
                <w:szCs w:val="18"/>
              </w:rPr>
              <w:t>– (Справки по счетам 1</w:t>
            </w:r>
            <w:r>
              <w:rPr>
                <w:sz w:val="18"/>
                <w:szCs w:val="18"/>
              </w:rPr>
              <w:t>3030583</w:t>
            </w:r>
            <w:r w:rsidRPr="00CA340D">
              <w:rPr>
                <w:sz w:val="18"/>
                <w:szCs w:val="18"/>
              </w:rPr>
              <w:t>1(</w:t>
            </w:r>
            <w:r>
              <w:rPr>
                <w:sz w:val="18"/>
                <w:szCs w:val="18"/>
              </w:rPr>
              <w:t>73</w:t>
            </w:r>
            <w:r w:rsidRPr="00CA340D">
              <w:rPr>
                <w:sz w:val="18"/>
                <w:szCs w:val="18"/>
              </w:rPr>
              <w:t xml:space="preserve">1) гр.8 сумма показателей по корр.счетам </w:t>
            </w:r>
            <w:r>
              <w:rPr>
                <w:sz w:val="18"/>
                <w:szCs w:val="18"/>
              </w:rPr>
              <w:t>140140161</w:t>
            </w:r>
            <w:r w:rsidRPr="00CA340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F53CC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7A99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20FF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BE633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050</w:t>
            </w:r>
            <w:r w:rsidRPr="00630375">
              <w:rPr>
                <w:sz w:val="18"/>
                <w:szCs w:val="18"/>
              </w:rPr>
              <w:t>3169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2072" w14:textId="77777777" w:rsidR="00A30AED" w:rsidRPr="00A30AED" w:rsidRDefault="00A30AED" w:rsidP="00502527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Сумма по номерам счетов %14014</w:t>
            </w:r>
            <w:r w:rsidR="00502527"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161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8A12A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B8361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DFC6" w14:textId="77777777" w:rsidR="00A30AED" w:rsidRPr="00A30AED" w:rsidRDefault="00A30AED" w:rsidP="00502527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14014</w:t>
            </w:r>
            <w:r w:rsidR="00502527"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161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B055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5C53808C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5A6B0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  <w:p w14:paraId="62F8A466" w14:textId="77777777" w:rsidR="00A30AED" w:rsidRDefault="00A30AED" w:rsidP="00B55E3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7BDA2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F539" w14:textId="77777777" w:rsidR="00A30AED" w:rsidRDefault="00A30AED" w:rsidP="00B55E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120651000 за прошлый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671D7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9E852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79DD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9F896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8282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  <w:r w:rsidR="005F0840">
              <w:t xml:space="preserve"> </w:t>
            </w:r>
            <w:r w:rsidR="005F0840" w:rsidRPr="005F0840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5A445" w14:textId="77777777" w:rsidR="00A30AED" w:rsidRPr="00CA340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Справки по счетам 120651561(661) гр.7 сумма показателей по корр.счетам 130405251,120551561(661),120561561(661), 130251831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BCC40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7D47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DF851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C0801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120651000 за отчетныый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DA44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13C9F" w14:textId="77777777" w:rsidR="00A30AED" w:rsidRPr="00A30AED" w:rsidRDefault="00A30AED" w:rsidP="00A30AED">
            <w:pPr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F520A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1EE7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120651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5285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6C8C9174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75899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  <w:p w14:paraId="1F8EA1FA" w14:textId="77777777" w:rsidR="00A30AED" w:rsidRDefault="00A30AED" w:rsidP="00B55E3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8B6BB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705A4" w14:textId="77777777" w:rsidR="00A30AED" w:rsidRDefault="00A30AED" w:rsidP="00B55E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130251000 за прошлый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03906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869DA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C5C2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C7D17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BE7C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  <w:r w:rsidR="005F0840">
              <w:t xml:space="preserve"> </w:t>
            </w:r>
            <w:r w:rsidR="005F0840" w:rsidRPr="005F0840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380CC" w14:textId="77777777" w:rsidR="00A30AED" w:rsidRDefault="00A30AED" w:rsidP="008A4866">
            <w:pPr>
              <w:jc w:val="center"/>
              <w:rPr>
                <w:sz w:val="18"/>
                <w:szCs w:val="18"/>
              </w:rPr>
            </w:pPr>
            <w:r w:rsidRPr="00EC2B5E">
              <w:rPr>
                <w:sz w:val="18"/>
                <w:szCs w:val="18"/>
              </w:rPr>
              <w:t>–(</w:t>
            </w:r>
            <w:r>
              <w:rPr>
                <w:sz w:val="18"/>
                <w:szCs w:val="18"/>
              </w:rPr>
              <w:t>Справка по счету 130251831 гр. 7 сумма показателей по корр. счету 130405251) + (Справка по счету 140120251</w:t>
            </w:r>
            <w:r w:rsidR="003558C8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гр. 7 сумма показателей по корр. счету 130251</w:t>
            </w:r>
            <w:r w:rsidR="004A34BA"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31) + (Справка по счету 120651661 гр.7 сумма показателей по корр.счетам 130251831)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10593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AEC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18C25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A3E95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130251000 за отчетный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FBD7C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127E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33A73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1CFA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130251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7C6F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55898087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4F4E4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  <w:p w14:paraId="2423C272" w14:textId="77777777" w:rsidR="00A30AED" w:rsidRDefault="00A30AED" w:rsidP="00B55E3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74D4F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8486" w14:textId="77777777" w:rsidR="00A30AED" w:rsidRDefault="00A30AED" w:rsidP="00B55E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120551000 за прошлый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1E4B1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номерам счетов 218%120551000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F363D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номеру (коду) счета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9721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2A613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25FB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  <w:r w:rsidR="005F0840">
              <w:t xml:space="preserve"> </w:t>
            </w:r>
            <w:r w:rsidR="005F0840" w:rsidRPr="005F0840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FEA6B" w14:textId="77777777" w:rsidR="00A30AED" w:rsidRPr="00EC2B5E" w:rsidRDefault="00A30AED" w:rsidP="00A30AED">
            <w:pPr>
              <w:jc w:val="center"/>
              <w:rPr>
                <w:sz w:val="18"/>
                <w:szCs w:val="18"/>
              </w:rPr>
            </w:pPr>
            <w:r w:rsidRPr="00CA340D">
              <w:rPr>
                <w:sz w:val="18"/>
                <w:szCs w:val="18"/>
              </w:rPr>
              <w:t xml:space="preserve">–(Справки по счетам 120551561(661) гр.8 сумма показателей </w:t>
            </w:r>
            <w:r>
              <w:rPr>
                <w:sz w:val="18"/>
                <w:szCs w:val="18"/>
              </w:rPr>
              <w:t xml:space="preserve">с КДБ 218 </w:t>
            </w:r>
            <w:r w:rsidRPr="00CA340D">
              <w:rPr>
                <w:sz w:val="18"/>
                <w:szCs w:val="18"/>
              </w:rPr>
              <w:t>по корр.счетам 121002151) – (Справки по счетам 120651561(661) гр. 7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20551561(661)</w:t>
            </w:r>
            <w:r w:rsidRPr="00CA340D">
              <w:rPr>
                <w:sz w:val="18"/>
                <w:szCs w:val="18"/>
              </w:rPr>
              <w:t>) + (Справка по счету 1401</w:t>
            </w:r>
            <w:r>
              <w:rPr>
                <w:sz w:val="18"/>
                <w:szCs w:val="18"/>
              </w:rPr>
              <w:t>101</w:t>
            </w:r>
            <w:r w:rsidRPr="00CA340D">
              <w:rPr>
                <w:sz w:val="18"/>
                <w:szCs w:val="18"/>
              </w:rPr>
              <w:t xml:space="preserve">51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</w:t>
            </w:r>
            <w:r>
              <w:rPr>
                <w:sz w:val="18"/>
                <w:szCs w:val="18"/>
              </w:rPr>
              <w:t xml:space="preserve">с КДБ 218% </w:t>
            </w:r>
            <w:r w:rsidRPr="00CA340D">
              <w:rPr>
                <w:sz w:val="18"/>
                <w:szCs w:val="18"/>
              </w:rPr>
              <w:t>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20551561(661))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0FBB8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6417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D7A35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61CE9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120551000 за отчетный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C3C1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по номерам счетов 218%120551000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583EE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номеру (коду) счета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2F981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C4F8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120551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348B7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70ABB46C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4920A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</w:t>
            </w:r>
          </w:p>
          <w:p w14:paraId="0B3338B1" w14:textId="77777777" w:rsidR="00A30AED" w:rsidRDefault="00A30AED" w:rsidP="00B55E3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29479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CC4F" w14:textId="77777777" w:rsidR="00A30AED" w:rsidRDefault="00A30AED" w:rsidP="00B55E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120561000 за прошлый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8D130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номерам счетов 218%120561000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DD3CA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номеру (коду) счета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AC72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E825F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365A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  <w:r w:rsidR="005F0840">
              <w:t xml:space="preserve"> </w:t>
            </w:r>
            <w:r w:rsidR="005F0840" w:rsidRPr="005F0840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DEB3E" w14:textId="77777777" w:rsidR="00A30AED" w:rsidRPr="00CA340D" w:rsidRDefault="00A30AED" w:rsidP="00A30AED">
            <w:pPr>
              <w:jc w:val="center"/>
              <w:rPr>
                <w:sz w:val="18"/>
                <w:szCs w:val="18"/>
              </w:rPr>
            </w:pPr>
            <w:r w:rsidRPr="00CA340D">
              <w:rPr>
                <w:sz w:val="18"/>
                <w:szCs w:val="18"/>
              </w:rPr>
              <w:t>–(Справки по счетам 1205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 xml:space="preserve">1561(661) гр.8 сумма показателей </w:t>
            </w:r>
            <w:r>
              <w:rPr>
                <w:sz w:val="18"/>
                <w:szCs w:val="18"/>
              </w:rPr>
              <w:t xml:space="preserve">с КДБ 218 </w:t>
            </w:r>
            <w:r w:rsidRPr="00CA340D">
              <w:rPr>
                <w:sz w:val="18"/>
                <w:szCs w:val="18"/>
              </w:rPr>
              <w:t>по корр.счетам 1210021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>1) – (Справки по счетам 120651561(661) гр. 7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20561561(661)</w:t>
            </w:r>
            <w:r w:rsidRPr="00CA340D">
              <w:rPr>
                <w:sz w:val="18"/>
                <w:szCs w:val="18"/>
              </w:rPr>
              <w:t>) + (Справка по счету 1401</w:t>
            </w:r>
            <w:r>
              <w:rPr>
                <w:sz w:val="18"/>
                <w:szCs w:val="18"/>
              </w:rPr>
              <w:t>1016</w:t>
            </w:r>
            <w:r w:rsidRPr="00CA340D">
              <w:rPr>
                <w:sz w:val="18"/>
                <w:szCs w:val="18"/>
              </w:rPr>
              <w:t xml:space="preserve">1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</w:t>
            </w:r>
            <w:r>
              <w:rPr>
                <w:sz w:val="18"/>
                <w:szCs w:val="18"/>
              </w:rPr>
              <w:t xml:space="preserve">с КДБ 218% </w:t>
            </w:r>
            <w:r w:rsidRPr="00CA340D">
              <w:rPr>
                <w:sz w:val="18"/>
                <w:szCs w:val="18"/>
              </w:rPr>
              <w:t>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20561561(661))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68D7B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6700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23122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3D6CB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120561000 за отчетный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03BD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номерам счетов 218%120561000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022E9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номеру (коду) счета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7EF6D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1DF0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120561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450B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1CA8F430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59623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</w:t>
            </w:r>
          </w:p>
          <w:p w14:paraId="50CD7CC7" w14:textId="77777777" w:rsidR="00A30AED" w:rsidRDefault="00A30AED" w:rsidP="00B55E3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8C3BE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4DFA" w14:textId="77777777" w:rsidR="00A30AED" w:rsidRDefault="00A30AED" w:rsidP="00B55E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120551000 за прошлый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E56B2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номерам счетов 202%120551000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0D3A3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номеру (коду) счета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006A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0A114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2315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  <w:r w:rsidR="005F0840">
              <w:t xml:space="preserve"> </w:t>
            </w:r>
            <w:r w:rsidR="005F0840" w:rsidRPr="005F0840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E938D" w14:textId="77777777" w:rsidR="00A30AED" w:rsidRPr="00CA340D" w:rsidRDefault="00A30AED" w:rsidP="00A30AED">
            <w:pPr>
              <w:jc w:val="center"/>
              <w:rPr>
                <w:sz w:val="18"/>
                <w:szCs w:val="18"/>
              </w:rPr>
            </w:pPr>
            <w:r w:rsidRPr="00CA340D">
              <w:rPr>
                <w:sz w:val="18"/>
                <w:szCs w:val="18"/>
              </w:rPr>
              <w:t xml:space="preserve">–(Справки по счетам 120551561(661) гр.8 сумма показателей </w:t>
            </w:r>
            <w:r>
              <w:rPr>
                <w:sz w:val="18"/>
                <w:szCs w:val="18"/>
              </w:rPr>
              <w:t xml:space="preserve">с КДБ 202 </w:t>
            </w:r>
            <w:r w:rsidRPr="00CA340D">
              <w:rPr>
                <w:sz w:val="18"/>
                <w:szCs w:val="18"/>
              </w:rPr>
              <w:t>по корр.счетам 121002151</w:t>
            </w:r>
            <w:r>
              <w:rPr>
                <w:sz w:val="18"/>
                <w:szCs w:val="18"/>
              </w:rPr>
              <w:t>, 140140151, 130305731</w:t>
            </w:r>
            <w:r w:rsidRPr="00CA340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+</w:t>
            </w:r>
            <w:r w:rsidRPr="00CA340D">
              <w:rPr>
                <w:sz w:val="18"/>
                <w:szCs w:val="18"/>
              </w:rPr>
              <w:t xml:space="preserve"> (Справка по счету 1401</w:t>
            </w:r>
            <w:r>
              <w:rPr>
                <w:sz w:val="18"/>
                <w:szCs w:val="18"/>
              </w:rPr>
              <w:t>101</w:t>
            </w:r>
            <w:r w:rsidRPr="00CA340D">
              <w:rPr>
                <w:sz w:val="18"/>
                <w:szCs w:val="18"/>
              </w:rPr>
              <w:t xml:space="preserve">51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</w:t>
            </w:r>
            <w:r>
              <w:rPr>
                <w:sz w:val="18"/>
                <w:szCs w:val="18"/>
              </w:rPr>
              <w:t xml:space="preserve">с КДБ 202% </w:t>
            </w:r>
            <w:r w:rsidRPr="00CA340D">
              <w:rPr>
                <w:sz w:val="18"/>
                <w:szCs w:val="18"/>
              </w:rPr>
              <w:t>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20551561(661))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F6788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A80C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28D74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984B7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120551000 за отчетный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37C6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номеру (коду) счета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971DD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номерам счетов 202%120551000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1D0F9" w14:textId="77777777" w:rsidR="00A30AED" w:rsidRDefault="0073543E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C850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120551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5AA4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61834151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C93AB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  <w:p w14:paraId="2FA9C81F" w14:textId="77777777" w:rsidR="00A30AED" w:rsidRDefault="00A30AED" w:rsidP="00B55E3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F29EA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AD45" w14:textId="77777777" w:rsidR="00A30AED" w:rsidRDefault="00A30AED" w:rsidP="00B55E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120561000 за прошлый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EF52F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номерам счетов 202%120561000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10EB5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номеру (коду) счета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3D39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F9D21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EAA1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  <w:r w:rsidR="005F0840">
              <w:t xml:space="preserve"> </w:t>
            </w:r>
            <w:r w:rsidR="005F0840" w:rsidRPr="005F0840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5150D" w14:textId="77777777" w:rsidR="00A30AED" w:rsidRPr="00CA340D" w:rsidRDefault="00A30AED" w:rsidP="00A30AED">
            <w:pPr>
              <w:jc w:val="center"/>
              <w:rPr>
                <w:sz w:val="18"/>
                <w:szCs w:val="18"/>
              </w:rPr>
            </w:pPr>
            <w:r w:rsidRPr="00CA340D">
              <w:rPr>
                <w:sz w:val="18"/>
                <w:szCs w:val="18"/>
              </w:rPr>
              <w:t>–(Справки по счетам 1205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 xml:space="preserve">1561(661) гр.8 сумма показателей </w:t>
            </w:r>
            <w:r>
              <w:rPr>
                <w:sz w:val="18"/>
                <w:szCs w:val="18"/>
              </w:rPr>
              <w:t xml:space="preserve">с КДБ 202 </w:t>
            </w:r>
            <w:r w:rsidRPr="00CA340D">
              <w:rPr>
                <w:sz w:val="18"/>
                <w:szCs w:val="18"/>
              </w:rPr>
              <w:t>по корр.счетам 1210021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 140140161, 130305731</w:t>
            </w:r>
            <w:r w:rsidRPr="00CA340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+</w:t>
            </w:r>
            <w:r w:rsidRPr="00CA340D">
              <w:rPr>
                <w:sz w:val="18"/>
                <w:szCs w:val="18"/>
              </w:rPr>
              <w:t xml:space="preserve"> (Справка по счету 1401</w:t>
            </w:r>
            <w:r>
              <w:rPr>
                <w:sz w:val="18"/>
                <w:szCs w:val="18"/>
              </w:rPr>
              <w:t>1016</w:t>
            </w:r>
            <w:r w:rsidRPr="00CA340D">
              <w:rPr>
                <w:sz w:val="18"/>
                <w:szCs w:val="18"/>
              </w:rPr>
              <w:t xml:space="preserve">1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</w:t>
            </w:r>
            <w:r>
              <w:rPr>
                <w:sz w:val="18"/>
                <w:szCs w:val="18"/>
              </w:rPr>
              <w:t xml:space="preserve">с КДБ 202% </w:t>
            </w:r>
            <w:r w:rsidRPr="00CA340D">
              <w:rPr>
                <w:sz w:val="18"/>
                <w:szCs w:val="18"/>
              </w:rPr>
              <w:t>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20561561(661))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58982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2EBF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32C28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1BB0B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120561000 за отчетный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7DE6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номеру (коду) счета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79F6B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номерам счетов 202%120561000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BB4EC" w14:textId="77777777" w:rsidR="00A30AED" w:rsidRDefault="0073543E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8E89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120561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FE93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44F756F1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D9A45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</w:t>
            </w:r>
          </w:p>
          <w:p w14:paraId="1EC3F461" w14:textId="77777777" w:rsidR="00A30AED" w:rsidRDefault="00A30AED" w:rsidP="00B55E3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2E043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5EED" w14:textId="77777777" w:rsidR="00A30AED" w:rsidRDefault="00A30AED" w:rsidP="00B55E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130305000 за прошлый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09C36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5B5F6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58E2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8D0FB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2930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  <w:r w:rsidR="005F0840">
              <w:t xml:space="preserve"> </w:t>
            </w:r>
            <w:r w:rsidR="005F0840" w:rsidRPr="005F0840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707F4" w14:textId="77777777" w:rsidR="00A30AED" w:rsidRPr="00CA340D" w:rsidRDefault="00A30AED" w:rsidP="00A30AED">
            <w:pPr>
              <w:jc w:val="center"/>
              <w:rPr>
                <w:sz w:val="18"/>
                <w:szCs w:val="18"/>
              </w:rPr>
            </w:pPr>
            <w:r w:rsidRPr="00CA340D">
              <w:rPr>
                <w:sz w:val="18"/>
                <w:szCs w:val="18"/>
              </w:rPr>
              <w:t>(Справки по счетам 1</w:t>
            </w:r>
            <w:r>
              <w:rPr>
                <w:sz w:val="18"/>
                <w:szCs w:val="18"/>
              </w:rPr>
              <w:t>3030583</w:t>
            </w:r>
            <w:r w:rsidRPr="00CA340D">
              <w:rPr>
                <w:sz w:val="18"/>
                <w:szCs w:val="18"/>
              </w:rPr>
              <w:t>1(</w:t>
            </w:r>
            <w:r>
              <w:rPr>
                <w:sz w:val="18"/>
                <w:szCs w:val="18"/>
              </w:rPr>
              <w:t>73</w:t>
            </w:r>
            <w:r w:rsidRPr="00CA340D">
              <w:rPr>
                <w:sz w:val="18"/>
                <w:szCs w:val="18"/>
              </w:rPr>
              <w:t>1) гр.8 сумма показателей по корр.счетам 121002</w:t>
            </w:r>
            <w:r>
              <w:rPr>
                <w:sz w:val="18"/>
                <w:szCs w:val="18"/>
              </w:rPr>
              <w:t>151(</w:t>
            </w:r>
            <w:r w:rsidRPr="00CA340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), 140140151(161)</w:t>
            </w:r>
            <w:r w:rsidRPr="00CA340D">
              <w:rPr>
                <w:sz w:val="18"/>
                <w:szCs w:val="18"/>
              </w:rPr>
              <w:t>) – (Справк</w:t>
            </w:r>
            <w:r>
              <w:rPr>
                <w:sz w:val="18"/>
                <w:szCs w:val="18"/>
              </w:rPr>
              <w:t>и</w:t>
            </w:r>
            <w:r w:rsidRPr="00CA340D">
              <w:rPr>
                <w:sz w:val="18"/>
                <w:szCs w:val="18"/>
              </w:rPr>
              <w:t xml:space="preserve"> по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1401</w:t>
            </w:r>
            <w:r>
              <w:rPr>
                <w:sz w:val="18"/>
                <w:szCs w:val="18"/>
              </w:rPr>
              <w:t>10151(16</w:t>
            </w:r>
            <w:r w:rsidRPr="00CA340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  <w:r w:rsidRPr="00CA340D">
              <w:rPr>
                <w:sz w:val="18"/>
                <w:szCs w:val="18"/>
              </w:rPr>
              <w:t xml:space="preserve">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 xml:space="preserve">30305731(831)) </w:t>
            </w:r>
            <w:r w:rsidRPr="00CA340D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CA340D">
              <w:rPr>
                <w:sz w:val="18"/>
                <w:szCs w:val="18"/>
              </w:rPr>
              <w:t>(Справки по счетам 1205</w:t>
            </w:r>
            <w:r>
              <w:rPr>
                <w:sz w:val="18"/>
                <w:szCs w:val="18"/>
              </w:rPr>
              <w:t>5</w:t>
            </w:r>
            <w:r w:rsidRPr="00CA340D">
              <w:rPr>
                <w:sz w:val="18"/>
                <w:szCs w:val="18"/>
              </w:rPr>
              <w:t>1561</w:t>
            </w:r>
            <w:r>
              <w:rPr>
                <w:sz w:val="18"/>
                <w:szCs w:val="18"/>
              </w:rPr>
              <w:t>,120561561</w:t>
            </w:r>
            <w:r w:rsidRPr="00CA340D">
              <w:rPr>
                <w:sz w:val="18"/>
                <w:szCs w:val="18"/>
              </w:rPr>
              <w:t xml:space="preserve"> гр.8 сумма показателей по корр.счетам</w:t>
            </w:r>
            <w:r>
              <w:rPr>
                <w:sz w:val="18"/>
                <w:szCs w:val="18"/>
              </w:rPr>
              <w:t xml:space="preserve"> 130305731</w:t>
            </w:r>
            <w:r w:rsidRPr="00CA340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8FCAD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34F2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5CEF5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14979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130305000 за отчетный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70D6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19F54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A2E55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6464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130305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57A6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567214BB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CF3B02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</w:p>
          <w:p w14:paraId="2C17A54D" w14:textId="77777777" w:rsidR="00A30AED" w:rsidRDefault="00A30AED" w:rsidP="00B55E3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D5231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E5C3" w14:textId="77777777" w:rsidR="00A30AED" w:rsidRDefault="00A30AED" w:rsidP="00B55E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140140151 за прошлый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93A03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36C91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CA98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113D7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0B27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  <w:r w:rsidR="005F0840">
              <w:t xml:space="preserve"> </w:t>
            </w:r>
            <w:r w:rsidR="005F0840" w:rsidRPr="005F0840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FAE2A" w14:textId="77777777" w:rsidR="00A30AED" w:rsidRPr="00CA340D" w:rsidRDefault="00A30AED" w:rsidP="00A30AED">
            <w:pPr>
              <w:jc w:val="center"/>
              <w:rPr>
                <w:sz w:val="18"/>
                <w:szCs w:val="18"/>
              </w:rPr>
            </w:pPr>
            <w:r w:rsidRPr="00CA340D">
              <w:rPr>
                <w:sz w:val="18"/>
                <w:szCs w:val="18"/>
              </w:rPr>
              <w:t>–(Справки по счетам 1205</w:t>
            </w:r>
            <w:r>
              <w:rPr>
                <w:sz w:val="18"/>
                <w:szCs w:val="18"/>
              </w:rPr>
              <w:t>5</w:t>
            </w:r>
            <w:r w:rsidRPr="00CA340D">
              <w:rPr>
                <w:sz w:val="18"/>
                <w:szCs w:val="18"/>
              </w:rPr>
              <w:t>1561</w:t>
            </w:r>
            <w:r>
              <w:rPr>
                <w:sz w:val="18"/>
                <w:szCs w:val="18"/>
              </w:rPr>
              <w:t>(661)</w:t>
            </w:r>
            <w:r w:rsidRPr="00CA340D">
              <w:rPr>
                <w:sz w:val="18"/>
                <w:szCs w:val="18"/>
              </w:rPr>
              <w:t xml:space="preserve"> гр.8 сумма показателей по корр.счетам</w:t>
            </w:r>
            <w:r>
              <w:rPr>
                <w:sz w:val="18"/>
                <w:szCs w:val="18"/>
              </w:rPr>
              <w:t xml:space="preserve"> 140140151</w:t>
            </w:r>
            <w:r w:rsidRPr="00CA340D">
              <w:rPr>
                <w:sz w:val="18"/>
                <w:szCs w:val="18"/>
              </w:rPr>
              <w:t>) – (Справк</w:t>
            </w:r>
            <w:r>
              <w:rPr>
                <w:sz w:val="18"/>
                <w:szCs w:val="18"/>
              </w:rPr>
              <w:t>а</w:t>
            </w:r>
            <w:r w:rsidRPr="00CA340D">
              <w:rPr>
                <w:sz w:val="18"/>
                <w:szCs w:val="18"/>
              </w:rPr>
              <w:t xml:space="preserve"> по счет</w:t>
            </w:r>
            <w:r>
              <w:rPr>
                <w:sz w:val="18"/>
                <w:szCs w:val="18"/>
              </w:rPr>
              <w:t>у</w:t>
            </w:r>
            <w:r w:rsidRPr="00CA340D">
              <w:rPr>
                <w:sz w:val="18"/>
                <w:szCs w:val="18"/>
              </w:rPr>
              <w:t xml:space="preserve"> 1401</w:t>
            </w:r>
            <w:r>
              <w:rPr>
                <w:sz w:val="18"/>
                <w:szCs w:val="18"/>
              </w:rPr>
              <w:t>10151</w:t>
            </w:r>
            <w:r w:rsidRPr="00CA340D">
              <w:rPr>
                <w:sz w:val="18"/>
                <w:szCs w:val="18"/>
              </w:rPr>
              <w:t xml:space="preserve">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140140151) </w:t>
            </w:r>
            <w:r w:rsidRPr="00CA340D">
              <w:rPr>
                <w:sz w:val="18"/>
                <w:szCs w:val="18"/>
              </w:rPr>
              <w:t>– (Справки по счетам 1</w:t>
            </w:r>
            <w:r>
              <w:rPr>
                <w:sz w:val="18"/>
                <w:szCs w:val="18"/>
              </w:rPr>
              <w:t>3030583</w:t>
            </w:r>
            <w:r w:rsidRPr="00CA340D">
              <w:rPr>
                <w:sz w:val="18"/>
                <w:szCs w:val="18"/>
              </w:rPr>
              <w:t>1(</w:t>
            </w:r>
            <w:r>
              <w:rPr>
                <w:sz w:val="18"/>
                <w:szCs w:val="18"/>
              </w:rPr>
              <w:t>73</w:t>
            </w:r>
            <w:r w:rsidRPr="00CA340D">
              <w:rPr>
                <w:sz w:val="18"/>
                <w:szCs w:val="18"/>
              </w:rPr>
              <w:t xml:space="preserve">1) гр.8 сумма показателей по корр.счетам </w:t>
            </w:r>
            <w:r>
              <w:rPr>
                <w:sz w:val="18"/>
                <w:szCs w:val="18"/>
              </w:rPr>
              <w:t>140140151</w:t>
            </w:r>
            <w:r w:rsidRPr="00CA340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93051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4999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758F0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BA776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140140151 за отчетный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1D27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F3F5B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E45E5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591B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140140151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1E67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A30AED" w:rsidRPr="00DC1EFF" w14:paraId="3CAEF7EE" w14:textId="77777777" w:rsidTr="00A30AED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2366D" w14:textId="77777777" w:rsidR="00A30AED" w:rsidRDefault="00A30AED" w:rsidP="00B55E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</w:p>
          <w:p w14:paraId="113EF467" w14:textId="77777777" w:rsidR="00A30AED" w:rsidRDefault="00A30AED" w:rsidP="00B55E3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2D030" w14:textId="77777777" w:rsidR="00A30AED" w:rsidRPr="00A30AED" w:rsidRDefault="00A30AED" w:rsidP="00A30AED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80D4" w14:textId="77777777" w:rsidR="00A30AED" w:rsidRDefault="00A30AED" w:rsidP="00B55E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140140161 за прошлый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0121D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3DF37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246A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CAB69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97C3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  <w:r w:rsidR="005F0840">
              <w:t xml:space="preserve"> </w:t>
            </w:r>
            <w:r w:rsidR="005F0840" w:rsidRPr="005F0840">
              <w:rPr>
                <w:sz w:val="18"/>
                <w:szCs w:val="18"/>
              </w:rPr>
              <w:t>за отчетный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2EBA9" w14:textId="77777777" w:rsidR="00A30AED" w:rsidRPr="00CA340D" w:rsidRDefault="00A30AED" w:rsidP="00A30AED">
            <w:pPr>
              <w:jc w:val="center"/>
              <w:rPr>
                <w:sz w:val="18"/>
                <w:szCs w:val="18"/>
              </w:rPr>
            </w:pPr>
            <w:r w:rsidRPr="00CA340D">
              <w:rPr>
                <w:sz w:val="18"/>
                <w:szCs w:val="18"/>
              </w:rPr>
              <w:t>–(Справки по счетам 1205</w:t>
            </w:r>
            <w:r>
              <w:rPr>
                <w:sz w:val="18"/>
                <w:szCs w:val="18"/>
              </w:rPr>
              <w:t>6</w:t>
            </w:r>
            <w:r w:rsidRPr="00CA340D">
              <w:rPr>
                <w:sz w:val="18"/>
                <w:szCs w:val="18"/>
              </w:rPr>
              <w:t>1561</w:t>
            </w:r>
            <w:r>
              <w:rPr>
                <w:sz w:val="18"/>
                <w:szCs w:val="18"/>
              </w:rPr>
              <w:t>(661)</w:t>
            </w:r>
            <w:r w:rsidRPr="00CA340D">
              <w:rPr>
                <w:sz w:val="18"/>
                <w:szCs w:val="18"/>
              </w:rPr>
              <w:t xml:space="preserve"> гр.8 сумма показателей по корр.счетам</w:t>
            </w:r>
            <w:r>
              <w:rPr>
                <w:sz w:val="18"/>
                <w:szCs w:val="18"/>
              </w:rPr>
              <w:t xml:space="preserve"> 140140161</w:t>
            </w:r>
            <w:r w:rsidRPr="00CA340D">
              <w:rPr>
                <w:sz w:val="18"/>
                <w:szCs w:val="18"/>
              </w:rPr>
              <w:t>) – (Справк</w:t>
            </w:r>
            <w:r>
              <w:rPr>
                <w:sz w:val="18"/>
                <w:szCs w:val="18"/>
              </w:rPr>
              <w:t>а</w:t>
            </w:r>
            <w:r w:rsidRPr="00CA340D">
              <w:rPr>
                <w:sz w:val="18"/>
                <w:szCs w:val="18"/>
              </w:rPr>
              <w:t xml:space="preserve"> по счет</w:t>
            </w:r>
            <w:r>
              <w:rPr>
                <w:sz w:val="18"/>
                <w:szCs w:val="18"/>
              </w:rPr>
              <w:t>у</w:t>
            </w:r>
            <w:r w:rsidRPr="00CA340D">
              <w:rPr>
                <w:sz w:val="18"/>
                <w:szCs w:val="18"/>
              </w:rPr>
              <w:t xml:space="preserve"> 1401</w:t>
            </w:r>
            <w:r>
              <w:rPr>
                <w:sz w:val="18"/>
                <w:szCs w:val="18"/>
              </w:rPr>
              <w:t>10161</w:t>
            </w:r>
            <w:r w:rsidRPr="00CA340D">
              <w:rPr>
                <w:sz w:val="18"/>
                <w:szCs w:val="18"/>
              </w:rPr>
              <w:t xml:space="preserve"> гр. </w:t>
            </w:r>
            <w:r>
              <w:rPr>
                <w:sz w:val="18"/>
                <w:szCs w:val="18"/>
              </w:rPr>
              <w:t>8</w:t>
            </w:r>
            <w:r w:rsidRPr="00CA340D">
              <w:rPr>
                <w:sz w:val="18"/>
                <w:szCs w:val="18"/>
              </w:rPr>
              <w:t xml:space="preserve"> сумма показателей по корр. счет</w:t>
            </w:r>
            <w:r>
              <w:rPr>
                <w:sz w:val="18"/>
                <w:szCs w:val="18"/>
              </w:rPr>
              <w:t>ам</w:t>
            </w:r>
            <w:r w:rsidRPr="00CA34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140140161) </w:t>
            </w:r>
            <w:r w:rsidRPr="00CA340D">
              <w:rPr>
                <w:sz w:val="18"/>
                <w:szCs w:val="18"/>
              </w:rPr>
              <w:t>– (Справки по счетам 1</w:t>
            </w:r>
            <w:r>
              <w:rPr>
                <w:sz w:val="18"/>
                <w:szCs w:val="18"/>
              </w:rPr>
              <w:t>3030583</w:t>
            </w:r>
            <w:r w:rsidRPr="00CA340D">
              <w:rPr>
                <w:sz w:val="18"/>
                <w:szCs w:val="18"/>
              </w:rPr>
              <w:t>1(</w:t>
            </w:r>
            <w:r>
              <w:rPr>
                <w:sz w:val="18"/>
                <w:szCs w:val="18"/>
              </w:rPr>
              <w:t>73</w:t>
            </w:r>
            <w:r w:rsidRPr="00CA340D">
              <w:rPr>
                <w:sz w:val="18"/>
                <w:szCs w:val="18"/>
              </w:rPr>
              <w:t xml:space="preserve">1) гр.8 сумма показателей по корр.счетам </w:t>
            </w:r>
            <w:r>
              <w:rPr>
                <w:sz w:val="18"/>
                <w:szCs w:val="18"/>
              </w:rPr>
              <w:t>140140161</w:t>
            </w:r>
            <w:r w:rsidRPr="00CA340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76160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7571" w14:textId="77777777" w:rsidR="00A30AED" w:rsidRPr="00A30AED" w:rsidRDefault="00A30AED" w:rsidP="00A30AED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95A85" w14:textId="77777777" w:rsidR="00A30AED" w:rsidRDefault="00A30AED" w:rsidP="00A3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2A4CB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r w:rsidRPr="00EC2B5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25 по счету 140140161 за отчетный год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B89D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F5A11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F21C2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D263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остатка на начало года по счету 140140161 с учетом оборотов ф. 0503125 не соответствует остатку на конец отчетного периода –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01AD" w14:textId="77777777" w:rsidR="00A30AED" w:rsidRDefault="00A30AED" w:rsidP="00A30AED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0701F" w:rsidRPr="002A0C7A" w14:paraId="3475DF1C" w14:textId="77777777" w:rsidTr="0010701F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A3423" w14:textId="77777777" w:rsidR="0010701F" w:rsidRPr="002A0C7A" w:rsidRDefault="0010701F" w:rsidP="0010701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EF1EA" w14:textId="77777777" w:rsidR="0010701F" w:rsidRPr="002A0C7A" w:rsidRDefault="0010701F" w:rsidP="0010701F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779E" w14:textId="77777777" w:rsidR="0010701F" w:rsidRPr="002A0C7A" w:rsidRDefault="0010701F" w:rsidP="0010701F">
            <w:pPr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0F1E4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%196140110189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C9DA7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0A19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559CB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8C21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0503125 по счету 140110189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6771F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4D5BF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2A0C7A">
              <w:rPr>
                <w:rFonts w:eastAsia="Arial"/>
                <w:sz w:val="18"/>
                <w:szCs w:val="18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F965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2A0C7A">
              <w:rPr>
                <w:rFonts w:eastAsia="Arial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47EF1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6C914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E2D3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69B55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1EE2F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66E8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Показатель межбюджетных передач в ф. 0503110 не соответствует данным ф. 0503125 -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7FFC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Б</w:t>
            </w:r>
          </w:p>
        </w:tc>
      </w:tr>
      <w:tr w:rsidR="0010701F" w:rsidRPr="002A0C7A" w14:paraId="75860063" w14:textId="77777777" w:rsidTr="0010701F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CF29D" w14:textId="77777777" w:rsidR="0010701F" w:rsidRPr="002A0C7A" w:rsidRDefault="0010701F" w:rsidP="0010701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448C8" w14:textId="77777777" w:rsidR="0010701F" w:rsidRPr="002A0C7A" w:rsidRDefault="0010701F" w:rsidP="0010701F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C8AB" w14:textId="77777777" w:rsidR="0010701F" w:rsidRPr="002A0C7A" w:rsidRDefault="0010701F" w:rsidP="0010701F">
            <w:pPr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721CF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%196140110191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8EC4C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013D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27500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53F2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0503125 по счету 140110191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447AD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E8CBE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2A0C7A">
              <w:rPr>
                <w:rFonts w:eastAsia="Arial"/>
                <w:sz w:val="18"/>
                <w:szCs w:val="18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2724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2A0C7A">
              <w:rPr>
                <w:rFonts w:eastAsia="Arial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C9348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AE6BB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68E8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F3F02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10872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B34A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Показатель межбюджетных передач в ф. 0503110 не соответствует данным ф. 0503125 -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E85C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Б</w:t>
            </w:r>
          </w:p>
        </w:tc>
      </w:tr>
      <w:tr w:rsidR="0010701F" w:rsidRPr="002A0C7A" w14:paraId="4E2DC725" w14:textId="77777777" w:rsidTr="0010701F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9D69E" w14:textId="77777777" w:rsidR="0010701F" w:rsidRPr="002A0C7A" w:rsidRDefault="0010701F" w:rsidP="0010701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B4097" w14:textId="77777777" w:rsidR="0010701F" w:rsidRPr="002A0C7A" w:rsidRDefault="0010701F" w:rsidP="0010701F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CED9" w14:textId="77777777" w:rsidR="0010701F" w:rsidRPr="002A0C7A" w:rsidRDefault="0010701F" w:rsidP="0010701F">
            <w:pPr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14D8D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%196140110195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8D139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379E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5A648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D1A0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0503125 по счету 140110195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ECD2D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22053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2A0C7A">
              <w:rPr>
                <w:rFonts w:eastAsia="Arial"/>
                <w:sz w:val="18"/>
                <w:szCs w:val="18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D60F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2A0C7A">
              <w:rPr>
                <w:rFonts w:eastAsia="Arial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6E958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2C463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E79F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6C0EA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3981D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78D6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Показатель межбюджетных передач в ф. 0503110 не соответствует данным ф. 0503125 -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7D97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Б</w:t>
            </w:r>
          </w:p>
        </w:tc>
      </w:tr>
      <w:tr w:rsidR="0010701F" w:rsidRPr="002A0C7A" w14:paraId="6DD69297" w14:textId="77777777" w:rsidTr="0010701F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DC69C" w14:textId="77777777" w:rsidR="0010701F" w:rsidRPr="002A0C7A" w:rsidRDefault="0010701F" w:rsidP="0010701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9254A" w14:textId="77777777" w:rsidR="0010701F" w:rsidRPr="002A0C7A" w:rsidRDefault="0010701F" w:rsidP="0010701F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60D2" w14:textId="77777777" w:rsidR="0010701F" w:rsidRPr="002A0C7A" w:rsidRDefault="0010701F" w:rsidP="0010701F">
            <w:pPr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7496F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%806140120251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8E571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E9C9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2-3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36D4F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2666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0503125 по счету 140120251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EE175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Неденежные расчеты счета по маске %806140120251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DC2D82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8C32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2A0C7A">
              <w:rPr>
                <w:rFonts w:eastAsia="Arial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14E4E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5CEA5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4E47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8FECA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3751B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720A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Показатель межбюджетных передач в ф. 0503110 не соответствует данным ф. 0503125 -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AC52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Б</w:t>
            </w:r>
          </w:p>
        </w:tc>
      </w:tr>
      <w:tr w:rsidR="008A4866" w:rsidRPr="002A0C7A" w14:paraId="30D34C05" w14:textId="77777777" w:rsidTr="008A4866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28BA9" w14:textId="77777777" w:rsidR="008A4866" w:rsidRPr="002A0C7A" w:rsidRDefault="008A4866" w:rsidP="007C6F6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4C64F" w14:textId="77777777" w:rsidR="008A4866" w:rsidRPr="002A0C7A" w:rsidRDefault="008A4866" w:rsidP="007C6F65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9E78" w14:textId="77777777" w:rsidR="008A4866" w:rsidRPr="002A0C7A" w:rsidRDefault="008A4866" w:rsidP="007C6F65">
            <w:pPr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405F0" w14:textId="77777777" w:rsidR="008A4866" w:rsidRPr="002A0C7A" w:rsidRDefault="008A4866" w:rsidP="008A4866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5хх</w:t>
            </w:r>
            <w:r w:rsidRPr="002A0C7A">
              <w:rPr>
                <w:sz w:val="18"/>
                <w:szCs w:val="18"/>
              </w:rPr>
              <w:t>140120251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47F55" w14:textId="77777777" w:rsidR="008A4866" w:rsidRPr="002A0C7A" w:rsidRDefault="008A4866" w:rsidP="007C6F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D418" w14:textId="77777777" w:rsidR="008A4866" w:rsidRPr="002A0C7A" w:rsidRDefault="008A4866" w:rsidP="007C6F65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2-3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682FF" w14:textId="77777777" w:rsidR="008A4866" w:rsidRPr="002A0C7A" w:rsidRDefault="008A4866" w:rsidP="007C6F65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4828" w14:textId="77777777" w:rsidR="008A4866" w:rsidRPr="002A0C7A" w:rsidRDefault="008A4866" w:rsidP="007C6F65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0503125 по счету 140120251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8E001" w14:textId="77777777" w:rsidR="008A4866" w:rsidRPr="002A0C7A" w:rsidRDefault="008A4866" w:rsidP="008A4866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Неденежные расчеты счета по маске %</w:t>
            </w:r>
            <w:r>
              <w:rPr>
                <w:sz w:val="18"/>
                <w:szCs w:val="18"/>
              </w:rPr>
              <w:t>5хх</w:t>
            </w:r>
            <w:r w:rsidRPr="002A0C7A">
              <w:rPr>
                <w:sz w:val="18"/>
                <w:szCs w:val="18"/>
              </w:rPr>
              <w:t>140120251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6460D" w14:textId="77777777" w:rsidR="008A4866" w:rsidRPr="002A0C7A" w:rsidRDefault="008A4866" w:rsidP="007C6F65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49B2" w14:textId="77777777" w:rsidR="008A4866" w:rsidRPr="002A0C7A" w:rsidRDefault="008A4866" w:rsidP="007C6F65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2A0C7A">
              <w:rPr>
                <w:rFonts w:eastAsia="Arial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A1DDC" w14:textId="77777777" w:rsidR="008A4866" w:rsidRPr="002A0C7A" w:rsidRDefault="008A4866" w:rsidP="007C6F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865DA" w14:textId="77777777" w:rsidR="008A4866" w:rsidRPr="002A0C7A" w:rsidRDefault="008A4866" w:rsidP="007C6F65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295F" w14:textId="77777777" w:rsidR="008A4866" w:rsidRPr="002A0C7A" w:rsidRDefault="008A4866" w:rsidP="007C6F65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7FECC" w14:textId="77777777" w:rsidR="008A4866" w:rsidRPr="002A0C7A" w:rsidRDefault="008A4866" w:rsidP="007C6F65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6B76A" w14:textId="77777777" w:rsidR="008A4866" w:rsidRPr="002A0C7A" w:rsidRDefault="008A4866" w:rsidP="007C6F65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5F82" w14:textId="77777777" w:rsidR="008A4866" w:rsidRPr="002A0C7A" w:rsidRDefault="008A4866" w:rsidP="007C6F65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Показатель межбюджетных передач в ф. 0503110 не соответствует данным ф. 0503125 -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DDC4" w14:textId="77777777" w:rsidR="008A4866" w:rsidRPr="002A0C7A" w:rsidRDefault="008A4866" w:rsidP="007C6F65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Б</w:t>
            </w:r>
          </w:p>
        </w:tc>
      </w:tr>
      <w:tr w:rsidR="0010701F" w:rsidRPr="002A0C7A" w14:paraId="7400DE8C" w14:textId="77777777" w:rsidTr="0010701F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82EEA" w14:textId="77777777" w:rsidR="0010701F" w:rsidRPr="002A0C7A" w:rsidRDefault="0010701F" w:rsidP="0010701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C8B57" w14:textId="77777777" w:rsidR="0010701F" w:rsidRPr="002A0C7A" w:rsidRDefault="0010701F" w:rsidP="0010701F">
            <w:pPr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7B9E" w14:textId="77777777" w:rsidR="0010701F" w:rsidRPr="002A0C7A" w:rsidRDefault="0010701F" w:rsidP="0010701F">
            <w:pPr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555B5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%806140120254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5DD97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C5B7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2-3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7F1D7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C8AF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0503125 по счету 140120254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0938C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Неденежные расчеты счета по маске %806140120254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967FC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E76C" w14:textId="77777777" w:rsidR="0010701F" w:rsidRPr="002A0C7A" w:rsidRDefault="0010701F" w:rsidP="0010701F">
            <w:pPr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2A0C7A">
              <w:rPr>
                <w:rFonts w:eastAsia="Arial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8C88A" w14:textId="77777777" w:rsidR="0010701F" w:rsidRPr="002A0C7A" w:rsidRDefault="0010701F" w:rsidP="001070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239B7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E465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2B209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4D7B7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5628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Показатель межбюджетных передач в ф. 0503110 не соответствует данным ф. 0503125 -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0BBC" w14:textId="77777777" w:rsidR="0010701F" w:rsidRPr="002A0C7A" w:rsidRDefault="0010701F" w:rsidP="0010701F">
            <w:pPr>
              <w:suppressAutoHyphens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2A0C7A">
              <w:rPr>
                <w:sz w:val="18"/>
                <w:szCs w:val="18"/>
              </w:rPr>
              <w:t>Б</w:t>
            </w:r>
          </w:p>
        </w:tc>
      </w:tr>
    </w:tbl>
    <w:p w14:paraId="606683FD" w14:textId="77777777" w:rsidR="00A30AED" w:rsidRDefault="00A30AED" w:rsidP="00516CD3"/>
    <w:p w14:paraId="57E266BD" w14:textId="77777777" w:rsidR="00A30AED" w:rsidRDefault="00A30AED" w:rsidP="00516CD3">
      <w:r>
        <w:br w:type="page"/>
      </w:r>
    </w:p>
    <w:p w14:paraId="67B2314B" w14:textId="5C74CCF3" w:rsidR="0079017E" w:rsidRPr="0079017E" w:rsidRDefault="0079017E" w:rsidP="0079017E">
      <w:pPr>
        <w:pStyle w:val="1"/>
        <w:rPr>
          <w:b/>
        </w:rPr>
      </w:pPr>
      <w:bookmarkStart w:id="521" w:name="_Toc216968511"/>
      <w:r w:rsidRPr="0079017E">
        <w:rPr>
          <w:b/>
        </w:rPr>
        <w:t>17. Форматно-логические контроли Справки (ф. 0503125)</w:t>
      </w:r>
      <w:bookmarkEnd w:id="521"/>
    </w:p>
    <w:p w14:paraId="3A19E570" w14:textId="77777777" w:rsidR="0079017E" w:rsidRDefault="0079017E" w:rsidP="00516CD3"/>
    <w:tbl>
      <w:tblPr>
        <w:tblW w:w="15891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PrChange w:id="522" w:author="Зайцев Павел Борисович" w:date="2025-12-18T16:37:00Z">
          <w:tblPr>
            <w:tblW w:w="15891" w:type="dxa"/>
            <w:tblInd w:w="11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441"/>
        <w:gridCol w:w="1857"/>
        <w:gridCol w:w="993"/>
        <w:gridCol w:w="693"/>
        <w:gridCol w:w="991"/>
        <w:gridCol w:w="568"/>
        <w:gridCol w:w="714"/>
        <w:gridCol w:w="1842"/>
        <w:gridCol w:w="851"/>
        <w:gridCol w:w="1129"/>
        <w:gridCol w:w="992"/>
        <w:gridCol w:w="562"/>
        <w:gridCol w:w="1277"/>
        <w:gridCol w:w="1132"/>
        <w:gridCol w:w="999"/>
        <w:gridCol w:w="850"/>
        <w:tblGridChange w:id="523">
          <w:tblGrid>
            <w:gridCol w:w="5"/>
            <w:gridCol w:w="5"/>
            <w:gridCol w:w="431"/>
            <w:gridCol w:w="5"/>
            <w:gridCol w:w="5"/>
            <w:gridCol w:w="1847"/>
            <w:gridCol w:w="5"/>
            <w:gridCol w:w="5"/>
            <w:gridCol w:w="983"/>
            <w:gridCol w:w="5"/>
            <w:gridCol w:w="5"/>
            <w:gridCol w:w="683"/>
            <w:gridCol w:w="5"/>
            <w:gridCol w:w="5"/>
            <w:gridCol w:w="981"/>
            <w:gridCol w:w="5"/>
            <w:gridCol w:w="5"/>
            <w:gridCol w:w="558"/>
            <w:gridCol w:w="5"/>
            <w:gridCol w:w="5"/>
            <w:gridCol w:w="704"/>
            <w:gridCol w:w="5"/>
            <w:gridCol w:w="5"/>
            <w:gridCol w:w="1832"/>
            <w:gridCol w:w="5"/>
            <w:gridCol w:w="5"/>
            <w:gridCol w:w="841"/>
            <w:gridCol w:w="5"/>
            <w:gridCol w:w="5"/>
            <w:gridCol w:w="1119"/>
            <w:gridCol w:w="5"/>
            <w:gridCol w:w="5"/>
            <w:gridCol w:w="982"/>
            <w:gridCol w:w="5"/>
            <w:gridCol w:w="5"/>
            <w:gridCol w:w="552"/>
            <w:gridCol w:w="5"/>
            <w:gridCol w:w="5"/>
            <w:gridCol w:w="1267"/>
            <w:gridCol w:w="5"/>
            <w:gridCol w:w="5"/>
            <w:gridCol w:w="1122"/>
            <w:gridCol w:w="5"/>
            <w:gridCol w:w="5"/>
            <w:gridCol w:w="989"/>
            <w:gridCol w:w="5"/>
            <w:gridCol w:w="5"/>
            <w:gridCol w:w="840"/>
            <w:gridCol w:w="5"/>
            <w:gridCol w:w="5"/>
          </w:tblGrid>
        </w:tblGridChange>
      </w:tblGrid>
      <w:tr w:rsidR="00A30AED" w:rsidRPr="006156DB" w14:paraId="6C836DC0" w14:textId="77777777" w:rsidTr="009E29F0">
        <w:trPr>
          <w:trHeight w:val="285"/>
          <w:trPrChange w:id="524" w:author="Зайцев Павел Борисович" w:date="2025-12-18T16:37:00Z">
            <w:trPr>
              <w:gridBefore w:val="2"/>
              <w:trHeight w:val="285"/>
            </w:trPr>
          </w:trPrChange>
        </w:trPr>
        <w:tc>
          <w:tcPr>
            <w:tcW w:w="441" w:type="dxa"/>
            <w:tcPrChange w:id="525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238C34BB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tcPrChange w:id="526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54CFBC21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графа 1</w:t>
            </w:r>
          </w:p>
        </w:tc>
        <w:tc>
          <w:tcPr>
            <w:tcW w:w="993" w:type="dxa"/>
            <w:shd w:val="clear" w:color="auto" w:fill="auto"/>
            <w:noWrap/>
            <w:tcPrChange w:id="527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noWrap/>
              </w:tcPr>
            </w:tcPrChange>
          </w:tcPr>
          <w:p w14:paraId="407121C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Номера счетов</w:t>
            </w:r>
          </w:p>
        </w:tc>
        <w:tc>
          <w:tcPr>
            <w:tcW w:w="693" w:type="dxa"/>
            <w:shd w:val="clear" w:color="auto" w:fill="auto"/>
            <w:noWrap/>
            <w:hideMark/>
            <w:tcPrChange w:id="528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F2A407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графа 3</w:t>
            </w:r>
          </w:p>
        </w:tc>
        <w:tc>
          <w:tcPr>
            <w:tcW w:w="991" w:type="dxa"/>
            <w:shd w:val="clear" w:color="auto" w:fill="auto"/>
            <w:noWrap/>
            <w:hideMark/>
            <w:tcPrChange w:id="529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2F8C9C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графа 4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530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D61FDB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графа 5</w:t>
            </w:r>
          </w:p>
        </w:tc>
        <w:tc>
          <w:tcPr>
            <w:tcW w:w="5528" w:type="dxa"/>
            <w:gridSpan w:val="5"/>
            <w:shd w:val="clear" w:color="auto" w:fill="auto"/>
            <w:noWrap/>
            <w:hideMark/>
            <w:tcPrChange w:id="531" w:author="Зайцев Павел Борисович" w:date="2025-12-18T16:37:00Z">
              <w:tcPr>
                <w:tcW w:w="5528" w:type="dxa"/>
                <w:gridSpan w:val="15"/>
                <w:shd w:val="clear" w:color="auto" w:fill="auto"/>
                <w:noWrap/>
                <w:hideMark/>
              </w:tcPr>
            </w:tcPrChange>
          </w:tcPr>
          <w:p w14:paraId="734EF2D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графа 6</w:t>
            </w:r>
          </w:p>
        </w:tc>
        <w:tc>
          <w:tcPr>
            <w:tcW w:w="2971" w:type="dxa"/>
            <w:gridSpan w:val="3"/>
            <w:shd w:val="clear" w:color="auto" w:fill="auto"/>
            <w:noWrap/>
            <w:hideMark/>
            <w:tcPrChange w:id="532" w:author="Зайцев Павел Борисович" w:date="2025-12-18T16:37:00Z">
              <w:tcPr>
                <w:tcW w:w="2971" w:type="dxa"/>
                <w:gridSpan w:val="9"/>
                <w:shd w:val="clear" w:color="auto" w:fill="auto"/>
                <w:noWrap/>
                <w:hideMark/>
              </w:tcPr>
            </w:tcPrChange>
          </w:tcPr>
          <w:p w14:paraId="36C776D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графа 9 (Корр.счет)</w:t>
            </w:r>
          </w:p>
        </w:tc>
        <w:tc>
          <w:tcPr>
            <w:tcW w:w="999" w:type="dxa"/>
            <w:shd w:val="clear" w:color="auto" w:fill="auto"/>
            <w:noWrap/>
            <w:hideMark/>
            <w:tcPrChange w:id="533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D26709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графа 7</w:t>
            </w:r>
          </w:p>
        </w:tc>
        <w:tc>
          <w:tcPr>
            <w:tcW w:w="850" w:type="dxa"/>
            <w:shd w:val="clear" w:color="auto" w:fill="auto"/>
            <w:hideMark/>
            <w:tcPrChange w:id="534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66B9447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графа 8</w:t>
            </w:r>
          </w:p>
        </w:tc>
      </w:tr>
      <w:tr w:rsidR="00A30AED" w:rsidRPr="006156DB" w14:paraId="0915E941" w14:textId="77777777" w:rsidTr="009E29F0">
        <w:trPr>
          <w:trHeight w:val="270"/>
          <w:trPrChange w:id="535" w:author="Зайцев Павел Борисович" w:date="2025-12-18T16:37:00Z">
            <w:trPr>
              <w:gridBefore w:val="2"/>
              <w:trHeight w:val="270"/>
            </w:trPr>
          </w:trPrChange>
        </w:trPr>
        <w:tc>
          <w:tcPr>
            <w:tcW w:w="441" w:type="dxa"/>
            <w:tcPrChange w:id="536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091662A1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537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AD261FA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  <w:tcPrChange w:id="538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405831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Счет</w:t>
            </w:r>
          </w:p>
        </w:tc>
        <w:tc>
          <w:tcPr>
            <w:tcW w:w="693" w:type="dxa"/>
            <w:shd w:val="clear" w:color="auto" w:fill="auto"/>
            <w:noWrap/>
            <w:hideMark/>
            <w:tcPrChange w:id="539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283104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ППП-1</w:t>
            </w:r>
          </w:p>
        </w:tc>
        <w:tc>
          <w:tcPr>
            <w:tcW w:w="991" w:type="dxa"/>
            <w:shd w:val="clear" w:color="auto" w:fill="auto"/>
            <w:noWrap/>
            <w:hideMark/>
            <w:tcPrChange w:id="540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91538F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ОКТMО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541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E37DB5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Элм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542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FE555A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ППП-2</w:t>
            </w:r>
          </w:p>
        </w:tc>
        <w:tc>
          <w:tcPr>
            <w:tcW w:w="1842" w:type="dxa"/>
            <w:shd w:val="clear" w:color="auto" w:fill="auto"/>
            <w:noWrap/>
            <w:hideMark/>
            <w:tcPrChange w:id="543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C135CA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КБК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544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DD657F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КВД-1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545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2F9B51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АС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546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0A5E23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КОСГУ-1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547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6E4392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КВД-2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548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C71CA4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АС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549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46A3E0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КОСГУ-2</w:t>
            </w:r>
          </w:p>
        </w:tc>
        <w:tc>
          <w:tcPr>
            <w:tcW w:w="999" w:type="dxa"/>
            <w:shd w:val="clear" w:color="auto" w:fill="auto"/>
            <w:noWrap/>
            <w:hideMark/>
            <w:tcPrChange w:id="550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ADAF89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Дебет</w:t>
            </w:r>
          </w:p>
        </w:tc>
        <w:tc>
          <w:tcPr>
            <w:tcW w:w="850" w:type="dxa"/>
            <w:shd w:val="clear" w:color="auto" w:fill="auto"/>
            <w:hideMark/>
            <w:tcPrChange w:id="551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7D7EEB4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Кредит</w:t>
            </w:r>
          </w:p>
        </w:tc>
      </w:tr>
      <w:tr w:rsidR="00A30AED" w:rsidRPr="006156DB" w14:paraId="0B96B3C2" w14:textId="77777777" w:rsidTr="009E29F0">
        <w:trPr>
          <w:trHeight w:val="510"/>
          <w:trPrChange w:id="55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vMerge w:val="restart"/>
            <w:tcPrChange w:id="553" w:author="Зайцев Павел Борисович" w:date="2025-12-18T16:37:00Z">
              <w:tcPr>
                <w:tcW w:w="441" w:type="dxa"/>
                <w:gridSpan w:val="3"/>
                <w:vMerge w:val="restart"/>
              </w:tcPr>
            </w:tcPrChange>
          </w:tcPr>
          <w:p w14:paraId="28A214E4" w14:textId="77777777" w:rsidR="00A30AED" w:rsidRPr="00E24A4E" w:rsidRDefault="00A30AED" w:rsidP="00B55E3E">
            <w:pPr>
              <w:rPr>
                <w:sz w:val="16"/>
                <w:szCs w:val="16"/>
              </w:rPr>
            </w:pPr>
            <w:r w:rsidRPr="00E24A4E">
              <w:rPr>
                <w:sz w:val="16"/>
                <w:szCs w:val="16"/>
                <w:lang w:val="en-US"/>
              </w:rPr>
              <w:t>1</w:t>
            </w:r>
            <w:r w:rsidRPr="00E24A4E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shd w:val="clear" w:color="auto" w:fill="auto"/>
            <w:noWrap/>
            <w:hideMark/>
            <w:tcPrChange w:id="554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D084418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  <w:tcPrChange w:id="555" w:author="Зайцев Павел Борисович" w:date="2025-12-18T16:37:00Z">
              <w:tcPr>
                <w:tcW w:w="993" w:type="dxa"/>
                <w:gridSpan w:val="3"/>
                <w:vMerge w:val="restart"/>
                <w:shd w:val="clear" w:color="auto" w:fill="auto"/>
                <w:noWrap/>
                <w:hideMark/>
              </w:tcPr>
            </w:tcPrChange>
          </w:tcPr>
          <w:p w14:paraId="712941A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120551561</w:t>
            </w:r>
          </w:p>
          <w:p w14:paraId="56C99EE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120561561</w:t>
            </w:r>
          </w:p>
        </w:tc>
        <w:tc>
          <w:tcPr>
            <w:tcW w:w="693" w:type="dxa"/>
            <w:shd w:val="clear" w:color="auto" w:fill="auto"/>
            <w:noWrap/>
            <w:hideMark/>
            <w:tcPrChange w:id="556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FE1028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hideMark/>
            <w:tcPrChange w:id="557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62A678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558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3D3981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559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77F6F1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hideMark/>
            <w:tcPrChange w:id="560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ED5CE6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561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B5C015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562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3AD0C4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563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0BBC76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564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EDD46D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565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9F41F3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566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55F65A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noWrap/>
            <w:hideMark/>
            <w:tcPrChange w:id="567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7CB0F6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568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141BDA69" w14:textId="630B6D70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</w:t>
            </w:r>
            <w:r w:rsidR="00E930AD">
              <w:rPr>
                <w:sz w:val="16"/>
                <w:szCs w:val="16"/>
              </w:rPr>
              <w:t>=</w:t>
            </w: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7BF35808" w14:textId="77777777" w:rsidTr="009E29F0">
        <w:trPr>
          <w:trHeight w:val="2040"/>
          <w:trPrChange w:id="569" w:author="Зайцев Павел Борисович" w:date="2025-12-18T16:37:00Z">
            <w:trPr>
              <w:gridBefore w:val="2"/>
              <w:trHeight w:val="2040"/>
            </w:trPr>
          </w:trPrChange>
        </w:trPr>
        <w:tc>
          <w:tcPr>
            <w:tcW w:w="441" w:type="dxa"/>
            <w:vMerge/>
            <w:tcPrChange w:id="570" w:author="Зайцев Павел Борисович" w:date="2025-12-18T16:37:00Z">
              <w:tcPr>
                <w:tcW w:w="441" w:type="dxa"/>
                <w:gridSpan w:val="3"/>
                <w:vMerge/>
              </w:tcPr>
            </w:tcPrChange>
          </w:tcPr>
          <w:p w14:paraId="2F7AC323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571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39CEF42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  <w:tcPrChange w:id="572" w:author="Зайцев Павел Борисович" w:date="2025-12-18T16:37:00Z">
              <w:tcPr>
                <w:tcW w:w="993" w:type="dxa"/>
                <w:gridSpan w:val="3"/>
                <w:vMerge/>
                <w:shd w:val="clear" w:color="auto" w:fill="auto"/>
                <w:vAlign w:val="center"/>
                <w:hideMark/>
              </w:tcPr>
            </w:tcPrChange>
          </w:tcPr>
          <w:p w14:paraId="06936CC7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573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0C0D1C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hideMark/>
            <w:tcPrChange w:id="574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603D9890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3612A62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575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47CF7D8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01, </w:t>
            </w:r>
            <w:r w:rsidRPr="006156DB">
              <w:rPr>
                <w:sz w:val="16"/>
                <w:szCs w:val="16"/>
              </w:rPr>
              <w:t>02, 06, 08,  09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576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93CCC7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hideMark/>
            <w:tcPrChange w:id="577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C7DF25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578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6C7A58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579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4266B1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20551</w:t>
            </w:r>
          </w:p>
          <w:p w14:paraId="00E7F20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20561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580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D3DD7A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561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581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8880AD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582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614131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583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B2C924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noWrap/>
            <w:hideMark/>
            <w:tcPrChange w:id="584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7F36CA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585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209B2BF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&lt;0</w:t>
            </w:r>
          </w:p>
        </w:tc>
      </w:tr>
      <w:tr w:rsidR="008E1947" w:rsidRPr="006156DB" w14:paraId="274936E3" w14:textId="77777777" w:rsidTr="009E29F0">
        <w:trPr>
          <w:trHeight w:val="2055"/>
          <w:trPrChange w:id="586" w:author="Зайцев Павел Борисович" w:date="2025-12-18T16:37:00Z">
            <w:trPr>
              <w:gridBefore w:val="2"/>
              <w:trHeight w:val="2055"/>
            </w:trPr>
          </w:trPrChange>
        </w:trPr>
        <w:tc>
          <w:tcPr>
            <w:tcW w:w="441" w:type="dxa"/>
            <w:vMerge/>
            <w:tcPrChange w:id="587" w:author="Зайцев Павел Борисович" w:date="2025-12-18T16:37:00Z">
              <w:tcPr>
                <w:tcW w:w="441" w:type="dxa"/>
                <w:gridSpan w:val="3"/>
                <w:vMerge/>
              </w:tcPr>
            </w:tcPrChange>
          </w:tcPr>
          <w:p w14:paraId="418523EA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588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BBFAF56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денежные расчеты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  <w:tcPrChange w:id="589" w:author="Зайцев Павел Борисович" w:date="2025-12-18T16:37:00Z">
              <w:tcPr>
                <w:tcW w:w="993" w:type="dxa"/>
                <w:gridSpan w:val="3"/>
                <w:vMerge/>
                <w:shd w:val="clear" w:color="auto" w:fill="auto"/>
                <w:vAlign w:val="center"/>
                <w:hideMark/>
              </w:tcPr>
            </w:tcPrChange>
          </w:tcPr>
          <w:p w14:paraId="73B63C39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590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1314993" w14:textId="77777777" w:rsidR="008E1947" w:rsidRPr="003F49A4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4AE05169" w14:textId="77777777" w:rsidR="008E1947" w:rsidRPr="003F49A4" w:rsidRDefault="008E1947" w:rsidP="00B55E3E">
            <w:pPr>
              <w:jc w:val="center"/>
              <w:rPr>
                <w:sz w:val="16"/>
                <w:szCs w:val="16"/>
              </w:rPr>
            </w:pPr>
            <w:r w:rsidRPr="003F49A4">
              <w:rPr>
                <w:sz w:val="16"/>
                <w:szCs w:val="16"/>
                <w:lang w:val="en-US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991" w:type="dxa"/>
            <w:shd w:val="clear" w:color="auto" w:fill="auto"/>
            <w:hideMark/>
            <w:tcPrChange w:id="591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1AA00E27" w14:textId="77777777" w:rsidR="008E1947" w:rsidRPr="006156DB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094B9BF4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592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4AA9271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01, </w:t>
            </w:r>
            <w:r w:rsidRPr="006156DB">
              <w:rPr>
                <w:sz w:val="16"/>
                <w:szCs w:val="16"/>
              </w:rPr>
              <w:t>02, 06, 08,  09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593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EC0D8BD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hideMark/>
            <w:tcPrChange w:id="594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hideMark/>
              </w:tcPr>
            </w:tcPrChange>
          </w:tcPr>
          <w:p w14:paraId="17477C6A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6</w:t>
            </w:r>
            <w:r w:rsidR="00E75EA7">
              <w:rPr>
                <w:sz w:val="16"/>
                <w:szCs w:val="16"/>
              </w:rPr>
              <w:t>хххх</w:t>
            </w:r>
            <w:r w:rsidRPr="006156DB">
              <w:rPr>
                <w:sz w:val="16"/>
                <w:szCs w:val="16"/>
              </w:rPr>
              <w:t>150</w:t>
            </w:r>
          </w:p>
          <w:p w14:paraId="2C7CB95D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8</w:t>
            </w:r>
            <w:r w:rsidR="00E75EA7">
              <w:rPr>
                <w:sz w:val="16"/>
                <w:szCs w:val="16"/>
              </w:rPr>
              <w:t>хххх</w:t>
            </w:r>
            <w:r w:rsidRPr="006156DB">
              <w:rPr>
                <w:sz w:val="16"/>
                <w:szCs w:val="16"/>
              </w:rPr>
              <w:t>150</w:t>
            </w:r>
          </w:p>
          <w:p w14:paraId="47DFE9DE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218ххххх0</w:t>
            </w:r>
            <w:r w:rsidRPr="008E1947">
              <w:rPr>
                <w:sz w:val="16"/>
                <w:szCs w:val="16"/>
              </w:rPr>
              <w:t>6</w:t>
            </w:r>
            <w:r w:rsidR="00E75EA7">
              <w:rPr>
                <w:sz w:val="16"/>
                <w:szCs w:val="16"/>
              </w:rPr>
              <w:t>хххх</w:t>
            </w:r>
            <w:r w:rsidRPr="006156DB">
              <w:rPr>
                <w:sz w:val="16"/>
                <w:szCs w:val="16"/>
              </w:rPr>
              <w:t>150</w:t>
            </w:r>
          </w:p>
          <w:p w14:paraId="741BD59E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218ххххх0</w:t>
            </w:r>
            <w:r w:rsidRPr="008E1947">
              <w:rPr>
                <w:sz w:val="16"/>
                <w:szCs w:val="16"/>
              </w:rPr>
              <w:t>8</w:t>
            </w:r>
            <w:r w:rsidR="00E75EA7">
              <w:rPr>
                <w:sz w:val="16"/>
                <w:szCs w:val="16"/>
              </w:rPr>
              <w:t>хххх</w:t>
            </w:r>
            <w:r w:rsidRPr="006156DB">
              <w:rPr>
                <w:sz w:val="16"/>
                <w:szCs w:val="16"/>
              </w:rPr>
              <w:t>150</w:t>
            </w:r>
          </w:p>
          <w:p w14:paraId="6ADF04C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  <w:tcPrChange w:id="595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8C76C9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596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59C862F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20551</w:t>
            </w:r>
          </w:p>
          <w:p w14:paraId="40D4A9E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20561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597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98764F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561</w:t>
            </w:r>
          </w:p>
          <w:p w14:paraId="1A39A509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noWrap/>
            <w:hideMark/>
            <w:tcPrChange w:id="598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07D186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599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A1EAC05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21002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600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5BA0BE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  <w:p w14:paraId="1D67F085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161</w:t>
            </w:r>
          </w:p>
        </w:tc>
        <w:tc>
          <w:tcPr>
            <w:tcW w:w="999" w:type="dxa"/>
            <w:shd w:val="clear" w:color="auto" w:fill="auto"/>
            <w:noWrap/>
            <w:hideMark/>
            <w:tcPrChange w:id="601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782CFFF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602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30722D86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&lt;0</w:t>
            </w:r>
          </w:p>
        </w:tc>
      </w:tr>
      <w:tr w:rsidR="008E1947" w:rsidRPr="006156DB" w14:paraId="1841FDEA" w14:textId="77777777" w:rsidTr="009E29F0">
        <w:trPr>
          <w:trHeight w:val="2055"/>
          <w:trPrChange w:id="603" w:author="Зайцев Павел Борисович" w:date="2025-12-18T16:37:00Z">
            <w:trPr>
              <w:gridBefore w:val="2"/>
              <w:trHeight w:val="2055"/>
            </w:trPr>
          </w:trPrChange>
        </w:trPr>
        <w:tc>
          <w:tcPr>
            <w:tcW w:w="441" w:type="dxa"/>
            <w:vMerge/>
            <w:tcPrChange w:id="604" w:author="Зайцев Павел Борисович" w:date="2025-12-18T16:37:00Z">
              <w:tcPr>
                <w:tcW w:w="441" w:type="dxa"/>
                <w:gridSpan w:val="3"/>
                <w:vMerge/>
              </w:tcPr>
            </w:tcPrChange>
          </w:tcPr>
          <w:p w14:paraId="3ECB67B3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tcPrChange w:id="605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1C561193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shd w:val="clear" w:color="auto" w:fill="auto"/>
            <w:vAlign w:val="center"/>
            <w:tcPrChange w:id="606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vAlign w:val="center"/>
              </w:tcPr>
            </w:tcPrChange>
          </w:tcPr>
          <w:p w14:paraId="2CECFC2F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tcPrChange w:id="607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1A93715E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2570D1E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8905F9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shd w:val="clear" w:color="auto" w:fill="auto"/>
            <w:tcPrChange w:id="608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</w:tcPr>
            </w:tcPrChange>
          </w:tcPr>
          <w:p w14:paraId="743171F1" w14:textId="77777777" w:rsidR="008E1947" w:rsidRPr="006156DB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27ED2164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tcPrChange w:id="609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4F26B01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</w:t>
            </w:r>
          </w:p>
          <w:p w14:paraId="1A3EA6D2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02, 06, 08,  09</w:t>
            </w:r>
          </w:p>
        </w:tc>
        <w:tc>
          <w:tcPr>
            <w:tcW w:w="714" w:type="dxa"/>
            <w:shd w:val="clear" w:color="auto" w:fill="auto"/>
            <w:noWrap/>
            <w:tcPrChange w:id="610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709283CD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tcPrChange w:id="611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</w:tcPr>
            </w:tcPrChange>
          </w:tcPr>
          <w:p w14:paraId="3FD7548C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6</w:t>
            </w:r>
            <w:r w:rsidR="00E75EA7">
              <w:rPr>
                <w:sz w:val="16"/>
                <w:szCs w:val="16"/>
              </w:rPr>
              <w:t>хххх</w:t>
            </w:r>
            <w:r w:rsidRPr="006156DB">
              <w:rPr>
                <w:sz w:val="16"/>
                <w:szCs w:val="16"/>
              </w:rPr>
              <w:t>150</w:t>
            </w:r>
          </w:p>
          <w:p w14:paraId="42D3491D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8</w:t>
            </w:r>
            <w:r w:rsidR="00E75EA7">
              <w:rPr>
                <w:sz w:val="16"/>
                <w:szCs w:val="16"/>
              </w:rPr>
              <w:t>хххх</w:t>
            </w:r>
            <w:r w:rsidRPr="006156DB">
              <w:rPr>
                <w:sz w:val="16"/>
                <w:szCs w:val="16"/>
              </w:rPr>
              <w:t>150</w:t>
            </w:r>
          </w:p>
          <w:p w14:paraId="3EA8B799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218ххххх0</w:t>
            </w:r>
            <w:r w:rsidRPr="008E1947">
              <w:rPr>
                <w:sz w:val="16"/>
                <w:szCs w:val="16"/>
              </w:rPr>
              <w:t>6</w:t>
            </w:r>
            <w:r w:rsidR="00E75EA7">
              <w:rPr>
                <w:sz w:val="16"/>
                <w:szCs w:val="16"/>
              </w:rPr>
              <w:t>хххх</w:t>
            </w:r>
            <w:r w:rsidRPr="006156DB">
              <w:rPr>
                <w:sz w:val="16"/>
                <w:szCs w:val="16"/>
              </w:rPr>
              <w:t>150</w:t>
            </w:r>
          </w:p>
          <w:p w14:paraId="69984F28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218ххххх0</w:t>
            </w:r>
            <w:r w:rsidRPr="008E1947">
              <w:rPr>
                <w:sz w:val="16"/>
                <w:szCs w:val="16"/>
              </w:rPr>
              <w:t>8</w:t>
            </w:r>
            <w:r w:rsidR="00E75EA7">
              <w:rPr>
                <w:sz w:val="16"/>
                <w:szCs w:val="16"/>
              </w:rPr>
              <w:t>хххх</w:t>
            </w:r>
            <w:r w:rsidRPr="006156DB">
              <w:rPr>
                <w:sz w:val="16"/>
                <w:szCs w:val="16"/>
              </w:rPr>
              <w:t>150</w:t>
            </w:r>
          </w:p>
          <w:p w14:paraId="1321A4ED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tcPrChange w:id="612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0CC0C116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tcPrChange w:id="613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59BC2A2E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20551</w:t>
            </w:r>
          </w:p>
          <w:p w14:paraId="22AB019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20561</w:t>
            </w:r>
          </w:p>
        </w:tc>
        <w:tc>
          <w:tcPr>
            <w:tcW w:w="992" w:type="dxa"/>
            <w:shd w:val="clear" w:color="auto" w:fill="auto"/>
            <w:noWrap/>
            <w:tcPrChange w:id="614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15693116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561</w:t>
            </w:r>
          </w:p>
        </w:tc>
        <w:tc>
          <w:tcPr>
            <w:tcW w:w="562" w:type="dxa"/>
            <w:shd w:val="clear" w:color="auto" w:fill="auto"/>
            <w:noWrap/>
            <w:tcPrChange w:id="615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7F8CDF0C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5A55C931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28144421" w14:textId="77777777" w:rsidR="008E1947" w:rsidRPr="00D151B7" w:rsidRDefault="008E1947" w:rsidP="00B55E3E">
            <w:pPr>
              <w:jc w:val="center"/>
              <w:rPr>
                <w:sz w:val="16"/>
                <w:szCs w:val="16"/>
              </w:rPr>
            </w:pPr>
          </w:p>
          <w:p w14:paraId="2C866BF9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BE8FBF6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416D14C" w14:textId="77777777" w:rsidR="008E1947" w:rsidRPr="00796723" w:rsidRDefault="008E1947" w:rsidP="00B55E3E">
            <w:pPr>
              <w:jc w:val="center"/>
              <w:rPr>
                <w:sz w:val="16"/>
                <w:szCs w:val="16"/>
                <w:highlight w:val="green"/>
                <w:lang w:val="en-US"/>
              </w:rPr>
            </w:pPr>
          </w:p>
          <w:p w14:paraId="2A685502" w14:textId="77777777" w:rsidR="008E1947" w:rsidRPr="00796723" w:rsidRDefault="008E1947" w:rsidP="00B55E3E">
            <w:pPr>
              <w:jc w:val="center"/>
              <w:rPr>
                <w:sz w:val="16"/>
                <w:szCs w:val="16"/>
                <w:highlight w:val="green"/>
                <w:lang w:val="en-US"/>
              </w:rPr>
            </w:pPr>
          </w:p>
          <w:p w14:paraId="7F920610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1FFF99F0" w14:textId="77777777" w:rsidR="008E1947" w:rsidRPr="00796723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7" w:type="dxa"/>
            <w:shd w:val="clear" w:color="auto" w:fill="auto"/>
            <w:noWrap/>
            <w:tcPrChange w:id="616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2BC1450F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40140</w:t>
            </w:r>
          </w:p>
          <w:p w14:paraId="3083251F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233D37B" w14:textId="77777777" w:rsidR="008E1947" w:rsidRPr="00D151B7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30305</w:t>
            </w:r>
          </w:p>
          <w:p w14:paraId="0944D886" w14:textId="77777777" w:rsidR="008E1947" w:rsidRPr="00591E8C" w:rsidRDefault="008E1947" w:rsidP="00B55E3E">
            <w:pPr>
              <w:jc w:val="center"/>
              <w:rPr>
                <w:sz w:val="16"/>
                <w:szCs w:val="16"/>
              </w:rPr>
            </w:pPr>
          </w:p>
          <w:p w14:paraId="3133410E" w14:textId="77777777" w:rsidR="008E1947" w:rsidRPr="007C6BAF" w:rsidRDefault="008E1947" w:rsidP="00B55E3E">
            <w:pPr>
              <w:jc w:val="center"/>
              <w:rPr>
                <w:sz w:val="16"/>
                <w:szCs w:val="16"/>
                <w:highlight w:val="green"/>
              </w:rPr>
            </w:pPr>
          </w:p>
          <w:p w14:paraId="16538EA7" w14:textId="77777777" w:rsidR="008E1947" w:rsidRPr="00796723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2" w:type="dxa"/>
            <w:shd w:val="clear" w:color="auto" w:fill="auto"/>
            <w:noWrap/>
            <w:tcPrChange w:id="617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1E946AF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  <w:p w14:paraId="3ED87ED1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161</w:t>
            </w:r>
          </w:p>
          <w:p w14:paraId="1285DFC9" w14:textId="77777777" w:rsidR="008E1947" w:rsidRPr="00D151B7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731</w:t>
            </w:r>
          </w:p>
          <w:p w14:paraId="34E6DCEA" w14:textId="77777777" w:rsidR="008E1947" w:rsidRPr="007C6BAF" w:rsidRDefault="008E1947" w:rsidP="00B55E3E">
            <w:pPr>
              <w:jc w:val="center"/>
              <w:rPr>
                <w:sz w:val="16"/>
                <w:szCs w:val="16"/>
              </w:rPr>
            </w:pPr>
          </w:p>
          <w:p w14:paraId="17B5CE02" w14:textId="77777777" w:rsidR="008E1947" w:rsidRPr="00796723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9" w:type="dxa"/>
            <w:shd w:val="clear" w:color="auto" w:fill="auto"/>
            <w:noWrap/>
            <w:tcPrChange w:id="618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</w:tcPr>
            </w:tcPrChange>
          </w:tcPr>
          <w:p w14:paraId="34ACE3C4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cPrChange w:id="619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67AAA32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&lt;0</w:t>
            </w:r>
          </w:p>
        </w:tc>
      </w:tr>
      <w:tr w:rsidR="00A30AED" w:rsidRPr="006156DB" w14:paraId="219228F3" w14:textId="77777777" w:rsidTr="009E29F0">
        <w:trPr>
          <w:trHeight w:val="510"/>
          <w:trPrChange w:id="62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621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36B6BF51" w14:textId="77777777" w:rsidR="00A30AED" w:rsidRPr="00E24A4E" w:rsidRDefault="00A30AED" w:rsidP="00B55E3E">
            <w:pPr>
              <w:rPr>
                <w:sz w:val="16"/>
                <w:szCs w:val="16"/>
              </w:rPr>
            </w:pPr>
            <w:r w:rsidRPr="00E24A4E">
              <w:rPr>
                <w:sz w:val="16"/>
                <w:szCs w:val="16"/>
              </w:rPr>
              <w:t>2.</w:t>
            </w:r>
          </w:p>
        </w:tc>
        <w:tc>
          <w:tcPr>
            <w:tcW w:w="1857" w:type="dxa"/>
            <w:shd w:val="clear" w:color="auto" w:fill="auto"/>
            <w:noWrap/>
            <w:hideMark/>
            <w:tcPrChange w:id="622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BD660F1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  <w:tcPrChange w:id="623" w:author="Зайцев Павел Борисович" w:date="2025-12-18T16:37:00Z">
              <w:tcPr>
                <w:tcW w:w="993" w:type="dxa"/>
                <w:gridSpan w:val="3"/>
                <w:vMerge w:val="restart"/>
                <w:shd w:val="clear" w:color="auto" w:fill="auto"/>
                <w:noWrap/>
                <w:hideMark/>
              </w:tcPr>
            </w:tcPrChange>
          </w:tcPr>
          <w:p w14:paraId="0A51C13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120551661</w:t>
            </w:r>
          </w:p>
          <w:p w14:paraId="7D6E0F4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120561661</w:t>
            </w:r>
          </w:p>
        </w:tc>
        <w:tc>
          <w:tcPr>
            <w:tcW w:w="693" w:type="dxa"/>
            <w:shd w:val="clear" w:color="auto" w:fill="auto"/>
            <w:noWrap/>
            <w:hideMark/>
            <w:tcPrChange w:id="624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24D0EC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hideMark/>
            <w:tcPrChange w:id="625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13BD49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626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F583DF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627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74EF12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hideMark/>
            <w:tcPrChange w:id="628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A86EBC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629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510972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630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884575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631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8167A3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632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15B8E3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633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06C701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634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B15B39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noWrap/>
            <w:hideMark/>
            <w:tcPrChange w:id="635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A989F3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636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5C220E79" w14:textId="48725095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значение </w:t>
            </w:r>
            <w:r w:rsidRPr="00531B3C">
              <w:rPr>
                <w:sz w:val="16"/>
                <w:szCs w:val="16"/>
              </w:rPr>
              <w:t>&gt;</w:t>
            </w:r>
            <w:r w:rsidR="00E930AD">
              <w:rPr>
                <w:sz w:val="16"/>
                <w:szCs w:val="16"/>
              </w:rPr>
              <w:t>=</w:t>
            </w:r>
            <w:r w:rsidRPr="00531B3C">
              <w:rPr>
                <w:sz w:val="16"/>
                <w:szCs w:val="16"/>
              </w:rPr>
              <w:t>0</w:t>
            </w:r>
          </w:p>
        </w:tc>
      </w:tr>
      <w:tr w:rsidR="00A30AED" w:rsidRPr="006156DB" w14:paraId="1D3C6BCE" w14:textId="77777777" w:rsidTr="009E29F0">
        <w:trPr>
          <w:trHeight w:val="2040"/>
          <w:trPrChange w:id="637" w:author="Зайцев Павел Борисович" w:date="2025-12-18T16:37:00Z">
            <w:trPr>
              <w:gridBefore w:val="2"/>
              <w:trHeight w:val="2040"/>
            </w:trPr>
          </w:trPrChange>
        </w:trPr>
        <w:tc>
          <w:tcPr>
            <w:tcW w:w="441" w:type="dxa"/>
            <w:tcPrChange w:id="638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7F39C8D1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639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6D9F242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  <w:tcPrChange w:id="640" w:author="Зайцев Павел Борисович" w:date="2025-12-18T16:37:00Z">
              <w:tcPr>
                <w:tcW w:w="993" w:type="dxa"/>
                <w:gridSpan w:val="3"/>
                <w:vMerge/>
                <w:shd w:val="clear" w:color="auto" w:fill="auto"/>
                <w:vAlign w:val="center"/>
                <w:hideMark/>
              </w:tcPr>
            </w:tcPrChange>
          </w:tcPr>
          <w:p w14:paraId="522FC363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641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D679F0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hideMark/>
            <w:tcPrChange w:id="642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5B4BD4BC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072D154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643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796FF1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26C5FB11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644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43D748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hideMark/>
            <w:tcPrChange w:id="645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4AB044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646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FCEFC7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647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2B84CA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20551</w:t>
            </w:r>
          </w:p>
          <w:p w14:paraId="336274F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5</w:t>
            </w:r>
            <w:r w:rsidRPr="006156DB">
              <w:rPr>
                <w:sz w:val="16"/>
                <w:szCs w:val="16"/>
              </w:rPr>
              <w:t>61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648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32E2C0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661</w:t>
            </w:r>
          </w:p>
          <w:p w14:paraId="7D5CE66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noWrap/>
            <w:hideMark/>
            <w:tcPrChange w:id="649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FFF1A8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650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8A8F66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651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502573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noWrap/>
            <w:hideMark/>
            <w:tcPrChange w:id="652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5D7B0F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653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6EADD11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значение </w:t>
            </w:r>
            <w:r w:rsidRPr="00531B3C">
              <w:rPr>
                <w:sz w:val="16"/>
                <w:szCs w:val="16"/>
              </w:rPr>
              <w:t>&gt;0</w:t>
            </w:r>
          </w:p>
        </w:tc>
      </w:tr>
      <w:tr w:rsidR="008E1947" w:rsidRPr="006156DB" w14:paraId="75CB8655" w14:textId="77777777" w:rsidTr="009E29F0">
        <w:trPr>
          <w:trHeight w:val="2055"/>
          <w:trPrChange w:id="654" w:author="Зайцев Павел Борисович" w:date="2025-12-18T16:37:00Z">
            <w:trPr>
              <w:gridBefore w:val="2"/>
              <w:trHeight w:val="2055"/>
            </w:trPr>
          </w:trPrChange>
        </w:trPr>
        <w:tc>
          <w:tcPr>
            <w:tcW w:w="441" w:type="dxa"/>
            <w:tcPrChange w:id="655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320073B6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656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663D798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денежные расчеты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  <w:tcPrChange w:id="657" w:author="Зайцев Павел Борисович" w:date="2025-12-18T16:37:00Z">
              <w:tcPr>
                <w:tcW w:w="993" w:type="dxa"/>
                <w:gridSpan w:val="3"/>
                <w:vMerge/>
                <w:shd w:val="clear" w:color="auto" w:fill="auto"/>
                <w:vAlign w:val="center"/>
                <w:hideMark/>
              </w:tcPr>
            </w:tcPrChange>
          </w:tcPr>
          <w:p w14:paraId="4F52D130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658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72FF8A7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>,</w:t>
            </w:r>
          </w:p>
          <w:p w14:paraId="4662ECD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0A0B03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shd w:val="clear" w:color="auto" w:fill="auto"/>
            <w:hideMark/>
            <w:tcPrChange w:id="659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5C23F912" w14:textId="77777777" w:rsidR="008E1947" w:rsidRPr="006156DB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6B171E0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660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0E6C68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605A4144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661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186B80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hideMark/>
            <w:tcPrChange w:id="662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hideMark/>
              </w:tcPr>
            </w:tcPrChange>
          </w:tcPr>
          <w:p w14:paraId="284EB4B8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6E77B7F5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  <w:p w14:paraId="01D9116E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218ххххх0</w:t>
            </w:r>
            <w:r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7F7E558A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218ххххх0</w:t>
            </w:r>
            <w:r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  <w:p w14:paraId="2CA49243" w14:textId="77777777" w:rsidR="008E1947" w:rsidRPr="00591E8C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  <w:tcPrChange w:id="663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08BD9F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664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0350F4D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20551</w:t>
            </w:r>
          </w:p>
          <w:p w14:paraId="1E98D684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20561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665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86A3BC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661</w:t>
            </w:r>
          </w:p>
          <w:p w14:paraId="4E831EA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noWrap/>
            <w:hideMark/>
            <w:tcPrChange w:id="666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73AACD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667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1060109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21002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668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E6287F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  <w:p w14:paraId="450601F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161</w:t>
            </w:r>
          </w:p>
        </w:tc>
        <w:tc>
          <w:tcPr>
            <w:tcW w:w="999" w:type="dxa"/>
            <w:shd w:val="clear" w:color="auto" w:fill="auto"/>
            <w:noWrap/>
            <w:hideMark/>
            <w:tcPrChange w:id="669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28548C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670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1E45C60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значение </w:t>
            </w:r>
            <w:r w:rsidRPr="00531B3C">
              <w:rPr>
                <w:sz w:val="16"/>
                <w:szCs w:val="16"/>
              </w:rPr>
              <w:t>&gt;0</w:t>
            </w:r>
          </w:p>
        </w:tc>
      </w:tr>
      <w:tr w:rsidR="00A30AED" w:rsidRPr="006156DB" w14:paraId="61C67F68" w14:textId="77777777" w:rsidTr="009E29F0">
        <w:trPr>
          <w:trHeight w:val="2055"/>
          <w:trPrChange w:id="671" w:author="Зайцев Павел Борисович" w:date="2025-12-18T16:37:00Z">
            <w:trPr>
              <w:gridBefore w:val="2"/>
              <w:trHeight w:val="2055"/>
            </w:trPr>
          </w:trPrChange>
        </w:trPr>
        <w:tc>
          <w:tcPr>
            <w:tcW w:w="441" w:type="dxa"/>
            <w:tcPrChange w:id="672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1BED7221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tcPrChange w:id="673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7F400A37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shd w:val="clear" w:color="auto" w:fill="auto"/>
            <w:vAlign w:val="center"/>
            <w:tcPrChange w:id="674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vAlign w:val="center"/>
              </w:tcPr>
            </w:tcPrChange>
          </w:tcPr>
          <w:p w14:paraId="56D4E2F4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tcPrChange w:id="675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401397F6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4AB992B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0A0B03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shd w:val="clear" w:color="auto" w:fill="auto"/>
            <w:tcPrChange w:id="676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</w:tcPr>
            </w:tcPrChange>
          </w:tcPr>
          <w:p w14:paraId="4C3EEC05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24F15EB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tcPrChange w:id="677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5ACBB00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532DE28D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tcPrChange w:id="678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2259106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tcPrChange w:id="679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</w:tcPr>
            </w:tcPrChange>
          </w:tcPr>
          <w:p w14:paraId="4DD7A081" w14:textId="77777777" w:rsidR="008E1947" w:rsidRPr="006156DB" w:rsidRDefault="008E1947" w:rsidP="008E1947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64354137" w14:textId="77777777" w:rsidR="008E1947" w:rsidRPr="006156DB" w:rsidRDefault="008E1947" w:rsidP="008E1947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  <w:p w14:paraId="6A13B857" w14:textId="77777777" w:rsidR="008E1947" w:rsidRPr="006156DB" w:rsidRDefault="008E1947" w:rsidP="008E1947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218ххххх0</w:t>
            </w:r>
            <w:r w:rsidRPr="00654C1E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1193C7E3" w14:textId="77777777" w:rsidR="008E1947" w:rsidRPr="006156DB" w:rsidRDefault="008E1947" w:rsidP="008E19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218ххххх0</w:t>
            </w:r>
            <w:r w:rsidRPr="00654C1E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  <w:p w14:paraId="6D68009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tcPrChange w:id="680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49EC8D3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tcPrChange w:id="681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12F2F69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20551</w:t>
            </w:r>
          </w:p>
          <w:p w14:paraId="0DE9BBE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20561</w:t>
            </w:r>
          </w:p>
        </w:tc>
        <w:tc>
          <w:tcPr>
            <w:tcW w:w="992" w:type="dxa"/>
            <w:shd w:val="clear" w:color="auto" w:fill="auto"/>
            <w:noWrap/>
            <w:tcPrChange w:id="682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5ADA01E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661</w:t>
            </w:r>
          </w:p>
          <w:p w14:paraId="7887E03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noWrap/>
            <w:tcPrChange w:id="683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0FB1B45D" w14:textId="77777777" w:rsidR="00A30AE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2F611C8B" w14:textId="77777777" w:rsidR="00A30AED" w:rsidRPr="003E2EAA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7" w:type="dxa"/>
            <w:shd w:val="clear" w:color="auto" w:fill="auto"/>
            <w:noWrap/>
            <w:tcPrChange w:id="684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3B90C249" w14:textId="77777777" w:rsidR="00A30AED" w:rsidRPr="00250303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250303">
              <w:rPr>
                <w:sz w:val="16"/>
                <w:szCs w:val="16"/>
              </w:rPr>
              <w:t>40140</w:t>
            </w:r>
          </w:p>
          <w:p w14:paraId="3B7A306E" w14:textId="77777777" w:rsidR="00A30AED" w:rsidRPr="0021474D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shd w:val="clear" w:color="auto" w:fill="auto"/>
            <w:noWrap/>
            <w:tcPrChange w:id="685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59A0B17E" w14:textId="77777777" w:rsidR="00A30AED" w:rsidRPr="00250303" w:rsidRDefault="00A30AED" w:rsidP="00B55E3E">
            <w:pPr>
              <w:jc w:val="center"/>
              <w:rPr>
                <w:sz w:val="16"/>
                <w:szCs w:val="16"/>
              </w:rPr>
            </w:pPr>
            <w:r w:rsidRPr="00250303">
              <w:rPr>
                <w:sz w:val="16"/>
                <w:szCs w:val="16"/>
              </w:rPr>
              <w:t>151</w:t>
            </w:r>
          </w:p>
          <w:p w14:paraId="04C61E32" w14:textId="77777777" w:rsidR="00A30AED" w:rsidRPr="00250303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250303">
              <w:rPr>
                <w:sz w:val="16"/>
                <w:szCs w:val="16"/>
              </w:rPr>
              <w:t>161</w:t>
            </w:r>
          </w:p>
          <w:p w14:paraId="3F811B76" w14:textId="77777777" w:rsidR="00A30AED" w:rsidRPr="00250303" w:rsidRDefault="00A30AED" w:rsidP="00B55E3E">
            <w:pPr>
              <w:jc w:val="center"/>
              <w:rPr>
                <w:sz w:val="16"/>
                <w:szCs w:val="16"/>
              </w:rPr>
            </w:pPr>
            <w:r w:rsidRPr="00250303">
              <w:rPr>
                <w:sz w:val="16"/>
                <w:szCs w:val="16"/>
              </w:rPr>
              <w:t>831</w:t>
            </w:r>
          </w:p>
          <w:p w14:paraId="570759A7" w14:textId="77777777" w:rsidR="00A30AED" w:rsidRPr="0021474D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shd w:val="clear" w:color="auto" w:fill="auto"/>
            <w:noWrap/>
            <w:tcPrChange w:id="686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noWrap/>
              </w:tcPr>
            </w:tcPrChange>
          </w:tcPr>
          <w:p w14:paraId="5007491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PrChange w:id="687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428ACC2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значение </w:t>
            </w:r>
            <w:r w:rsidRPr="00531B3C">
              <w:rPr>
                <w:sz w:val="16"/>
                <w:szCs w:val="16"/>
              </w:rPr>
              <w:t>&gt;0</w:t>
            </w:r>
          </w:p>
        </w:tc>
      </w:tr>
      <w:tr w:rsidR="00A30AED" w:rsidRPr="006156DB" w14:paraId="68034BC0" w14:textId="77777777" w:rsidTr="009E29F0">
        <w:trPr>
          <w:trHeight w:val="510"/>
          <w:trPrChange w:id="688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689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17129C10" w14:textId="77777777" w:rsidR="00A30AED" w:rsidRPr="00E24A4E" w:rsidRDefault="00A30AED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E24A4E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shd w:val="clear" w:color="auto" w:fill="auto"/>
            <w:noWrap/>
            <w:tcPrChange w:id="690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3FF9DF24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shd w:val="clear" w:color="auto" w:fill="auto"/>
            <w:noWrap/>
            <w:tcPrChange w:id="691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noWrap/>
              </w:tcPr>
            </w:tcPrChange>
          </w:tcPr>
          <w:p w14:paraId="6FF22CE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30305731</w:t>
            </w:r>
          </w:p>
          <w:p w14:paraId="38B2CA4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tcPrChange w:id="692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3E05FC2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tcPrChange w:id="693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</w:tcPr>
            </w:tcPrChange>
          </w:tcPr>
          <w:p w14:paraId="06A7242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shd w:val="clear" w:color="auto" w:fill="auto"/>
            <w:noWrap/>
            <w:tcPrChange w:id="694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5522F10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shd w:val="clear" w:color="auto" w:fill="auto"/>
            <w:noWrap/>
            <w:tcPrChange w:id="695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3885022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tcPrChange w:id="696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</w:tcPr>
            </w:tcPrChange>
          </w:tcPr>
          <w:p w14:paraId="61B0EBA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tcPrChange w:id="697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5B4E7E0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shd w:val="clear" w:color="auto" w:fill="auto"/>
            <w:noWrap/>
            <w:tcPrChange w:id="698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6D45AA2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shd w:val="clear" w:color="auto" w:fill="auto"/>
            <w:noWrap/>
            <w:tcPrChange w:id="699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249CC12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shd w:val="clear" w:color="auto" w:fill="auto"/>
            <w:noWrap/>
            <w:tcPrChange w:id="700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2CAAD71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tcPrChange w:id="701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310AC36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tcPrChange w:id="702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04F83BA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tcPrChange w:id="703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</w:tcPr>
            </w:tcPrChange>
          </w:tcPr>
          <w:p w14:paraId="4214AC8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PrChange w:id="704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2E2BF92F" w14:textId="648A375F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значение </w:t>
            </w:r>
            <w:r>
              <w:rPr>
                <w:sz w:val="16"/>
                <w:szCs w:val="16"/>
                <w:lang w:val="en-US"/>
              </w:rPr>
              <w:t>&gt;</w:t>
            </w:r>
            <w:r w:rsidR="00E930AD">
              <w:rPr>
                <w:sz w:val="16"/>
                <w:szCs w:val="16"/>
              </w:rPr>
              <w:t>=</w:t>
            </w: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1415A244" w14:textId="77777777" w:rsidTr="009E29F0">
        <w:trPr>
          <w:trHeight w:val="510"/>
          <w:trPrChange w:id="705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706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617DF01F" w14:textId="77777777" w:rsidR="00A30AED" w:rsidRPr="00E24A4E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tcPrChange w:id="707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3771BA44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shd w:val="clear" w:color="auto" w:fill="auto"/>
            <w:noWrap/>
            <w:tcPrChange w:id="708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noWrap/>
              </w:tcPr>
            </w:tcPrChange>
          </w:tcPr>
          <w:p w14:paraId="210396D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tcPrChange w:id="709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21BEDC0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tcPrChange w:id="710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</w:tcPr>
            </w:tcPrChange>
          </w:tcPr>
          <w:p w14:paraId="320AA552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5D7512E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tcPrChange w:id="711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6F631922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01, </w:t>
            </w:r>
            <w:r w:rsidRPr="006156DB">
              <w:rPr>
                <w:sz w:val="16"/>
                <w:szCs w:val="16"/>
              </w:rPr>
              <w:t>02, 06, 08,  09</w:t>
            </w:r>
          </w:p>
        </w:tc>
        <w:tc>
          <w:tcPr>
            <w:tcW w:w="714" w:type="dxa"/>
            <w:shd w:val="clear" w:color="auto" w:fill="auto"/>
            <w:noWrap/>
            <w:tcPrChange w:id="712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47C818C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tcPrChange w:id="713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</w:tcPr>
            </w:tcPrChange>
          </w:tcPr>
          <w:p w14:paraId="626C363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tcPrChange w:id="714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6C69536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tcPrChange w:id="715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1FB11AF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30305</w:t>
            </w:r>
          </w:p>
        </w:tc>
        <w:tc>
          <w:tcPr>
            <w:tcW w:w="992" w:type="dxa"/>
            <w:shd w:val="clear" w:color="auto" w:fill="auto"/>
            <w:noWrap/>
            <w:tcPrChange w:id="716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686538E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731</w:t>
            </w:r>
          </w:p>
        </w:tc>
        <w:tc>
          <w:tcPr>
            <w:tcW w:w="562" w:type="dxa"/>
            <w:shd w:val="clear" w:color="auto" w:fill="auto"/>
            <w:noWrap/>
            <w:tcPrChange w:id="717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0E4492F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tcPrChange w:id="718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77C7E00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tcPrChange w:id="719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49EA70D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tcPrChange w:id="720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</w:tcPr>
            </w:tcPrChange>
          </w:tcPr>
          <w:p w14:paraId="41F8C61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PrChange w:id="721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7FD4719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значение </w:t>
            </w:r>
            <w:r>
              <w:rPr>
                <w:sz w:val="16"/>
                <w:szCs w:val="16"/>
                <w:lang w:val="en-US"/>
              </w:rPr>
              <w:t>&gt;</w:t>
            </w:r>
            <w:r w:rsidRPr="006156DB">
              <w:rPr>
                <w:sz w:val="16"/>
                <w:szCs w:val="16"/>
              </w:rPr>
              <w:t>0</w:t>
            </w:r>
          </w:p>
        </w:tc>
      </w:tr>
      <w:tr w:rsidR="008E1947" w:rsidRPr="006156DB" w14:paraId="26201002" w14:textId="77777777" w:rsidTr="009E29F0">
        <w:trPr>
          <w:trHeight w:val="510"/>
          <w:trPrChange w:id="72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723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1CFED569" w14:textId="77777777" w:rsidR="008E1947" w:rsidRPr="00E24A4E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tcPrChange w:id="724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774DD44A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денежные расчеты</w:t>
            </w:r>
          </w:p>
        </w:tc>
        <w:tc>
          <w:tcPr>
            <w:tcW w:w="993" w:type="dxa"/>
            <w:shd w:val="clear" w:color="auto" w:fill="auto"/>
            <w:noWrap/>
            <w:tcPrChange w:id="725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noWrap/>
              </w:tcPr>
            </w:tcPrChange>
          </w:tcPr>
          <w:p w14:paraId="7FD60F1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tcPrChange w:id="726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520E016E" w14:textId="77777777" w:rsidR="008E1947" w:rsidRPr="003F49A4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7E59C095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3F49A4">
              <w:rPr>
                <w:sz w:val="16"/>
                <w:szCs w:val="16"/>
                <w:lang w:val="en-US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991" w:type="dxa"/>
            <w:shd w:val="clear" w:color="auto" w:fill="auto"/>
            <w:noWrap/>
            <w:tcPrChange w:id="727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</w:tcPr>
            </w:tcPrChange>
          </w:tcPr>
          <w:p w14:paraId="543E1C59" w14:textId="77777777" w:rsidR="008E1947" w:rsidRPr="006156DB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6DD264D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tcPrChange w:id="728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3B7446A8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01, </w:t>
            </w:r>
            <w:r w:rsidRPr="006156DB">
              <w:rPr>
                <w:sz w:val="16"/>
                <w:szCs w:val="16"/>
              </w:rPr>
              <w:t>02, 06, 08,  09</w:t>
            </w:r>
          </w:p>
        </w:tc>
        <w:tc>
          <w:tcPr>
            <w:tcW w:w="714" w:type="dxa"/>
            <w:shd w:val="clear" w:color="auto" w:fill="auto"/>
            <w:noWrap/>
            <w:tcPrChange w:id="729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76C762E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noWrap/>
            <w:tcPrChange w:id="730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</w:tcPr>
            </w:tcPrChange>
          </w:tcPr>
          <w:p w14:paraId="5A297FB8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0515AD5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</w:tc>
        <w:tc>
          <w:tcPr>
            <w:tcW w:w="851" w:type="dxa"/>
            <w:shd w:val="clear" w:color="auto" w:fill="auto"/>
            <w:noWrap/>
            <w:tcPrChange w:id="731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2BA84B09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tcPrChange w:id="732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72535CF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30305</w:t>
            </w:r>
          </w:p>
          <w:p w14:paraId="0322D25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tcPrChange w:id="733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69EB2BB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731</w:t>
            </w:r>
          </w:p>
          <w:p w14:paraId="7DF7FCF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noWrap/>
            <w:tcPrChange w:id="734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2DB0948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tcPrChange w:id="735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6A3DED9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21002</w:t>
            </w:r>
          </w:p>
        </w:tc>
        <w:tc>
          <w:tcPr>
            <w:tcW w:w="1132" w:type="dxa"/>
            <w:shd w:val="clear" w:color="auto" w:fill="auto"/>
            <w:noWrap/>
            <w:tcPrChange w:id="736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64D13DD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  <w:p w14:paraId="4A3EDFA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161</w:t>
            </w:r>
          </w:p>
        </w:tc>
        <w:tc>
          <w:tcPr>
            <w:tcW w:w="999" w:type="dxa"/>
            <w:shd w:val="clear" w:color="auto" w:fill="auto"/>
            <w:tcPrChange w:id="737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</w:tcPr>
            </w:tcPrChange>
          </w:tcPr>
          <w:p w14:paraId="69164B5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PrChange w:id="738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1754AA9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значение </w:t>
            </w:r>
            <w:r>
              <w:rPr>
                <w:sz w:val="16"/>
                <w:szCs w:val="16"/>
                <w:lang w:val="en-US"/>
              </w:rPr>
              <w:t>&gt;</w:t>
            </w:r>
            <w:r w:rsidRPr="006156DB">
              <w:rPr>
                <w:sz w:val="16"/>
                <w:szCs w:val="16"/>
              </w:rPr>
              <w:t>0</w:t>
            </w:r>
          </w:p>
        </w:tc>
      </w:tr>
      <w:tr w:rsidR="008E1947" w:rsidRPr="006156DB" w14:paraId="2ACCBDC3" w14:textId="77777777" w:rsidTr="009E29F0">
        <w:trPr>
          <w:trHeight w:val="510"/>
          <w:trPrChange w:id="739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40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712F152" w14:textId="77777777" w:rsidR="008E1947" w:rsidRPr="00E24A4E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41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CC0B366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  <w:r w:rsidRPr="006156DB">
              <w:rPr>
                <w:sz w:val="16"/>
                <w:szCs w:val="16"/>
              </w:rPr>
              <w:t>денежные расчеты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42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7AF3D6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43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8D26650" w14:textId="77777777" w:rsidR="008E1947" w:rsidRPr="003F49A4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1AABEE1F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411D87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44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0DAD3AF" w14:textId="77777777" w:rsidR="008E1947" w:rsidRPr="00411D87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411D87">
              <w:rPr>
                <w:sz w:val="16"/>
                <w:szCs w:val="16"/>
              </w:rPr>
              <w:t>00000006, 00000008</w:t>
            </w:r>
          </w:p>
          <w:p w14:paraId="75F7B1C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45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A6CB50E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01, </w:t>
            </w:r>
            <w:r w:rsidRPr="006156DB">
              <w:rPr>
                <w:sz w:val="16"/>
                <w:szCs w:val="16"/>
              </w:rPr>
              <w:t>02, 06, 08,  09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46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76A9ABF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47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FBF8839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01D9CFD9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48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C0762D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49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267B5FC" w14:textId="77777777" w:rsidR="008E1947" w:rsidRPr="00411D8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30305</w:t>
            </w:r>
          </w:p>
          <w:p w14:paraId="3FBD7A42" w14:textId="77777777" w:rsidR="008E1947" w:rsidRPr="00411D8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50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3081D87" w14:textId="77777777" w:rsidR="008E1947" w:rsidRPr="00411D8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731</w:t>
            </w:r>
          </w:p>
          <w:p w14:paraId="49619EEE" w14:textId="77777777" w:rsidR="008E1947" w:rsidRPr="00411D8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51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11AF6F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52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28127C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53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FE043D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  <w:p w14:paraId="0997E96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161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54" w:author="Зайцев Павел Борисович" w:date="2025-12-18T16:37:00Z">
              <w:tcPr>
                <w:tcW w:w="9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3E0C00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55" w:author="Зайцев Павел Борисович" w:date="2025-12-18T16:37:00Z">
              <w:tcPr>
                <w:tcW w:w="8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032755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значение </w:t>
            </w:r>
            <w:r>
              <w:rPr>
                <w:sz w:val="16"/>
                <w:szCs w:val="16"/>
                <w:lang w:val="en-US"/>
              </w:rPr>
              <w:t>&gt;</w:t>
            </w: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11FEC76D" w14:textId="77777777" w:rsidTr="009E29F0">
        <w:trPr>
          <w:trHeight w:val="510"/>
          <w:trPrChange w:id="756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757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0B98A0EF" w14:textId="77777777" w:rsidR="00A30AED" w:rsidRPr="00E24A4E" w:rsidRDefault="00A30AED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E24A4E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shd w:val="clear" w:color="auto" w:fill="auto"/>
            <w:noWrap/>
            <w:tcPrChange w:id="758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7962B06F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shd w:val="clear" w:color="auto" w:fill="auto"/>
            <w:noWrap/>
            <w:tcPrChange w:id="759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noWrap/>
              </w:tcPr>
            </w:tcPrChange>
          </w:tcPr>
          <w:p w14:paraId="5A179AB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30305831</w:t>
            </w:r>
          </w:p>
        </w:tc>
        <w:tc>
          <w:tcPr>
            <w:tcW w:w="693" w:type="dxa"/>
            <w:shd w:val="clear" w:color="auto" w:fill="auto"/>
            <w:noWrap/>
            <w:tcPrChange w:id="760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5696689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tcPrChange w:id="761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</w:tcPr>
            </w:tcPrChange>
          </w:tcPr>
          <w:p w14:paraId="633859F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shd w:val="clear" w:color="auto" w:fill="auto"/>
            <w:noWrap/>
            <w:tcPrChange w:id="762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03DFB65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shd w:val="clear" w:color="auto" w:fill="auto"/>
            <w:noWrap/>
            <w:tcPrChange w:id="763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3862F32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tcPrChange w:id="764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</w:tcPr>
            </w:tcPrChange>
          </w:tcPr>
          <w:p w14:paraId="47163CC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tcPrChange w:id="765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3B26D84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shd w:val="clear" w:color="auto" w:fill="auto"/>
            <w:noWrap/>
            <w:tcPrChange w:id="766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5C437C1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shd w:val="clear" w:color="auto" w:fill="auto"/>
            <w:noWrap/>
            <w:tcPrChange w:id="767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23FCAB4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shd w:val="clear" w:color="auto" w:fill="auto"/>
            <w:noWrap/>
            <w:tcPrChange w:id="768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2F44186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tcPrChange w:id="769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62696EE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tcPrChange w:id="770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01CF757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tcPrChange w:id="771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</w:tcPr>
            </w:tcPrChange>
          </w:tcPr>
          <w:p w14:paraId="0ED969B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PrChange w:id="772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45BA2A8A" w14:textId="257B3026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</w:t>
            </w:r>
            <w:r w:rsidR="00E930AD">
              <w:rPr>
                <w:sz w:val="16"/>
                <w:szCs w:val="16"/>
              </w:rPr>
              <w:t>=</w:t>
            </w: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5198C302" w14:textId="77777777" w:rsidTr="009E29F0">
        <w:trPr>
          <w:trHeight w:val="510"/>
          <w:trPrChange w:id="773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774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76356B86" w14:textId="77777777" w:rsidR="00A30AED" w:rsidRPr="00E24A4E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tcPrChange w:id="775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7A6AE618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shd w:val="clear" w:color="auto" w:fill="auto"/>
            <w:noWrap/>
            <w:tcPrChange w:id="776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noWrap/>
              </w:tcPr>
            </w:tcPrChange>
          </w:tcPr>
          <w:p w14:paraId="720A0EA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tcPrChange w:id="777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06E0A76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tcPrChange w:id="778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</w:tcPr>
            </w:tcPrChange>
          </w:tcPr>
          <w:p w14:paraId="7382338A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6500264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tcPrChange w:id="779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51C9300F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01, </w:t>
            </w:r>
            <w:r w:rsidRPr="006156DB">
              <w:rPr>
                <w:sz w:val="16"/>
                <w:szCs w:val="16"/>
              </w:rPr>
              <w:t>02, 06, 08,  09</w:t>
            </w:r>
          </w:p>
        </w:tc>
        <w:tc>
          <w:tcPr>
            <w:tcW w:w="714" w:type="dxa"/>
            <w:shd w:val="clear" w:color="auto" w:fill="auto"/>
            <w:noWrap/>
            <w:tcPrChange w:id="780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2E45871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tcPrChange w:id="781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</w:tcPr>
            </w:tcPrChange>
          </w:tcPr>
          <w:p w14:paraId="3C5D514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tcPrChange w:id="782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6304FB2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tcPrChange w:id="783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5123A42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30305</w:t>
            </w:r>
          </w:p>
        </w:tc>
        <w:tc>
          <w:tcPr>
            <w:tcW w:w="992" w:type="dxa"/>
            <w:shd w:val="clear" w:color="auto" w:fill="auto"/>
            <w:noWrap/>
            <w:tcPrChange w:id="784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5F5DC46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831</w:t>
            </w:r>
          </w:p>
        </w:tc>
        <w:tc>
          <w:tcPr>
            <w:tcW w:w="562" w:type="dxa"/>
            <w:shd w:val="clear" w:color="auto" w:fill="auto"/>
            <w:noWrap/>
            <w:tcPrChange w:id="785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2B44D23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tcPrChange w:id="786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0A41CBF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tcPrChange w:id="787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193BAFB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tcPrChange w:id="788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</w:tcPr>
            </w:tcPrChange>
          </w:tcPr>
          <w:p w14:paraId="21D083D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PrChange w:id="789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575E240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&lt;0</w:t>
            </w:r>
          </w:p>
        </w:tc>
      </w:tr>
      <w:tr w:rsidR="008E1947" w:rsidRPr="006156DB" w14:paraId="0C196BE3" w14:textId="77777777" w:rsidTr="009E29F0">
        <w:trPr>
          <w:trHeight w:val="510"/>
          <w:trPrChange w:id="79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791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6C7E12D8" w14:textId="77777777" w:rsidR="008E1947" w:rsidRPr="00E24A4E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tcPrChange w:id="792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3BA5D09F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денежные расчеты</w:t>
            </w:r>
          </w:p>
        </w:tc>
        <w:tc>
          <w:tcPr>
            <w:tcW w:w="993" w:type="dxa"/>
            <w:shd w:val="clear" w:color="auto" w:fill="auto"/>
            <w:noWrap/>
            <w:tcPrChange w:id="793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noWrap/>
              </w:tcPr>
            </w:tcPrChange>
          </w:tcPr>
          <w:p w14:paraId="634129D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tcPrChange w:id="794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55EE30C2" w14:textId="77777777" w:rsidR="008E1947" w:rsidRPr="003F49A4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2DD169A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3F49A4">
              <w:rPr>
                <w:sz w:val="16"/>
                <w:szCs w:val="16"/>
                <w:lang w:val="en-US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991" w:type="dxa"/>
            <w:shd w:val="clear" w:color="auto" w:fill="auto"/>
            <w:noWrap/>
            <w:tcPrChange w:id="795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</w:tcPr>
            </w:tcPrChange>
          </w:tcPr>
          <w:p w14:paraId="55CF0A14" w14:textId="77777777" w:rsidR="008E1947" w:rsidRPr="006156DB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</w:t>
            </w:r>
          </w:p>
          <w:p w14:paraId="02C2760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tcPrChange w:id="796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79361545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01, </w:t>
            </w:r>
            <w:r w:rsidRPr="006156DB">
              <w:rPr>
                <w:sz w:val="16"/>
                <w:szCs w:val="16"/>
              </w:rPr>
              <w:t>02, 06, 08,  09</w:t>
            </w:r>
          </w:p>
        </w:tc>
        <w:tc>
          <w:tcPr>
            <w:tcW w:w="714" w:type="dxa"/>
            <w:shd w:val="clear" w:color="auto" w:fill="auto"/>
            <w:noWrap/>
            <w:tcPrChange w:id="797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2ADB038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noWrap/>
            <w:tcPrChange w:id="798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</w:tcPr>
            </w:tcPrChange>
          </w:tcPr>
          <w:p w14:paraId="2F228458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5A3BEFF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</w:tc>
        <w:tc>
          <w:tcPr>
            <w:tcW w:w="851" w:type="dxa"/>
            <w:shd w:val="clear" w:color="auto" w:fill="auto"/>
            <w:noWrap/>
            <w:tcPrChange w:id="799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4870F7C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tcPrChange w:id="800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30DF21A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30305</w:t>
            </w:r>
          </w:p>
        </w:tc>
        <w:tc>
          <w:tcPr>
            <w:tcW w:w="992" w:type="dxa"/>
            <w:shd w:val="clear" w:color="auto" w:fill="auto"/>
            <w:noWrap/>
            <w:tcPrChange w:id="801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7B19F32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831</w:t>
            </w:r>
          </w:p>
          <w:p w14:paraId="2D912A6E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auto"/>
            <w:noWrap/>
            <w:tcPrChange w:id="802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3515981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tcPrChange w:id="803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1878E4A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21002</w:t>
            </w:r>
          </w:p>
        </w:tc>
        <w:tc>
          <w:tcPr>
            <w:tcW w:w="1132" w:type="dxa"/>
            <w:shd w:val="clear" w:color="auto" w:fill="auto"/>
            <w:noWrap/>
            <w:tcPrChange w:id="804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70E7BD64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  <w:p w14:paraId="05599B6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161</w:t>
            </w:r>
          </w:p>
        </w:tc>
        <w:tc>
          <w:tcPr>
            <w:tcW w:w="999" w:type="dxa"/>
            <w:shd w:val="clear" w:color="auto" w:fill="auto"/>
            <w:tcPrChange w:id="805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</w:tcPr>
            </w:tcPrChange>
          </w:tcPr>
          <w:p w14:paraId="59AC1589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PrChange w:id="806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39C3156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&lt;0</w:t>
            </w:r>
          </w:p>
        </w:tc>
      </w:tr>
      <w:tr w:rsidR="008E1947" w:rsidRPr="006156DB" w14:paraId="14872FE2" w14:textId="77777777" w:rsidTr="009E29F0">
        <w:trPr>
          <w:trHeight w:val="510"/>
          <w:trPrChange w:id="807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08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64C97EA" w14:textId="77777777" w:rsidR="008E1947" w:rsidRPr="00E24A4E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09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36CCB8C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</w:t>
            </w:r>
            <w:r w:rsidRPr="006156DB">
              <w:rPr>
                <w:sz w:val="16"/>
                <w:szCs w:val="16"/>
              </w:rPr>
              <w:t>денежные расчеты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0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FC95DA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1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B1B88F1" w14:textId="77777777" w:rsidR="008E1947" w:rsidRPr="003F49A4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1A617054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E53C7E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2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71EF3D9" w14:textId="77777777" w:rsidR="008E1947" w:rsidRPr="00E53C7E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E53C7E">
              <w:rPr>
                <w:sz w:val="16"/>
                <w:szCs w:val="16"/>
              </w:rPr>
              <w:t>00000006, 00000008</w:t>
            </w:r>
          </w:p>
          <w:p w14:paraId="697DA18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3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3AB7046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01, </w:t>
            </w:r>
            <w:r w:rsidRPr="006156DB">
              <w:rPr>
                <w:sz w:val="16"/>
                <w:szCs w:val="16"/>
              </w:rPr>
              <w:t>02, 06, 08,  09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4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2FEDCEF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5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66E9CCE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0C827ED4" w14:textId="77777777" w:rsidR="008E1947" w:rsidRPr="006156DB" w:rsidRDefault="008E1947" w:rsidP="008E1947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6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5484564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7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09AAD8C" w14:textId="77777777" w:rsidR="008E1947" w:rsidRPr="00E53C7E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8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900B1C0" w14:textId="77777777" w:rsidR="008E1947" w:rsidRPr="00E53C7E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831</w:t>
            </w:r>
          </w:p>
          <w:p w14:paraId="7AAFB6B6" w14:textId="77777777" w:rsidR="008E1947" w:rsidRPr="00E53C7E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19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2016B8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20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B86631F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21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D9570A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  <w:p w14:paraId="690EBE8E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161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22" w:author="Зайцев Павел Борисович" w:date="2025-12-18T16:37:00Z">
              <w:tcPr>
                <w:tcW w:w="9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5B1475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23" w:author="Зайцев Павел Борисович" w:date="2025-12-18T16:37:00Z">
              <w:tcPr>
                <w:tcW w:w="8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D0ADB2E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&lt;0</w:t>
            </w:r>
          </w:p>
        </w:tc>
      </w:tr>
      <w:tr w:rsidR="00A30AED" w:rsidRPr="006156DB" w14:paraId="6F019460" w14:textId="77777777" w:rsidTr="009E29F0">
        <w:trPr>
          <w:trHeight w:val="510"/>
          <w:trPrChange w:id="824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825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21449F1C" w14:textId="77777777" w:rsidR="00A30AED" w:rsidRPr="00E24A4E" w:rsidRDefault="00A30AED" w:rsidP="00B55E3E">
            <w:pPr>
              <w:rPr>
                <w:sz w:val="16"/>
                <w:szCs w:val="16"/>
              </w:rPr>
            </w:pPr>
            <w:r w:rsidRPr="00E24A4E">
              <w:rPr>
                <w:sz w:val="16"/>
                <w:szCs w:val="16"/>
              </w:rPr>
              <w:t>3.</w:t>
            </w:r>
          </w:p>
        </w:tc>
        <w:tc>
          <w:tcPr>
            <w:tcW w:w="1857" w:type="dxa"/>
            <w:shd w:val="clear" w:color="auto" w:fill="auto"/>
            <w:noWrap/>
            <w:hideMark/>
            <w:tcPrChange w:id="826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098BCE0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  <w:tcPrChange w:id="827" w:author="Зайцев Павел Борисович" w:date="2025-12-18T16:37:00Z">
              <w:tcPr>
                <w:tcW w:w="993" w:type="dxa"/>
                <w:gridSpan w:val="3"/>
                <w:vMerge w:val="restart"/>
                <w:shd w:val="clear" w:color="auto" w:fill="auto"/>
                <w:noWrap/>
                <w:hideMark/>
              </w:tcPr>
            </w:tcPrChange>
          </w:tcPr>
          <w:p w14:paraId="5E92D70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120651561</w:t>
            </w:r>
          </w:p>
        </w:tc>
        <w:tc>
          <w:tcPr>
            <w:tcW w:w="693" w:type="dxa"/>
            <w:shd w:val="clear" w:color="auto" w:fill="auto"/>
            <w:noWrap/>
            <w:hideMark/>
            <w:tcPrChange w:id="828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25133B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hideMark/>
            <w:tcPrChange w:id="829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038CD9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830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E33EDD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831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9388F6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hideMark/>
            <w:tcPrChange w:id="832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9E30A2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833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6099E4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834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A09423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835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03EE62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836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810C87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837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6E6D2E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838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03591B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hideMark/>
            <w:tcPrChange w:id="839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02241811" w14:textId="01F2E638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&gt;</w:t>
            </w:r>
            <w:r w:rsidR="00E930AD">
              <w:rPr>
                <w:sz w:val="16"/>
                <w:szCs w:val="16"/>
              </w:rPr>
              <w:t>=</w:t>
            </w: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840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3DBBF70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14317A01" w14:textId="77777777" w:rsidTr="009E29F0">
        <w:trPr>
          <w:trHeight w:val="2040"/>
          <w:trPrChange w:id="841" w:author="Зайцев Павел Борисович" w:date="2025-12-18T16:37:00Z">
            <w:trPr>
              <w:gridBefore w:val="2"/>
              <w:trHeight w:val="2040"/>
            </w:trPr>
          </w:trPrChange>
        </w:trPr>
        <w:tc>
          <w:tcPr>
            <w:tcW w:w="441" w:type="dxa"/>
            <w:tcPrChange w:id="842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2AA611E0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843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0088089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  <w:tcPrChange w:id="844" w:author="Зайцев Павел Борисович" w:date="2025-12-18T16:37:00Z">
              <w:tcPr>
                <w:tcW w:w="993" w:type="dxa"/>
                <w:gridSpan w:val="3"/>
                <w:vMerge/>
                <w:shd w:val="clear" w:color="auto" w:fill="auto"/>
                <w:vAlign w:val="center"/>
                <w:hideMark/>
              </w:tcPr>
            </w:tcPrChange>
          </w:tcPr>
          <w:p w14:paraId="2137F086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845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A12F59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hideMark/>
            <w:tcPrChange w:id="846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44652C9A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847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86CDBF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0340AD7E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848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34C64F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hideMark/>
            <w:tcPrChange w:id="849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hideMark/>
              </w:tcPr>
            </w:tcPrChange>
          </w:tcPr>
          <w:p w14:paraId="04C9EEF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850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1E129A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851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609020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20651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852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29EBBA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561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853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E90CC1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854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3F2FFA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855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C45727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hideMark/>
            <w:tcPrChange w:id="856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3F453B2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&gt;0</w:t>
            </w:r>
          </w:p>
        </w:tc>
        <w:tc>
          <w:tcPr>
            <w:tcW w:w="850" w:type="dxa"/>
            <w:shd w:val="clear" w:color="auto" w:fill="auto"/>
            <w:hideMark/>
            <w:tcPrChange w:id="857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5DFB7E8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6066B659" w14:textId="77777777" w:rsidTr="009E29F0">
        <w:trPr>
          <w:trHeight w:val="2055"/>
          <w:trPrChange w:id="858" w:author="Зайцев Павел Борисович" w:date="2025-12-18T16:37:00Z">
            <w:trPr>
              <w:gridBefore w:val="2"/>
              <w:trHeight w:val="2055"/>
            </w:trPr>
          </w:trPrChange>
        </w:trPr>
        <w:tc>
          <w:tcPr>
            <w:tcW w:w="441" w:type="dxa"/>
            <w:tcPrChange w:id="859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492228FE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860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E8B6DB1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денежные расчеты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  <w:tcPrChange w:id="861" w:author="Зайцев Павел Борисович" w:date="2025-12-18T16:37:00Z">
              <w:tcPr>
                <w:tcW w:w="993" w:type="dxa"/>
                <w:gridSpan w:val="3"/>
                <w:vMerge/>
                <w:shd w:val="clear" w:color="auto" w:fill="auto"/>
                <w:vAlign w:val="center"/>
                <w:hideMark/>
              </w:tcPr>
            </w:tcPrChange>
          </w:tcPr>
          <w:p w14:paraId="05FBFBD7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862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EF92718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>,</w:t>
            </w:r>
          </w:p>
          <w:p w14:paraId="275DA23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0219A0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shd w:val="clear" w:color="auto" w:fill="auto"/>
            <w:hideMark/>
            <w:tcPrChange w:id="863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4E24809A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69667A5F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</w:p>
          <w:p w14:paraId="1B7173F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hideMark/>
            <w:tcPrChange w:id="864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A7AA25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7DB20A96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865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24D24C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hideMark/>
            <w:tcPrChange w:id="866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hideMark/>
              </w:tcPr>
            </w:tcPrChange>
          </w:tcPr>
          <w:p w14:paraId="54891C71" w14:textId="77777777" w:rsidR="00A30AED" w:rsidRPr="00387E71" w:rsidRDefault="00A30AED" w:rsidP="00A21AEE">
            <w:pPr>
              <w:jc w:val="center"/>
              <w:rPr>
                <w:sz w:val="16"/>
                <w:szCs w:val="16"/>
              </w:rPr>
            </w:pPr>
            <w:r w:rsidRPr="006156DB">
              <w:rPr>
                <w:bCs/>
                <w:sz w:val="16"/>
                <w:szCs w:val="16"/>
              </w:rPr>
              <w:t>хxxх00000000005хх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531B3C">
              <w:rPr>
                <w:bCs/>
                <w:sz w:val="16"/>
                <w:szCs w:val="16"/>
              </w:rPr>
              <w:t>проверка хххх на справочник «кодов разделов и подразделов», проверка 5хх на справочник «код вида расхода»</w:t>
            </w:r>
            <w:r w:rsidRPr="00387E71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  <w:lang w:val="en-US"/>
              </w:rPr>
              <w:t>c</w:t>
            </w:r>
            <w:r w:rsidRPr="00387E71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учетом детализированных кодов бюджетной классификации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867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B150AB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868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1481AD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20651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869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63B861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561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870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4934F0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871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24CC93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30405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872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6D029DB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251</w:t>
            </w:r>
          </w:p>
          <w:p w14:paraId="3AE29F75" w14:textId="77777777" w:rsidR="008D7BEE" w:rsidRPr="006156DB" w:rsidRDefault="008D7BEE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</w:t>
            </w:r>
          </w:p>
        </w:tc>
        <w:tc>
          <w:tcPr>
            <w:tcW w:w="999" w:type="dxa"/>
            <w:shd w:val="clear" w:color="auto" w:fill="auto"/>
            <w:hideMark/>
            <w:tcPrChange w:id="873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230C30B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&gt;0</w:t>
            </w:r>
          </w:p>
        </w:tc>
        <w:tc>
          <w:tcPr>
            <w:tcW w:w="850" w:type="dxa"/>
            <w:shd w:val="clear" w:color="auto" w:fill="auto"/>
            <w:hideMark/>
            <w:tcPrChange w:id="874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25B65EF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23E50C40" w14:textId="77777777" w:rsidTr="009E29F0">
        <w:trPr>
          <w:trHeight w:val="510"/>
          <w:trPrChange w:id="875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876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5F6E5523" w14:textId="77777777" w:rsidR="00A30AED" w:rsidRPr="00531B3C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tcPrChange w:id="877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26C513A1" w14:textId="77777777" w:rsidR="00A30AED" w:rsidRPr="00531B3C" w:rsidRDefault="00A30AED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vMerge/>
            <w:shd w:val="clear" w:color="auto" w:fill="auto"/>
            <w:noWrap/>
            <w:tcPrChange w:id="878" w:author="Зайцев Павел Борисович" w:date="2025-12-18T16:37:00Z">
              <w:tcPr>
                <w:tcW w:w="993" w:type="dxa"/>
                <w:gridSpan w:val="3"/>
                <w:vMerge/>
                <w:shd w:val="clear" w:color="auto" w:fill="auto"/>
                <w:noWrap/>
              </w:tcPr>
            </w:tcPrChange>
          </w:tcPr>
          <w:p w14:paraId="718EE140" w14:textId="77777777" w:rsidR="00A30AED" w:rsidRPr="00531B3C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tcPrChange w:id="879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11644552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4EC41203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  <w:r w:rsidRPr="003A6D83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shd w:val="clear" w:color="auto" w:fill="auto"/>
            <w:noWrap/>
            <w:tcPrChange w:id="880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</w:tcPr>
            </w:tcPrChange>
          </w:tcPr>
          <w:p w14:paraId="52F3D1E8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6EC8A2CC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tcPrChange w:id="881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221A4D1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660B60D0" w14:textId="77777777" w:rsidR="00A30AED" w:rsidRPr="00531B3C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tcPrChange w:id="882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5D8DEB05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noWrap/>
            <w:tcPrChange w:id="883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</w:tcPr>
            </w:tcPrChange>
          </w:tcPr>
          <w:p w14:paraId="287E0864" w14:textId="77777777" w:rsidR="00A30AED" w:rsidRPr="00531B3C" w:rsidRDefault="00A30AED" w:rsidP="00A21AEE">
            <w:pPr>
              <w:jc w:val="center"/>
              <w:rPr>
                <w:sz w:val="16"/>
                <w:szCs w:val="16"/>
              </w:rPr>
            </w:pPr>
            <w:r w:rsidRPr="006156DB">
              <w:rPr>
                <w:bCs/>
                <w:sz w:val="16"/>
                <w:szCs w:val="16"/>
              </w:rPr>
              <w:t>хxxх00000000005хх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531B3C">
              <w:rPr>
                <w:bCs/>
                <w:sz w:val="16"/>
                <w:szCs w:val="16"/>
              </w:rPr>
              <w:t>проверка хххх на справочник «кодов разделов и подразделов», проверка 5хх на справочники «код вида расхода» c</w:t>
            </w:r>
            <w:r w:rsidRPr="00723061">
              <w:rPr>
                <w:bCs/>
                <w:sz w:val="16"/>
                <w:szCs w:val="16"/>
              </w:rPr>
              <w:t xml:space="preserve"> учетом детализированных кодов бюджетной классификации</w:t>
            </w:r>
          </w:p>
        </w:tc>
        <w:tc>
          <w:tcPr>
            <w:tcW w:w="851" w:type="dxa"/>
            <w:shd w:val="clear" w:color="auto" w:fill="auto"/>
            <w:noWrap/>
            <w:tcPrChange w:id="884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0614BB8C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tcPrChange w:id="885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646BADD1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20651</w:t>
            </w:r>
          </w:p>
        </w:tc>
        <w:tc>
          <w:tcPr>
            <w:tcW w:w="992" w:type="dxa"/>
            <w:shd w:val="clear" w:color="auto" w:fill="auto"/>
            <w:noWrap/>
            <w:tcPrChange w:id="886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11F82177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561</w:t>
            </w:r>
          </w:p>
        </w:tc>
        <w:tc>
          <w:tcPr>
            <w:tcW w:w="562" w:type="dxa"/>
            <w:shd w:val="clear" w:color="auto" w:fill="auto"/>
            <w:noWrap/>
            <w:tcPrChange w:id="887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77289357" w14:textId="77777777" w:rsidR="00A30AED" w:rsidRPr="00F67750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F67750">
              <w:rPr>
                <w:sz w:val="16"/>
                <w:szCs w:val="16"/>
                <w:lang w:val="en-US"/>
              </w:rPr>
              <w:t>1</w:t>
            </w:r>
          </w:p>
          <w:p w14:paraId="6AA96AE3" w14:textId="77777777" w:rsidR="00A30AED" w:rsidRPr="001348ED" w:rsidRDefault="00A30AED" w:rsidP="00B55E3E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  <w:p w14:paraId="00767118" w14:textId="77777777" w:rsidR="00A30AED" w:rsidRPr="001348ED" w:rsidRDefault="00A30AED" w:rsidP="00B55E3E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  <w:p w14:paraId="5ADD450A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noWrap/>
            <w:tcPrChange w:id="888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75AE679F" w14:textId="77777777" w:rsidR="00A30AED" w:rsidRPr="00F67750" w:rsidRDefault="00A30AED" w:rsidP="00B55E3E">
            <w:pPr>
              <w:jc w:val="center"/>
              <w:rPr>
                <w:sz w:val="16"/>
                <w:szCs w:val="16"/>
              </w:rPr>
            </w:pPr>
            <w:r w:rsidRPr="00F67750">
              <w:rPr>
                <w:sz w:val="16"/>
                <w:szCs w:val="16"/>
              </w:rPr>
              <w:t>20551</w:t>
            </w:r>
          </w:p>
          <w:p w14:paraId="3ECA4602" w14:textId="77777777" w:rsidR="00A30AED" w:rsidRPr="008C3F38" w:rsidRDefault="00A30AED" w:rsidP="00B55E3E">
            <w:pPr>
              <w:jc w:val="center"/>
              <w:rPr>
                <w:sz w:val="16"/>
                <w:szCs w:val="16"/>
              </w:rPr>
            </w:pPr>
            <w:r w:rsidRPr="00F67750">
              <w:rPr>
                <w:sz w:val="16"/>
                <w:szCs w:val="16"/>
              </w:rPr>
              <w:t>20561</w:t>
            </w:r>
          </w:p>
        </w:tc>
        <w:tc>
          <w:tcPr>
            <w:tcW w:w="1132" w:type="dxa"/>
            <w:shd w:val="clear" w:color="auto" w:fill="auto"/>
            <w:noWrap/>
            <w:tcPrChange w:id="889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70EC8F51" w14:textId="77777777" w:rsidR="00A30AED" w:rsidRPr="00F67750" w:rsidRDefault="00A30AED" w:rsidP="00B55E3E">
            <w:pPr>
              <w:jc w:val="center"/>
              <w:rPr>
                <w:sz w:val="16"/>
                <w:szCs w:val="16"/>
              </w:rPr>
            </w:pPr>
            <w:r w:rsidRPr="00F67750">
              <w:rPr>
                <w:sz w:val="16"/>
                <w:szCs w:val="16"/>
              </w:rPr>
              <w:t>561</w:t>
            </w:r>
          </w:p>
          <w:p w14:paraId="3E431967" w14:textId="77777777" w:rsidR="00A30AED" w:rsidRPr="00942CA7" w:rsidRDefault="00A30AED" w:rsidP="00B55E3E">
            <w:pPr>
              <w:jc w:val="center"/>
              <w:rPr>
                <w:sz w:val="16"/>
                <w:szCs w:val="16"/>
              </w:rPr>
            </w:pPr>
            <w:r w:rsidRPr="00F67750">
              <w:rPr>
                <w:sz w:val="16"/>
                <w:szCs w:val="16"/>
              </w:rPr>
              <w:t>561</w:t>
            </w:r>
          </w:p>
        </w:tc>
        <w:tc>
          <w:tcPr>
            <w:tcW w:w="999" w:type="dxa"/>
            <w:shd w:val="clear" w:color="auto" w:fill="auto"/>
            <w:tcPrChange w:id="890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</w:tcPr>
            </w:tcPrChange>
          </w:tcPr>
          <w:p w14:paraId="2F324B60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  <w:r w:rsidRPr="00531B3C">
              <w:rPr>
                <w:sz w:val="16"/>
                <w:szCs w:val="16"/>
              </w:rPr>
              <w:t xml:space="preserve">значение </w:t>
            </w:r>
            <w:r w:rsidRPr="008C3F38">
              <w:rPr>
                <w:sz w:val="16"/>
                <w:szCs w:val="16"/>
              </w:rPr>
              <w:t>&gt;</w:t>
            </w:r>
            <w:r w:rsidRPr="00531B3C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tcPrChange w:id="891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37827C3D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  <w:r w:rsidRPr="00531B3C">
              <w:rPr>
                <w:sz w:val="16"/>
                <w:szCs w:val="16"/>
              </w:rPr>
              <w:t>0</w:t>
            </w:r>
          </w:p>
        </w:tc>
      </w:tr>
      <w:tr w:rsidR="00A30AED" w:rsidRPr="006156DB" w14:paraId="7A619FCB" w14:textId="77777777" w:rsidTr="009E29F0">
        <w:trPr>
          <w:trHeight w:val="510"/>
          <w:trPrChange w:id="89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893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2513AFCB" w14:textId="77777777" w:rsidR="00A30AED" w:rsidRPr="00E24A4E" w:rsidRDefault="00A30AED" w:rsidP="00B55E3E">
            <w:pPr>
              <w:rPr>
                <w:sz w:val="16"/>
                <w:szCs w:val="16"/>
              </w:rPr>
            </w:pPr>
            <w:r w:rsidRPr="00E24A4E">
              <w:rPr>
                <w:sz w:val="16"/>
                <w:szCs w:val="16"/>
              </w:rPr>
              <w:t>4.</w:t>
            </w:r>
          </w:p>
        </w:tc>
        <w:tc>
          <w:tcPr>
            <w:tcW w:w="1857" w:type="dxa"/>
            <w:shd w:val="clear" w:color="auto" w:fill="auto"/>
            <w:noWrap/>
            <w:hideMark/>
            <w:tcPrChange w:id="894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F4BCF97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  <w:tcPrChange w:id="895" w:author="Зайцев Павел Борисович" w:date="2025-12-18T16:37:00Z">
              <w:tcPr>
                <w:tcW w:w="993" w:type="dxa"/>
                <w:gridSpan w:val="3"/>
                <w:vMerge w:val="restart"/>
                <w:shd w:val="clear" w:color="auto" w:fill="auto"/>
                <w:noWrap/>
                <w:hideMark/>
              </w:tcPr>
            </w:tcPrChange>
          </w:tcPr>
          <w:p w14:paraId="1A67D3B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120651661</w:t>
            </w:r>
          </w:p>
        </w:tc>
        <w:tc>
          <w:tcPr>
            <w:tcW w:w="693" w:type="dxa"/>
            <w:shd w:val="clear" w:color="auto" w:fill="auto"/>
            <w:noWrap/>
            <w:hideMark/>
            <w:tcPrChange w:id="896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C30B5E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hideMark/>
            <w:tcPrChange w:id="897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3BFCDF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898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04C5AA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899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C3EE38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hideMark/>
            <w:tcPrChange w:id="900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3AAAB1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901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572B2C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902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C40535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903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AC9A6B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904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50D953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905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5225DE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906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27981F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hideMark/>
            <w:tcPrChange w:id="907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3A7AF3A3" w14:textId="5E769F99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</w:t>
            </w:r>
            <w:r w:rsidR="00E930AD">
              <w:rPr>
                <w:sz w:val="16"/>
                <w:szCs w:val="16"/>
              </w:rPr>
              <w:t>=</w:t>
            </w: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908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19E17C1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421A0469" w14:textId="77777777" w:rsidTr="009E29F0">
        <w:trPr>
          <w:trHeight w:val="2040"/>
          <w:trPrChange w:id="909" w:author="Зайцев Павел Борисович" w:date="2025-12-18T16:37:00Z">
            <w:trPr>
              <w:gridBefore w:val="2"/>
              <w:trHeight w:val="2040"/>
            </w:trPr>
          </w:trPrChange>
        </w:trPr>
        <w:tc>
          <w:tcPr>
            <w:tcW w:w="441" w:type="dxa"/>
            <w:tcPrChange w:id="910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0E3C261C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911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48EC149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  <w:tcPrChange w:id="912" w:author="Зайцев Павел Борисович" w:date="2025-12-18T16:37:00Z">
              <w:tcPr>
                <w:tcW w:w="993" w:type="dxa"/>
                <w:gridSpan w:val="3"/>
                <w:vMerge/>
                <w:shd w:val="clear" w:color="auto" w:fill="auto"/>
                <w:vAlign w:val="center"/>
                <w:hideMark/>
              </w:tcPr>
            </w:tcPrChange>
          </w:tcPr>
          <w:p w14:paraId="6399E170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913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16A705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hideMark/>
            <w:tcPrChange w:id="914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0B6372C0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 xml:space="preserve">00000006, 00000008, </w:t>
            </w:r>
            <w:r w:rsidRPr="006156DB">
              <w:rPr>
                <w:sz w:val="16"/>
                <w:szCs w:val="16"/>
              </w:rPr>
              <w:t>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0135E06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hideMark/>
            <w:tcPrChange w:id="915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AEDBEA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5DB80F91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916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93A1F8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hideMark/>
            <w:tcPrChange w:id="917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hideMark/>
              </w:tcPr>
            </w:tcPrChange>
          </w:tcPr>
          <w:p w14:paraId="45D86B2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918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A93098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919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5E1B53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20651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920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EF2072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661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921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608320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922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374743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923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59A251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hideMark/>
            <w:tcPrChange w:id="924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558D9A0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&lt;0</w:t>
            </w:r>
          </w:p>
        </w:tc>
        <w:tc>
          <w:tcPr>
            <w:tcW w:w="850" w:type="dxa"/>
            <w:shd w:val="clear" w:color="auto" w:fill="auto"/>
            <w:hideMark/>
            <w:tcPrChange w:id="925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345BD57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4A44AB2A" w14:textId="77777777" w:rsidTr="009E29F0">
        <w:trPr>
          <w:trHeight w:val="2055"/>
          <w:trPrChange w:id="926" w:author="Зайцев Павел Борисович" w:date="2025-12-18T16:37:00Z">
            <w:trPr>
              <w:gridBefore w:val="2"/>
              <w:trHeight w:val="2055"/>
            </w:trPr>
          </w:trPrChange>
        </w:trPr>
        <w:tc>
          <w:tcPr>
            <w:tcW w:w="441" w:type="dxa"/>
            <w:tcPrChange w:id="927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7B280E7A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928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AC05275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денежные расчеты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  <w:tcPrChange w:id="929" w:author="Зайцев Павел Борисович" w:date="2025-12-18T16:37:00Z">
              <w:tcPr>
                <w:tcW w:w="993" w:type="dxa"/>
                <w:gridSpan w:val="3"/>
                <w:vMerge/>
                <w:shd w:val="clear" w:color="auto" w:fill="auto"/>
                <w:vAlign w:val="center"/>
                <w:hideMark/>
              </w:tcPr>
            </w:tcPrChange>
          </w:tcPr>
          <w:p w14:paraId="4F284152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930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65ED96E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0FC8275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3A6D83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shd w:val="clear" w:color="auto" w:fill="auto"/>
            <w:hideMark/>
            <w:tcPrChange w:id="931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0C9A9219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20E379D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hideMark/>
            <w:tcPrChange w:id="932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1C6D04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53310816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933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B101B1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hideMark/>
            <w:tcPrChange w:id="934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hideMark/>
              </w:tcPr>
            </w:tcPrChange>
          </w:tcPr>
          <w:p w14:paraId="53EC3F29" w14:textId="77777777" w:rsidR="00A30AED" w:rsidRPr="006156DB" w:rsidRDefault="00A30AED" w:rsidP="00A21AEE">
            <w:pPr>
              <w:jc w:val="center"/>
              <w:rPr>
                <w:sz w:val="16"/>
                <w:szCs w:val="16"/>
              </w:rPr>
            </w:pPr>
            <w:r w:rsidRPr="006156DB">
              <w:rPr>
                <w:bCs/>
                <w:sz w:val="16"/>
                <w:szCs w:val="16"/>
              </w:rPr>
              <w:t>хxxх00000000005хх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531B3C">
              <w:rPr>
                <w:bCs/>
                <w:sz w:val="16"/>
                <w:szCs w:val="16"/>
              </w:rPr>
              <w:t>проверка хххх на справочник «кодов разделов и подразделов», проверка 5хх на справочники «код вида расхода» c учетом</w:t>
            </w:r>
            <w:r w:rsidRPr="000668A2">
              <w:rPr>
                <w:bCs/>
                <w:sz w:val="16"/>
                <w:szCs w:val="16"/>
              </w:rPr>
              <w:t xml:space="preserve"> детализированных кодов бюджетной классификации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935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93FE0C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936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29E5CA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20651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937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05534E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661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938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FDB71A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shd w:val="clear" w:color="auto" w:fill="auto"/>
            <w:hideMark/>
            <w:tcPrChange w:id="939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hideMark/>
              </w:tcPr>
            </w:tcPrChange>
          </w:tcPr>
          <w:p w14:paraId="60A34D6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30405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940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3DC9A44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251</w:t>
            </w:r>
          </w:p>
          <w:p w14:paraId="71171198" w14:textId="77777777" w:rsidR="008D7BEE" w:rsidRPr="006156DB" w:rsidRDefault="008D7BEE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</w:t>
            </w:r>
          </w:p>
        </w:tc>
        <w:tc>
          <w:tcPr>
            <w:tcW w:w="999" w:type="dxa"/>
            <w:shd w:val="clear" w:color="auto" w:fill="auto"/>
            <w:hideMark/>
            <w:tcPrChange w:id="941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1D0AEDD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&lt;0</w:t>
            </w:r>
          </w:p>
        </w:tc>
        <w:tc>
          <w:tcPr>
            <w:tcW w:w="850" w:type="dxa"/>
            <w:shd w:val="clear" w:color="auto" w:fill="auto"/>
            <w:hideMark/>
            <w:tcPrChange w:id="942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4752B05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6E577CDE" w14:textId="77777777" w:rsidTr="009E29F0">
        <w:trPr>
          <w:trHeight w:val="510"/>
          <w:trPrChange w:id="943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944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476739C2" w14:textId="77777777" w:rsidR="00A30AED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tcPrChange w:id="945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</w:tcPr>
            </w:tcPrChange>
          </w:tcPr>
          <w:p w14:paraId="5E1F9699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shd w:val="clear" w:color="auto" w:fill="auto"/>
            <w:tcPrChange w:id="946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</w:tcPr>
            </w:tcPrChange>
          </w:tcPr>
          <w:p w14:paraId="7CE1649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tcPrChange w:id="947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</w:tcPr>
            </w:tcPrChange>
          </w:tcPr>
          <w:p w14:paraId="6DDCDC1B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4CF4DD5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3A6D83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shd w:val="clear" w:color="auto" w:fill="auto"/>
            <w:noWrap/>
            <w:tcPrChange w:id="948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</w:tcPr>
            </w:tcPrChange>
          </w:tcPr>
          <w:p w14:paraId="68DC0AE0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5C9A1D0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tcPrChange w:id="949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</w:tcPr>
            </w:tcPrChange>
          </w:tcPr>
          <w:p w14:paraId="1F584D5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199CCEFD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tcPrChange w:id="950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</w:tcPr>
            </w:tcPrChange>
          </w:tcPr>
          <w:p w14:paraId="2FBD907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noWrap/>
            <w:tcPrChange w:id="951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</w:tcPr>
            </w:tcPrChange>
          </w:tcPr>
          <w:p w14:paraId="165BBC76" w14:textId="77777777" w:rsidR="00A30AED" w:rsidRPr="006156DB" w:rsidRDefault="00A30AED" w:rsidP="00A21AEE">
            <w:pPr>
              <w:jc w:val="center"/>
              <w:rPr>
                <w:sz w:val="16"/>
                <w:szCs w:val="16"/>
              </w:rPr>
            </w:pPr>
            <w:r w:rsidRPr="006156DB">
              <w:rPr>
                <w:bCs/>
                <w:sz w:val="16"/>
                <w:szCs w:val="16"/>
              </w:rPr>
              <w:t>хxxх00000000005хх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531B3C">
              <w:rPr>
                <w:bCs/>
                <w:sz w:val="16"/>
                <w:szCs w:val="16"/>
              </w:rPr>
              <w:t>проверка хххх на справочник «кодов разделов и подразделов», проверка 5хх на справочники «код вида расхода» c</w:t>
            </w:r>
            <w:r w:rsidRPr="00723061">
              <w:rPr>
                <w:bCs/>
                <w:sz w:val="16"/>
                <w:szCs w:val="16"/>
              </w:rPr>
              <w:t xml:space="preserve"> учетом детализированных кодов бюджетной классификации</w:t>
            </w:r>
          </w:p>
        </w:tc>
        <w:tc>
          <w:tcPr>
            <w:tcW w:w="851" w:type="dxa"/>
            <w:shd w:val="clear" w:color="auto" w:fill="auto"/>
            <w:noWrap/>
            <w:tcPrChange w:id="952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</w:tcPr>
            </w:tcPrChange>
          </w:tcPr>
          <w:p w14:paraId="5859BA2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tcPrChange w:id="953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</w:tcPr>
            </w:tcPrChange>
          </w:tcPr>
          <w:p w14:paraId="0548633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20651</w:t>
            </w:r>
          </w:p>
        </w:tc>
        <w:tc>
          <w:tcPr>
            <w:tcW w:w="992" w:type="dxa"/>
            <w:shd w:val="clear" w:color="auto" w:fill="auto"/>
            <w:noWrap/>
            <w:tcPrChange w:id="954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</w:tcPr>
            </w:tcPrChange>
          </w:tcPr>
          <w:p w14:paraId="4512C2B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</w:t>
            </w:r>
          </w:p>
        </w:tc>
        <w:tc>
          <w:tcPr>
            <w:tcW w:w="562" w:type="dxa"/>
            <w:shd w:val="clear" w:color="auto" w:fill="auto"/>
            <w:noWrap/>
            <w:tcPrChange w:id="955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</w:tcPr>
            </w:tcPrChange>
          </w:tcPr>
          <w:p w14:paraId="7BC3E35A" w14:textId="77777777" w:rsidR="00A30AED" w:rsidRPr="00F67750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F67750">
              <w:rPr>
                <w:sz w:val="16"/>
                <w:szCs w:val="16"/>
                <w:lang w:val="en-US"/>
              </w:rPr>
              <w:t>1</w:t>
            </w:r>
          </w:p>
          <w:p w14:paraId="24F5F8D8" w14:textId="77777777" w:rsidR="00A30AED" w:rsidRPr="001348ED" w:rsidRDefault="00A30AED" w:rsidP="00B55E3E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  <w:p w14:paraId="0B5847C5" w14:textId="77777777" w:rsidR="00A30AED" w:rsidRPr="001348ED" w:rsidRDefault="00A30AED" w:rsidP="00B55E3E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  <w:p w14:paraId="54C6071D" w14:textId="77777777" w:rsidR="00A30AED" w:rsidRPr="001348E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7" w:type="dxa"/>
            <w:shd w:val="clear" w:color="auto" w:fill="auto"/>
            <w:noWrap/>
            <w:tcPrChange w:id="956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</w:tcPr>
            </w:tcPrChange>
          </w:tcPr>
          <w:p w14:paraId="4C0BC65D" w14:textId="77777777" w:rsidR="00A30AED" w:rsidRPr="00F67750" w:rsidRDefault="00A30AED" w:rsidP="00B55E3E">
            <w:pPr>
              <w:jc w:val="center"/>
              <w:rPr>
                <w:sz w:val="16"/>
                <w:szCs w:val="16"/>
              </w:rPr>
            </w:pPr>
            <w:r w:rsidRPr="00F67750">
              <w:rPr>
                <w:sz w:val="16"/>
                <w:szCs w:val="16"/>
              </w:rPr>
              <w:t>20551</w:t>
            </w:r>
          </w:p>
          <w:p w14:paraId="7AC5CE06" w14:textId="77777777" w:rsidR="00A30AED" w:rsidRPr="00F67750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F67750">
              <w:rPr>
                <w:sz w:val="16"/>
                <w:szCs w:val="16"/>
              </w:rPr>
              <w:t>20561</w:t>
            </w:r>
          </w:p>
          <w:p w14:paraId="117DC022" w14:textId="77777777" w:rsidR="00A30AED" w:rsidRPr="00825608" w:rsidRDefault="00A30AED" w:rsidP="00B55E3E">
            <w:pPr>
              <w:jc w:val="center"/>
              <w:rPr>
                <w:sz w:val="16"/>
                <w:szCs w:val="16"/>
              </w:rPr>
            </w:pPr>
            <w:r w:rsidRPr="00825608">
              <w:rPr>
                <w:sz w:val="16"/>
                <w:szCs w:val="16"/>
              </w:rPr>
              <w:t>30251</w:t>
            </w:r>
          </w:p>
          <w:p w14:paraId="204086E2" w14:textId="77777777" w:rsidR="00A30AED" w:rsidRPr="001348E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2" w:type="dxa"/>
            <w:shd w:val="clear" w:color="auto" w:fill="auto"/>
            <w:noWrap/>
            <w:tcPrChange w:id="957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</w:tcPr>
            </w:tcPrChange>
          </w:tcPr>
          <w:p w14:paraId="66835E39" w14:textId="77777777" w:rsidR="00A30AED" w:rsidRPr="00F67750" w:rsidRDefault="00A30AED" w:rsidP="00B55E3E">
            <w:pPr>
              <w:jc w:val="center"/>
              <w:rPr>
                <w:sz w:val="16"/>
                <w:szCs w:val="16"/>
              </w:rPr>
            </w:pPr>
            <w:r w:rsidRPr="00F67750">
              <w:rPr>
                <w:sz w:val="16"/>
                <w:szCs w:val="16"/>
              </w:rPr>
              <w:t>561</w:t>
            </w:r>
          </w:p>
          <w:p w14:paraId="58C28D8B" w14:textId="77777777" w:rsidR="00A30AED" w:rsidRPr="00F67750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F67750">
              <w:rPr>
                <w:sz w:val="16"/>
                <w:szCs w:val="16"/>
              </w:rPr>
              <w:t>561</w:t>
            </w:r>
          </w:p>
          <w:p w14:paraId="3ABCE95C" w14:textId="77777777" w:rsidR="00A30AED" w:rsidRPr="00825608" w:rsidRDefault="00A30AED" w:rsidP="00B55E3E">
            <w:pPr>
              <w:jc w:val="center"/>
              <w:rPr>
                <w:sz w:val="16"/>
                <w:szCs w:val="16"/>
              </w:rPr>
            </w:pPr>
            <w:r w:rsidRPr="00825608">
              <w:rPr>
                <w:sz w:val="16"/>
                <w:szCs w:val="16"/>
              </w:rPr>
              <w:t>831</w:t>
            </w:r>
          </w:p>
          <w:p w14:paraId="7C513C6B" w14:textId="77777777" w:rsidR="00A30AED" w:rsidRPr="001348E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9" w:type="dxa"/>
            <w:shd w:val="clear" w:color="auto" w:fill="auto"/>
            <w:tcPrChange w:id="958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</w:tcPr>
            </w:tcPrChange>
          </w:tcPr>
          <w:p w14:paraId="5387D872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  <w:r w:rsidRPr="00531B3C">
              <w:rPr>
                <w:sz w:val="16"/>
                <w:szCs w:val="16"/>
              </w:rPr>
              <w:t>значение &lt;0</w:t>
            </w:r>
          </w:p>
        </w:tc>
        <w:tc>
          <w:tcPr>
            <w:tcW w:w="850" w:type="dxa"/>
            <w:shd w:val="clear" w:color="auto" w:fill="auto"/>
            <w:tcPrChange w:id="959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</w:tcPr>
            </w:tcPrChange>
          </w:tcPr>
          <w:p w14:paraId="1D8765C2" w14:textId="77777777" w:rsidR="00A30AED" w:rsidRPr="00531B3C" w:rsidRDefault="00A30AED" w:rsidP="00B55E3E">
            <w:pPr>
              <w:jc w:val="center"/>
              <w:rPr>
                <w:sz w:val="16"/>
                <w:szCs w:val="16"/>
              </w:rPr>
            </w:pPr>
            <w:r w:rsidRPr="00531B3C">
              <w:rPr>
                <w:sz w:val="16"/>
                <w:szCs w:val="16"/>
              </w:rPr>
              <w:t>0</w:t>
            </w:r>
          </w:p>
        </w:tc>
      </w:tr>
      <w:tr w:rsidR="00A30AED" w:rsidRPr="006156DB" w14:paraId="4589568A" w14:textId="77777777" w:rsidTr="009E29F0">
        <w:trPr>
          <w:trHeight w:val="510"/>
          <w:trPrChange w:id="96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961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2D5E5619" w14:textId="0314087E" w:rsidR="00A30AED" w:rsidRPr="00E24A4E" w:rsidRDefault="00A30AED" w:rsidP="00B55E3E">
            <w:pPr>
              <w:rPr>
                <w:sz w:val="16"/>
                <w:szCs w:val="16"/>
                <w:lang w:val="en-US"/>
              </w:rPr>
            </w:pPr>
            <w:del w:id="962" w:author="Зайцев Павел Борисович" w:date="2025-12-18T16:38:00Z">
              <w:r w:rsidDel="003D0C99">
                <w:rPr>
                  <w:sz w:val="16"/>
                  <w:szCs w:val="16"/>
                  <w:lang w:val="en-US"/>
                </w:rPr>
                <w:delText>7</w:delText>
              </w:r>
            </w:del>
            <w:ins w:id="963" w:author="Зайцев Павел Борисович" w:date="2025-12-18T16:38:00Z">
              <w:r w:rsidR="003D0C99">
                <w:rPr>
                  <w:sz w:val="16"/>
                  <w:szCs w:val="16"/>
                </w:rPr>
                <w:t>5</w:t>
              </w:r>
            </w:ins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857" w:type="dxa"/>
            <w:shd w:val="clear" w:color="auto" w:fill="auto"/>
            <w:noWrap/>
            <w:hideMark/>
            <w:tcPrChange w:id="964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719C3E4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  <w:tcPrChange w:id="965" w:author="Зайцев Павел Борисович" w:date="2025-12-18T16:37:00Z">
              <w:tcPr>
                <w:tcW w:w="993" w:type="dxa"/>
                <w:gridSpan w:val="3"/>
                <w:vMerge w:val="restart"/>
                <w:shd w:val="clear" w:color="auto" w:fill="auto"/>
                <w:noWrap/>
                <w:hideMark/>
              </w:tcPr>
            </w:tcPrChange>
          </w:tcPr>
          <w:p w14:paraId="527CCE4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130251831</w:t>
            </w:r>
          </w:p>
        </w:tc>
        <w:tc>
          <w:tcPr>
            <w:tcW w:w="693" w:type="dxa"/>
            <w:shd w:val="clear" w:color="auto" w:fill="auto"/>
            <w:noWrap/>
            <w:hideMark/>
            <w:tcPrChange w:id="966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90177F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hideMark/>
            <w:tcPrChange w:id="967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8633AB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968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1D009A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969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50EDB4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hideMark/>
            <w:tcPrChange w:id="970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5FE1E1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971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0D4104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shd w:val="clear" w:color="auto" w:fill="auto"/>
            <w:hideMark/>
            <w:tcPrChange w:id="972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hideMark/>
              </w:tcPr>
            </w:tcPrChange>
          </w:tcPr>
          <w:p w14:paraId="62820E3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973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267852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974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86C318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975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9B5451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976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A28418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hideMark/>
            <w:tcPrChange w:id="977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356768B5" w14:textId="07D5A5B3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&gt;</w:t>
            </w:r>
            <w:r w:rsidR="00E930AD">
              <w:rPr>
                <w:sz w:val="16"/>
                <w:szCs w:val="16"/>
              </w:rPr>
              <w:t>=</w:t>
            </w: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978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5B28C13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2B360397" w14:textId="77777777" w:rsidTr="009E29F0">
        <w:trPr>
          <w:trHeight w:val="2547"/>
          <w:trPrChange w:id="979" w:author="Зайцев Павел Борисович" w:date="2025-12-18T16:37:00Z">
            <w:trPr>
              <w:gridBefore w:val="2"/>
              <w:trHeight w:val="2547"/>
            </w:trPr>
          </w:trPrChange>
        </w:trPr>
        <w:tc>
          <w:tcPr>
            <w:tcW w:w="441" w:type="dxa"/>
            <w:tcBorders>
              <w:bottom w:val="single" w:sz="4" w:space="0" w:color="auto"/>
            </w:tcBorders>
            <w:tcPrChange w:id="980" w:author="Зайцев Павел Борисович" w:date="2025-12-18T16:37:00Z">
              <w:tcPr>
                <w:tcW w:w="441" w:type="dxa"/>
                <w:gridSpan w:val="3"/>
                <w:tcBorders>
                  <w:bottom w:val="single" w:sz="4" w:space="0" w:color="auto"/>
                </w:tcBorders>
              </w:tcPr>
            </w:tcPrChange>
          </w:tcPr>
          <w:p w14:paraId="40C9B3C4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981" w:author="Зайцев Павел Борисович" w:date="2025-12-18T16:37:00Z">
              <w:tcPr>
                <w:tcW w:w="1857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502328F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  <w:tcPrChange w:id="982" w:author="Зайцев Павел Борисович" w:date="2025-12-18T16:37:00Z">
              <w:tcPr>
                <w:tcW w:w="993" w:type="dxa"/>
                <w:gridSpan w:val="3"/>
                <w:vMerge/>
                <w:tcBorders>
                  <w:bottom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05A4EF3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983" w:author="Зайцев Павел Борисович" w:date="2025-12-18T16:37:00Z">
              <w:tcPr>
                <w:tcW w:w="693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3938030" w14:textId="77777777" w:rsidR="00A30AED" w:rsidRPr="00E679FF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***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hideMark/>
            <w:tcPrChange w:id="984" w:author="Зайцев Павел Борисович" w:date="2025-12-18T16:37:00Z">
              <w:tcPr>
                <w:tcW w:w="991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CA9AF50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14B7964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985" w:author="Зайцев Павел Борисович" w:date="2025-12-18T16:37:00Z">
              <w:tcPr>
                <w:tcW w:w="568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20C481A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01, 02, 06, 09, 08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986" w:author="Зайцев Павел Борисович" w:date="2025-12-18T16:37:00Z">
              <w:tcPr>
                <w:tcW w:w="714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C36FD6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hideMark/>
            <w:tcPrChange w:id="987" w:author="Зайцев Павел Борисович" w:date="2025-12-18T16:37:00Z">
              <w:tcPr>
                <w:tcW w:w="1842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4A3A70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988" w:author="Зайцев Павел Борисович" w:date="2025-12-18T16:37:00Z">
              <w:tcPr>
                <w:tcW w:w="851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54C0FF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989" w:author="Зайцев Павел Борисович" w:date="2025-12-18T16:37:00Z">
              <w:tcPr>
                <w:tcW w:w="1129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20C33D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30251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990" w:author="Зайцев Павел Борисович" w:date="2025-12-18T16:37:00Z">
              <w:tcPr>
                <w:tcW w:w="992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92DAE2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831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991" w:author="Зайцев Павел Борисович" w:date="2025-12-18T16:37:00Z">
              <w:tcPr>
                <w:tcW w:w="562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87EC8F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992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2F15BF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993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060F1B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hideMark/>
            <w:tcPrChange w:id="994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42259FB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&gt;0</w:t>
            </w:r>
          </w:p>
        </w:tc>
        <w:tc>
          <w:tcPr>
            <w:tcW w:w="850" w:type="dxa"/>
            <w:shd w:val="clear" w:color="auto" w:fill="auto"/>
            <w:hideMark/>
            <w:tcPrChange w:id="995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386C3B9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</w:tr>
      <w:tr w:rsidR="00A30AED" w:rsidRPr="006156DB" w14:paraId="4B2F55C5" w14:textId="77777777" w:rsidTr="009E29F0">
        <w:trPr>
          <w:trHeight w:val="2055"/>
          <w:trPrChange w:id="996" w:author="Зайцев Павел Борисович" w:date="2025-12-18T16:37:00Z">
            <w:trPr>
              <w:gridBefore w:val="2"/>
              <w:trHeight w:val="2055"/>
            </w:trPr>
          </w:trPrChange>
        </w:trPr>
        <w:tc>
          <w:tcPr>
            <w:tcW w:w="441" w:type="dxa"/>
            <w:tcPrChange w:id="997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5234907F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998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5982D68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денежные расчеты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  <w:tcPrChange w:id="999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vAlign w:val="center"/>
                <w:hideMark/>
              </w:tcPr>
            </w:tcPrChange>
          </w:tcPr>
          <w:p w14:paraId="7A12BD61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1000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BF820D5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3910691D" w14:textId="77777777" w:rsidR="00A30AED" w:rsidRPr="00D83386" w:rsidRDefault="00A30AED" w:rsidP="00B55E3E">
            <w:pPr>
              <w:jc w:val="center"/>
              <w:rPr>
                <w:sz w:val="16"/>
                <w:szCs w:val="16"/>
              </w:rPr>
            </w:pPr>
            <w:r w:rsidRPr="00D83386">
              <w:rPr>
                <w:sz w:val="16"/>
                <w:szCs w:val="16"/>
              </w:rPr>
              <w:t>&lt;&gt;000</w:t>
            </w:r>
          </w:p>
          <w:p w14:paraId="459D604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hideMark/>
            <w:tcPrChange w:id="1001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4183E028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7B3B403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noWrap/>
            <w:hideMark/>
            <w:tcPrChange w:id="1002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B1C389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</w:t>
            </w:r>
          </w:p>
          <w:p w14:paraId="74B4610E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02, 06, 08, 09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1003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6FC529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hideMark/>
            <w:tcPrChange w:id="1004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hideMark/>
              </w:tcPr>
            </w:tcPrChange>
          </w:tcPr>
          <w:p w14:paraId="58FA4D0A" w14:textId="77777777" w:rsidR="00A30AED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bCs/>
                <w:sz w:val="16"/>
                <w:szCs w:val="16"/>
              </w:rPr>
              <w:t>хxxх00000000005хх</w:t>
            </w:r>
          </w:p>
          <w:p w14:paraId="156A6A14" w14:textId="77777777" w:rsidR="00A30AED" w:rsidRPr="006156DB" w:rsidRDefault="00A30AED" w:rsidP="00A21AEE">
            <w:pPr>
              <w:jc w:val="center"/>
              <w:rPr>
                <w:sz w:val="16"/>
                <w:szCs w:val="16"/>
              </w:rPr>
            </w:pPr>
            <w:r w:rsidRPr="00DE2D58">
              <w:rPr>
                <w:sz w:val="16"/>
                <w:szCs w:val="16"/>
              </w:rPr>
              <w:t>проверка хххх на справочник «кодов разделов и подразделов», проверка 5хх на справочники «код вида расхода»</w:t>
            </w:r>
            <w:r w:rsidRPr="00DE2D58">
              <w:t xml:space="preserve"> </w:t>
            </w:r>
            <w:r w:rsidRPr="00DE2D58">
              <w:rPr>
                <w:sz w:val="16"/>
                <w:szCs w:val="16"/>
              </w:rPr>
              <w:t>c</w:t>
            </w:r>
            <w:r w:rsidRPr="00D77BED">
              <w:rPr>
                <w:sz w:val="16"/>
                <w:szCs w:val="16"/>
              </w:rPr>
              <w:t xml:space="preserve"> учетом детализированных кодов бюджетной классификации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1005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E7434E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1006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B1DEE7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  <w:lang w:val="en-US"/>
              </w:rPr>
              <w:t>30251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1007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6510FD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  <w:lang w:val="en-US"/>
              </w:rPr>
              <w:t>831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1008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ED953B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shd w:val="clear" w:color="auto" w:fill="auto"/>
            <w:hideMark/>
            <w:tcPrChange w:id="1009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hideMark/>
              </w:tcPr>
            </w:tcPrChange>
          </w:tcPr>
          <w:p w14:paraId="226D7E8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30405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1010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D9CD6CA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251</w:t>
            </w:r>
          </w:p>
          <w:p w14:paraId="64E8EEFA" w14:textId="77777777" w:rsidR="008D7BEE" w:rsidRPr="006156DB" w:rsidRDefault="008D7BEE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</w:t>
            </w:r>
          </w:p>
        </w:tc>
        <w:tc>
          <w:tcPr>
            <w:tcW w:w="999" w:type="dxa"/>
            <w:shd w:val="clear" w:color="auto" w:fill="auto"/>
            <w:hideMark/>
            <w:tcPrChange w:id="1011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5724E6B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&gt;0</w:t>
            </w:r>
          </w:p>
        </w:tc>
        <w:tc>
          <w:tcPr>
            <w:tcW w:w="850" w:type="dxa"/>
            <w:shd w:val="clear" w:color="auto" w:fill="auto"/>
            <w:hideMark/>
            <w:tcPrChange w:id="1012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3DB45BB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</w:tr>
      <w:tr w:rsidR="0079017E" w:rsidRPr="006156DB" w14:paraId="3FC1D74F" w14:textId="77777777" w:rsidTr="009E29F0">
        <w:tblPrEx>
          <w:tblPrExChange w:id="1013" w:author="Зайцев Павел Борисович" w:date="2025-12-18T16:37:00Z">
            <w:tblPrEx>
              <w:tblInd w:w="103" w:type="dxa"/>
            </w:tblPrEx>
          </w:tblPrExChange>
        </w:tblPrEx>
        <w:trPr>
          <w:trHeight w:val="577"/>
          <w:ins w:id="1014" w:author="Зайцев Павел Борисович" w:date="2025-12-18T16:12:00Z"/>
          <w:trPrChange w:id="1015" w:author="Зайцев Павел Борисович" w:date="2025-12-18T16:37:00Z">
            <w:trPr>
              <w:gridAfter w:val="0"/>
              <w:trHeight w:val="2055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16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FEAE394" w14:textId="4FD48E81" w:rsidR="0079017E" w:rsidRPr="00E24A4E" w:rsidRDefault="003D0C99" w:rsidP="0079017E">
            <w:pPr>
              <w:rPr>
                <w:ins w:id="1017" w:author="Зайцев Павел Борисович" w:date="2025-12-18T16:12:00Z"/>
                <w:sz w:val="16"/>
                <w:szCs w:val="16"/>
              </w:rPr>
            </w:pPr>
            <w:ins w:id="1018" w:author="Зайцев Павел Борисович" w:date="2025-12-18T16:38:00Z">
              <w:r>
                <w:rPr>
                  <w:sz w:val="16"/>
                  <w:szCs w:val="16"/>
                </w:rPr>
                <w:t>6</w:t>
              </w:r>
            </w:ins>
            <w:ins w:id="1019" w:author="Зайцев Павел Борисович" w:date="2025-12-18T16:12:00Z">
              <w:r w:rsidR="0079017E" w:rsidRPr="00E24A4E">
                <w:rPr>
                  <w:sz w:val="16"/>
                  <w:szCs w:val="16"/>
                </w:rPr>
                <w:t>.</w:t>
              </w:r>
            </w:ins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20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1299F5A" w14:textId="77777777" w:rsidR="0079017E" w:rsidRPr="006156DB" w:rsidRDefault="0079017E" w:rsidP="0079017E">
            <w:pPr>
              <w:rPr>
                <w:ins w:id="1021" w:author="Зайцев Павел Борисович" w:date="2025-12-18T16:12:00Z"/>
                <w:sz w:val="16"/>
                <w:szCs w:val="16"/>
              </w:rPr>
            </w:pPr>
            <w:ins w:id="1022" w:author="Зайцев Павел Борисович" w:date="2025-12-18T16:12:00Z">
              <w:r w:rsidRPr="006156DB">
                <w:rPr>
                  <w:sz w:val="16"/>
                  <w:szCs w:val="16"/>
                </w:rPr>
                <w:t>ИТОГО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3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5EBB53D" w14:textId="29E47217" w:rsidR="0079017E" w:rsidRPr="006156DB" w:rsidRDefault="0079017E" w:rsidP="009E29F0">
            <w:pPr>
              <w:rPr>
                <w:ins w:id="1024" w:author="Зайцев Павел Борисович" w:date="2025-12-18T16:12:00Z"/>
                <w:sz w:val="16"/>
                <w:szCs w:val="16"/>
              </w:rPr>
            </w:pPr>
            <w:ins w:id="1025" w:author="Зайцев Павел Борисович" w:date="2025-12-18T16:12:00Z">
              <w:r w:rsidRPr="006156DB">
                <w:rPr>
                  <w:sz w:val="16"/>
                  <w:szCs w:val="16"/>
                </w:rPr>
                <w:t>130111710</w:t>
              </w:r>
            </w:ins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26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E94AC7E" w14:textId="77777777" w:rsidR="0079017E" w:rsidRPr="006156DB" w:rsidRDefault="0079017E" w:rsidP="0079017E">
            <w:pPr>
              <w:jc w:val="center"/>
              <w:rPr>
                <w:ins w:id="1027" w:author="Зайцев Павел Борисович" w:date="2025-12-18T16:12:00Z"/>
                <w:sz w:val="16"/>
                <w:szCs w:val="16"/>
              </w:rPr>
            </w:pPr>
            <w:ins w:id="1028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9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8AA349E" w14:textId="77777777" w:rsidR="0079017E" w:rsidRPr="006156DB" w:rsidRDefault="0079017E" w:rsidP="0079017E">
            <w:pPr>
              <w:jc w:val="center"/>
              <w:rPr>
                <w:ins w:id="1030" w:author="Зайцев Павел Борисович" w:date="2025-12-18T16:12:00Z"/>
                <w:sz w:val="16"/>
                <w:szCs w:val="16"/>
              </w:rPr>
            </w:pPr>
            <w:ins w:id="1031" w:author="Зайцев Павел Борисович" w:date="2025-12-18T16:12:00Z">
              <w:r w:rsidRPr="006156DB">
                <w:rPr>
                  <w:sz w:val="16"/>
                  <w:szCs w:val="16"/>
                </w:rPr>
                <w:t>********</w:t>
              </w:r>
            </w:ins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32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4B158E2" w14:textId="77777777" w:rsidR="0079017E" w:rsidRPr="006156DB" w:rsidRDefault="0079017E" w:rsidP="0079017E">
            <w:pPr>
              <w:jc w:val="center"/>
              <w:rPr>
                <w:ins w:id="1033" w:author="Зайцев Павел Борисович" w:date="2025-12-18T16:12:00Z"/>
                <w:sz w:val="16"/>
                <w:szCs w:val="16"/>
              </w:rPr>
            </w:pPr>
            <w:ins w:id="1034" w:author="Зайцев Павел Борисович" w:date="2025-12-18T16:12:00Z">
              <w:r w:rsidRPr="006156DB">
                <w:rPr>
                  <w:sz w:val="16"/>
                  <w:szCs w:val="16"/>
                </w:rPr>
                <w:t>**</w:t>
              </w:r>
            </w:ins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35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2AB9485" w14:textId="77777777" w:rsidR="0079017E" w:rsidRPr="006156DB" w:rsidRDefault="0079017E" w:rsidP="0079017E">
            <w:pPr>
              <w:jc w:val="center"/>
              <w:rPr>
                <w:ins w:id="1036" w:author="Зайцев Павел Борисович" w:date="2025-12-18T16:12:00Z"/>
                <w:sz w:val="16"/>
                <w:szCs w:val="16"/>
              </w:rPr>
            </w:pPr>
            <w:ins w:id="1037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38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B6D718F" w14:textId="77777777" w:rsidR="0079017E" w:rsidRPr="0079017E" w:rsidRDefault="0079017E" w:rsidP="0079017E">
            <w:pPr>
              <w:jc w:val="center"/>
              <w:rPr>
                <w:ins w:id="1039" w:author="Зайцев Павел Борисович" w:date="2025-12-18T16:12:00Z"/>
                <w:bCs/>
                <w:sz w:val="16"/>
                <w:szCs w:val="16"/>
              </w:rPr>
            </w:pPr>
            <w:ins w:id="1040" w:author="Зайцев Павел Борисович" w:date="2025-12-18T16:12:00Z">
              <w:r w:rsidRPr="0079017E">
                <w:rPr>
                  <w:bCs/>
                  <w:sz w:val="16"/>
                  <w:szCs w:val="16"/>
                </w:rPr>
                <w:t>**************</w:t>
              </w:r>
              <w:r w:rsidRPr="006156DB">
                <w:rPr>
                  <w:bCs/>
                  <w:sz w:val="16"/>
                  <w:szCs w:val="16"/>
                </w:rPr>
                <w:t>***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41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0AA3A1E" w14:textId="77777777" w:rsidR="0079017E" w:rsidRPr="006156DB" w:rsidRDefault="0079017E" w:rsidP="0079017E">
            <w:pPr>
              <w:jc w:val="center"/>
              <w:rPr>
                <w:ins w:id="1042" w:author="Зайцев Павел Борисович" w:date="2025-12-18T16:12:00Z"/>
                <w:sz w:val="16"/>
                <w:szCs w:val="16"/>
              </w:rPr>
            </w:pPr>
            <w:ins w:id="1043" w:author="Зайцев Павел Борисович" w:date="2025-12-18T16:12:00Z">
              <w:r w:rsidRPr="006156DB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44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D844918" w14:textId="77777777" w:rsidR="0079017E" w:rsidRPr="0079017E" w:rsidRDefault="0079017E" w:rsidP="0079017E">
            <w:pPr>
              <w:jc w:val="center"/>
              <w:rPr>
                <w:ins w:id="1045" w:author="Зайцев Павел Борисович" w:date="2025-12-18T16:12:00Z"/>
                <w:sz w:val="16"/>
                <w:szCs w:val="16"/>
                <w:lang w:val="en-US"/>
              </w:rPr>
            </w:pPr>
            <w:ins w:id="1046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*****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47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6F50067" w14:textId="77777777" w:rsidR="0079017E" w:rsidRPr="0079017E" w:rsidRDefault="0079017E" w:rsidP="0079017E">
            <w:pPr>
              <w:jc w:val="center"/>
              <w:rPr>
                <w:ins w:id="1048" w:author="Зайцев Павел Борисович" w:date="2025-12-18T16:12:00Z"/>
                <w:sz w:val="16"/>
                <w:szCs w:val="16"/>
                <w:lang w:val="en-US"/>
              </w:rPr>
            </w:pPr>
            <w:ins w:id="1049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***</w:t>
              </w:r>
            </w:ins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50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01D2B5C" w14:textId="77777777" w:rsidR="0079017E" w:rsidRPr="006156DB" w:rsidRDefault="0079017E" w:rsidP="0079017E">
            <w:pPr>
              <w:jc w:val="center"/>
              <w:rPr>
                <w:ins w:id="1051" w:author="Зайцев Павел Борисович" w:date="2025-12-18T16:12:00Z"/>
                <w:sz w:val="16"/>
                <w:szCs w:val="16"/>
              </w:rPr>
            </w:pPr>
            <w:ins w:id="1052" w:author="Зайцев Павел Борисович" w:date="2025-12-18T16:12:00Z">
              <w:r w:rsidRPr="006156DB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3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A154E41" w14:textId="77777777" w:rsidR="0079017E" w:rsidRPr="006156DB" w:rsidRDefault="0079017E" w:rsidP="0079017E">
            <w:pPr>
              <w:jc w:val="center"/>
              <w:rPr>
                <w:ins w:id="1054" w:author="Зайцев Павел Борисович" w:date="2025-12-18T16:12:00Z"/>
                <w:sz w:val="16"/>
                <w:szCs w:val="16"/>
              </w:rPr>
            </w:pPr>
            <w:ins w:id="1055" w:author="Зайцев Павел Борисович" w:date="2025-12-18T16:12:00Z">
              <w:r w:rsidRPr="006156DB">
                <w:rPr>
                  <w:sz w:val="16"/>
                  <w:szCs w:val="16"/>
                </w:rPr>
                <w:t>*****</w:t>
              </w:r>
            </w:ins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56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E67C151" w14:textId="77777777" w:rsidR="0079017E" w:rsidRPr="006156DB" w:rsidRDefault="0079017E" w:rsidP="0079017E">
            <w:pPr>
              <w:jc w:val="center"/>
              <w:rPr>
                <w:ins w:id="1057" w:author="Зайцев Павел Борисович" w:date="2025-12-18T16:12:00Z"/>
                <w:sz w:val="16"/>
                <w:szCs w:val="16"/>
              </w:rPr>
            </w:pPr>
            <w:ins w:id="1058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59" w:author="Зайцев Павел Борисович" w:date="2025-12-18T16:37:00Z">
              <w:tcPr>
                <w:tcW w:w="9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D7038FD" w14:textId="77777777" w:rsidR="0079017E" w:rsidRPr="006156DB" w:rsidRDefault="0079017E" w:rsidP="0079017E">
            <w:pPr>
              <w:jc w:val="center"/>
              <w:rPr>
                <w:ins w:id="1060" w:author="Зайцев Павел Борисович" w:date="2025-12-18T16:12:00Z"/>
                <w:sz w:val="16"/>
                <w:szCs w:val="16"/>
              </w:rPr>
            </w:pPr>
            <w:ins w:id="1061" w:author="Зайцев Павел Борисович" w:date="2025-12-18T16:12:00Z">
              <w:r w:rsidRPr="006156DB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62" w:author="Зайцев Павел Борисович" w:date="2025-12-18T16:37:00Z">
              <w:tcPr>
                <w:tcW w:w="8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546FF6C" w14:textId="77777777" w:rsidR="0079017E" w:rsidRPr="006156DB" w:rsidRDefault="0079017E" w:rsidP="0079017E">
            <w:pPr>
              <w:jc w:val="center"/>
              <w:rPr>
                <w:ins w:id="1063" w:author="Зайцев Павел Борисович" w:date="2025-12-18T16:12:00Z"/>
                <w:sz w:val="16"/>
                <w:szCs w:val="16"/>
              </w:rPr>
            </w:pPr>
            <w:ins w:id="1064" w:author="Зайцев Павел Борисович" w:date="2025-12-18T16:12:00Z">
              <w:r w:rsidRPr="006156DB">
                <w:rPr>
                  <w:sz w:val="16"/>
                  <w:szCs w:val="16"/>
                </w:rPr>
                <w:t>значение &gt;</w:t>
              </w:r>
              <w:r>
                <w:rPr>
                  <w:sz w:val="16"/>
                  <w:szCs w:val="16"/>
                </w:rPr>
                <w:t>=</w:t>
              </w:r>
              <w:r w:rsidRPr="006156DB">
                <w:rPr>
                  <w:sz w:val="16"/>
                  <w:szCs w:val="16"/>
                </w:rPr>
                <w:t>0</w:t>
              </w:r>
            </w:ins>
          </w:p>
        </w:tc>
      </w:tr>
      <w:tr w:rsidR="0079017E" w:rsidRPr="006156DB" w14:paraId="6D3C00BC" w14:textId="77777777" w:rsidTr="009E29F0">
        <w:tblPrEx>
          <w:tblPrExChange w:id="1065" w:author="Зайцев Павел Борисович" w:date="2025-12-18T16:37:00Z">
            <w:tblPrEx>
              <w:tblInd w:w="103" w:type="dxa"/>
            </w:tblPrEx>
          </w:tblPrExChange>
        </w:tblPrEx>
        <w:trPr>
          <w:trHeight w:val="699"/>
          <w:ins w:id="1066" w:author="Зайцев Павел Борисович" w:date="2025-12-18T16:12:00Z"/>
          <w:trPrChange w:id="1067" w:author="Зайцев Павел Борисович" w:date="2025-12-18T16:37:00Z">
            <w:trPr>
              <w:gridAfter w:val="0"/>
              <w:trHeight w:val="2055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068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A6DBBF5" w14:textId="77777777" w:rsidR="0079017E" w:rsidRPr="006156DB" w:rsidRDefault="0079017E" w:rsidP="0079017E">
            <w:pPr>
              <w:rPr>
                <w:ins w:id="1069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70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ED059B5" w14:textId="77777777" w:rsidR="0079017E" w:rsidRPr="006156DB" w:rsidRDefault="0079017E" w:rsidP="0079017E">
            <w:pPr>
              <w:rPr>
                <w:ins w:id="1071" w:author="Зайцев Павел Борисович" w:date="2025-12-18T16:12:00Z"/>
                <w:sz w:val="16"/>
                <w:szCs w:val="16"/>
              </w:rPr>
            </w:pPr>
            <w:ins w:id="1072" w:author="Зайцев Павел Борисович" w:date="2025-12-18T16:12:00Z">
              <w:r w:rsidRPr="006156DB">
                <w:rPr>
                  <w:sz w:val="16"/>
                  <w:szCs w:val="16"/>
                </w:rPr>
                <w:t>в том числе по номеру (коду) счета: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073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0A0E34F9" w14:textId="77777777" w:rsidR="0079017E" w:rsidRPr="006156DB" w:rsidRDefault="0079017E" w:rsidP="0079017E">
            <w:pPr>
              <w:rPr>
                <w:ins w:id="1074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75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E12DB1E" w14:textId="77777777" w:rsidR="0079017E" w:rsidRPr="006156DB" w:rsidRDefault="0079017E" w:rsidP="0079017E">
            <w:pPr>
              <w:jc w:val="center"/>
              <w:rPr>
                <w:ins w:id="1076" w:author="Зайцев Павел Борисович" w:date="2025-12-18T16:12:00Z"/>
                <w:sz w:val="16"/>
                <w:szCs w:val="16"/>
              </w:rPr>
            </w:pPr>
            <w:ins w:id="1077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78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46D039D" w14:textId="77777777" w:rsidR="0079017E" w:rsidRPr="006156DB" w:rsidRDefault="0079017E" w:rsidP="0079017E">
            <w:pPr>
              <w:jc w:val="center"/>
              <w:rPr>
                <w:ins w:id="1079" w:author="Зайцев Павел Борисович" w:date="2025-12-18T16:12:00Z"/>
                <w:sz w:val="16"/>
                <w:szCs w:val="16"/>
              </w:rPr>
            </w:pPr>
            <w:ins w:id="1080" w:author="Зайцев Павел Борисович" w:date="2025-12-18T16:12:00Z">
              <w:r w:rsidRPr="0079017E">
                <w:rPr>
                  <w:sz w:val="16"/>
                  <w:szCs w:val="16"/>
                </w:rPr>
                <w:t>00000001</w:t>
              </w:r>
            </w:ins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81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5305F39" w14:textId="77777777" w:rsidR="0079017E" w:rsidRPr="006156DB" w:rsidRDefault="0079017E" w:rsidP="0079017E">
            <w:pPr>
              <w:jc w:val="center"/>
              <w:rPr>
                <w:ins w:id="1082" w:author="Зайцев Павел Борисович" w:date="2025-12-18T16:12:00Z"/>
                <w:sz w:val="16"/>
                <w:szCs w:val="16"/>
              </w:rPr>
            </w:pPr>
            <w:ins w:id="1083" w:author="Зайцев Павел Борисович" w:date="2025-12-18T16:12:00Z">
              <w:r w:rsidRPr="006156DB">
                <w:rPr>
                  <w:sz w:val="16"/>
                  <w:szCs w:val="16"/>
                </w:rPr>
                <w:t>01</w:t>
              </w:r>
            </w:ins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84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BC1E899" w14:textId="77777777" w:rsidR="0079017E" w:rsidRPr="006156DB" w:rsidRDefault="0079017E" w:rsidP="0079017E">
            <w:pPr>
              <w:jc w:val="center"/>
              <w:rPr>
                <w:ins w:id="1085" w:author="Зайцев Павел Борисович" w:date="2025-12-18T16:12:00Z"/>
                <w:sz w:val="16"/>
                <w:szCs w:val="16"/>
              </w:rPr>
            </w:pPr>
            <w:ins w:id="1086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87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904F5B8" w14:textId="77777777" w:rsidR="0079017E" w:rsidRPr="0079017E" w:rsidRDefault="0079017E" w:rsidP="0079017E">
            <w:pPr>
              <w:jc w:val="center"/>
              <w:rPr>
                <w:ins w:id="1088" w:author="Зайцев Павел Борисович" w:date="2025-12-18T16:12:00Z"/>
                <w:bCs/>
                <w:sz w:val="16"/>
                <w:szCs w:val="16"/>
              </w:rPr>
            </w:pPr>
            <w:ins w:id="1089" w:author="Зайцев Павел Борисович" w:date="2025-12-18T16:12:00Z">
              <w:r w:rsidRPr="0079017E">
                <w:rPr>
                  <w:bCs/>
                  <w:sz w:val="16"/>
                  <w:szCs w:val="16"/>
                </w:rPr>
                <w:t>**************</w:t>
              </w:r>
              <w:r w:rsidRPr="006156DB">
                <w:rPr>
                  <w:bCs/>
                  <w:sz w:val="16"/>
                  <w:szCs w:val="16"/>
                </w:rPr>
                <w:t>***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90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E538044" w14:textId="77777777" w:rsidR="0079017E" w:rsidRPr="006156DB" w:rsidRDefault="0079017E" w:rsidP="0079017E">
            <w:pPr>
              <w:jc w:val="center"/>
              <w:rPr>
                <w:ins w:id="1091" w:author="Зайцев Павел Борисович" w:date="2025-12-18T16:12:00Z"/>
                <w:sz w:val="16"/>
                <w:szCs w:val="16"/>
              </w:rPr>
            </w:pPr>
            <w:ins w:id="1092" w:author="Зайцев Павел Борисович" w:date="2025-12-18T16:12:00Z">
              <w:r w:rsidRPr="006156DB"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93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6F03458" w14:textId="6DC26F69" w:rsidR="0079017E" w:rsidRPr="0079017E" w:rsidRDefault="0079017E" w:rsidP="009E29F0">
            <w:pPr>
              <w:jc w:val="center"/>
              <w:rPr>
                <w:ins w:id="1094" w:author="Зайцев Павел Борисович" w:date="2025-12-18T16:12:00Z"/>
                <w:sz w:val="16"/>
                <w:szCs w:val="16"/>
                <w:lang w:val="en-US"/>
              </w:rPr>
            </w:pPr>
            <w:ins w:id="1095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30111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96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814F708" w14:textId="77777777" w:rsidR="0079017E" w:rsidRPr="0079017E" w:rsidRDefault="0079017E" w:rsidP="0079017E">
            <w:pPr>
              <w:jc w:val="center"/>
              <w:rPr>
                <w:ins w:id="1097" w:author="Зайцев Павел Борисович" w:date="2025-12-18T16:12:00Z"/>
                <w:sz w:val="16"/>
                <w:szCs w:val="16"/>
                <w:lang w:val="en-US"/>
              </w:rPr>
            </w:pPr>
            <w:ins w:id="1098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710</w:t>
              </w:r>
            </w:ins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099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75596F8" w14:textId="77777777" w:rsidR="0079017E" w:rsidRPr="006156DB" w:rsidRDefault="0079017E" w:rsidP="0079017E">
            <w:pPr>
              <w:jc w:val="center"/>
              <w:rPr>
                <w:ins w:id="1100" w:author="Зайцев Павел Борисович" w:date="2025-12-18T16:12:00Z"/>
                <w:sz w:val="16"/>
                <w:szCs w:val="16"/>
              </w:rPr>
            </w:pPr>
            <w:ins w:id="1101" w:author="Зайцев Павел Борисович" w:date="2025-12-18T16:12:00Z">
              <w:r w:rsidRPr="006156DB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2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98D7041" w14:textId="77777777" w:rsidR="0079017E" w:rsidRPr="006156DB" w:rsidRDefault="0079017E" w:rsidP="0079017E">
            <w:pPr>
              <w:jc w:val="center"/>
              <w:rPr>
                <w:ins w:id="1103" w:author="Зайцев Павел Борисович" w:date="2025-12-18T16:12:00Z"/>
                <w:sz w:val="16"/>
                <w:szCs w:val="16"/>
              </w:rPr>
            </w:pPr>
            <w:ins w:id="1104" w:author="Зайцев Павел Борисович" w:date="2025-12-18T16:12:00Z">
              <w:r w:rsidRPr="006156DB">
                <w:rPr>
                  <w:sz w:val="16"/>
                  <w:szCs w:val="16"/>
                </w:rPr>
                <w:t>*****</w:t>
              </w:r>
            </w:ins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05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2181E04" w14:textId="77777777" w:rsidR="0079017E" w:rsidRPr="006156DB" w:rsidRDefault="0079017E" w:rsidP="0079017E">
            <w:pPr>
              <w:jc w:val="center"/>
              <w:rPr>
                <w:ins w:id="1106" w:author="Зайцев Павел Борисович" w:date="2025-12-18T16:12:00Z"/>
                <w:sz w:val="16"/>
                <w:szCs w:val="16"/>
              </w:rPr>
            </w:pPr>
            <w:ins w:id="1107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08" w:author="Зайцев Павел Борисович" w:date="2025-12-18T16:37:00Z">
              <w:tcPr>
                <w:tcW w:w="9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2446654" w14:textId="77777777" w:rsidR="0079017E" w:rsidRPr="006156DB" w:rsidRDefault="0079017E" w:rsidP="0079017E">
            <w:pPr>
              <w:jc w:val="center"/>
              <w:rPr>
                <w:ins w:id="1109" w:author="Зайцев Павел Борисович" w:date="2025-12-18T16:12:00Z"/>
                <w:sz w:val="16"/>
                <w:szCs w:val="16"/>
              </w:rPr>
            </w:pPr>
            <w:ins w:id="1110" w:author="Зайцев Павел Борисович" w:date="2025-12-18T16:12:00Z">
              <w:r w:rsidRPr="006156DB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11" w:author="Зайцев Павел Борисович" w:date="2025-12-18T16:37:00Z">
              <w:tcPr>
                <w:tcW w:w="8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5168D6B" w14:textId="77777777" w:rsidR="0079017E" w:rsidRPr="006156DB" w:rsidRDefault="0079017E" w:rsidP="0079017E">
            <w:pPr>
              <w:jc w:val="center"/>
              <w:rPr>
                <w:ins w:id="1112" w:author="Зайцев Павел Борисович" w:date="2025-12-18T16:12:00Z"/>
                <w:sz w:val="16"/>
                <w:szCs w:val="16"/>
              </w:rPr>
            </w:pPr>
            <w:ins w:id="1113" w:author="Зайцев Павел Борисович" w:date="2025-12-18T16:12:00Z">
              <w:r w:rsidRPr="006156DB">
                <w:rPr>
                  <w:sz w:val="16"/>
                  <w:szCs w:val="16"/>
                </w:rPr>
                <w:t>значение &gt;0</w:t>
              </w:r>
            </w:ins>
          </w:p>
        </w:tc>
      </w:tr>
      <w:tr w:rsidR="0079017E" w:rsidRPr="006156DB" w14:paraId="463B7432" w14:textId="77777777" w:rsidTr="009E29F0">
        <w:tblPrEx>
          <w:tblPrExChange w:id="1114" w:author="Зайцев Павел Борисович" w:date="2025-12-18T16:37:00Z">
            <w:tblPrEx>
              <w:tblInd w:w="103" w:type="dxa"/>
            </w:tblPrEx>
          </w:tblPrExChange>
        </w:tblPrEx>
        <w:trPr>
          <w:trHeight w:val="1560"/>
          <w:ins w:id="1115" w:author="Зайцев Павел Борисович" w:date="2025-12-18T16:12:00Z"/>
          <w:trPrChange w:id="1116" w:author="Зайцев Павел Борисович" w:date="2025-12-18T16:37:00Z">
            <w:trPr>
              <w:gridAfter w:val="0"/>
              <w:trHeight w:val="2055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17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1F51559" w14:textId="77777777" w:rsidR="0079017E" w:rsidRPr="006156DB" w:rsidRDefault="0079017E" w:rsidP="0079017E">
            <w:pPr>
              <w:rPr>
                <w:ins w:id="1118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19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240C449" w14:textId="77777777" w:rsidR="0079017E" w:rsidRPr="006156DB" w:rsidRDefault="0079017E" w:rsidP="0079017E">
            <w:pPr>
              <w:rPr>
                <w:ins w:id="1120" w:author="Зайцев Павел Борисович" w:date="2025-12-18T16:12:00Z"/>
                <w:sz w:val="16"/>
                <w:szCs w:val="16"/>
              </w:rPr>
            </w:pPr>
            <w:ins w:id="1121" w:author="Зайцев Павел Борисович" w:date="2025-12-18T16:12:00Z">
              <w:r w:rsidRPr="006156DB">
                <w:rPr>
                  <w:sz w:val="16"/>
                  <w:szCs w:val="16"/>
                </w:rPr>
                <w:t>денежные расчеты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122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29B6ECE7" w14:textId="77777777" w:rsidR="0079017E" w:rsidRPr="006156DB" w:rsidRDefault="0079017E" w:rsidP="0079017E">
            <w:pPr>
              <w:rPr>
                <w:ins w:id="1123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24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9AB1F39" w14:textId="77777777" w:rsidR="0079017E" w:rsidRDefault="0079017E" w:rsidP="0079017E">
            <w:pPr>
              <w:jc w:val="center"/>
              <w:rPr>
                <w:ins w:id="1125" w:author="Зайцев Павел Борисович" w:date="2025-12-18T16:12:00Z"/>
                <w:sz w:val="16"/>
                <w:szCs w:val="16"/>
              </w:rPr>
            </w:pPr>
            <w:ins w:id="1126" w:author="Зайцев Павел Борисович" w:date="2025-12-18T16:12:00Z">
              <w:r w:rsidRPr="006156DB">
                <w:rPr>
                  <w:sz w:val="16"/>
                  <w:szCs w:val="16"/>
                </w:rPr>
                <w:t>&lt;&gt;***</w:t>
              </w:r>
              <w:r>
                <w:rPr>
                  <w:sz w:val="16"/>
                  <w:szCs w:val="16"/>
                </w:rPr>
                <w:t xml:space="preserve">, </w:t>
              </w:r>
            </w:ins>
          </w:p>
          <w:p w14:paraId="64D9CE95" w14:textId="77777777" w:rsidR="0079017E" w:rsidRDefault="0079017E" w:rsidP="0079017E">
            <w:pPr>
              <w:jc w:val="center"/>
              <w:rPr>
                <w:ins w:id="1127" w:author="Зайцев Павел Борисович" w:date="2025-12-18T16:12:00Z"/>
                <w:sz w:val="16"/>
                <w:szCs w:val="16"/>
              </w:rPr>
            </w:pPr>
            <w:ins w:id="1128" w:author="Зайцев Павел Борисович" w:date="2025-12-18T16:12:00Z">
              <w:r w:rsidRPr="003A6D83">
                <w:rPr>
                  <w:sz w:val="16"/>
                  <w:szCs w:val="16"/>
                </w:rPr>
                <w:t>&lt;&gt;000</w:t>
              </w:r>
            </w:ins>
          </w:p>
          <w:p w14:paraId="12D71428" w14:textId="77777777" w:rsidR="0079017E" w:rsidRDefault="0079017E" w:rsidP="0079017E">
            <w:pPr>
              <w:jc w:val="center"/>
              <w:rPr>
                <w:ins w:id="1129" w:author="Зайцев Павел Борисович" w:date="2025-12-18T16:12:00Z"/>
                <w:sz w:val="16"/>
                <w:szCs w:val="16"/>
              </w:rPr>
            </w:pPr>
          </w:p>
          <w:p w14:paraId="602CF6D4" w14:textId="77777777" w:rsidR="0079017E" w:rsidRPr="006156DB" w:rsidRDefault="0079017E" w:rsidP="0079017E">
            <w:pPr>
              <w:jc w:val="center"/>
              <w:rPr>
                <w:ins w:id="1130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31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8061AFA" w14:textId="77777777" w:rsidR="0079017E" w:rsidRPr="006156DB" w:rsidRDefault="0079017E" w:rsidP="0079017E">
            <w:pPr>
              <w:jc w:val="center"/>
              <w:rPr>
                <w:ins w:id="1132" w:author="Зайцев Павел Борисович" w:date="2025-12-18T16:12:00Z"/>
                <w:sz w:val="16"/>
                <w:szCs w:val="16"/>
              </w:rPr>
            </w:pPr>
            <w:ins w:id="1133" w:author="Зайцев Павел Борисович" w:date="2025-12-18T16:12:00Z">
              <w:r w:rsidRPr="0079017E">
                <w:rPr>
                  <w:sz w:val="16"/>
                  <w:szCs w:val="16"/>
                </w:rPr>
                <w:t>00000001</w:t>
              </w:r>
            </w:ins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34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D45BB3D" w14:textId="77777777" w:rsidR="0079017E" w:rsidRPr="006156DB" w:rsidRDefault="0079017E" w:rsidP="0079017E">
            <w:pPr>
              <w:jc w:val="center"/>
              <w:rPr>
                <w:ins w:id="1135" w:author="Зайцев Павел Борисович" w:date="2025-12-18T16:12:00Z"/>
                <w:sz w:val="16"/>
                <w:szCs w:val="16"/>
              </w:rPr>
            </w:pPr>
            <w:ins w:id="1136" w:author="Зайцев Павел Борисович" w:date="2025-12-18T16:12:00Z">
              <w:r w:rsidRPr="006156DB">
                <w:rPr>
                  <w:sz w:val="16"/>
                  <w:szCs w:val="16"/>
                </w:rPr>
                <w:t>01</w:t>
              </w:r>
            </w:ins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37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72D0BDE" w14:textId="77777777" w:rsidR="0079017E" w:rsidRPr="006156DB" w:rsidRDefault="0079017E" w:rsidP="0079017E">
            <w:pPr>
              <w:jc w:val="center"/>
              <w:rPr>
                <w:ins w:id="1138" w:author="Зайцев Павел Борисович" w:date="2025-12-18T16:12:00Z"/>
                <w:sz w:val="16"/>
                <w:szCs w:val="16"/>
              </w:rPr>
            </w:pPr>
            <w:ins w:id="1139" w:author="Зайцев Павел Борисович" w:date="2025-12-18T16:12:00Z">
              <w:r>
                <w:rPr>
                  <w:sz w:val="16"/>
                  <w:szCs w:val="16"/>
                </w:rPr>
                <w:t>000</w:t>
              </w:r>
            </w:ins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40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B97E1B4" w14:textId="3FC740D8" w:rsidR="0079017E" w:rsidRPr="0079017E" w:rsidRDefault="009E29F0" w:rsidP="0079017E">
            <w:pPr>
              <w:jc w:val="center"/>
              <w:rPr>
                <w:ins w:id="1141" w:author="Зайцев Павел Борисович" w:date="2025-12-18T16:12:00Z"/>
                <w:bCs/>
                <w:sz w:val="16"/>
                <w:szCs w:val="16"/>
              </w:rPr>
            </w:pPr>
            <w:ins w:id="1142" w:author="Зайцев Павел Борисович" w:date="2025-12-18T16:36:00Z">
              <w:r w:rsidRPr="0079017E">
                <w:rPr>
                  <w:sz w:val="16"/>
                  <w:szCs w:val="16"/>
                </w:rPr>
                <w:t>01030100060000810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43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CBA6B4A" w14:textId="77777777" w:rsidR="0079017E" w:rsidRPr="006156DB" w:rsidRDefault="0079017E" w:rsidP="0079017E">
            <w:pPr>
              <w:jc w:val="center"/>
              <w:rPr>
                <w:ins w:id="1144" w:author="Зайцев Павел Борисович" w:date="2025-12-18T16:12:00Z"/>
                <w:sz w:val="16"/>
                <w:szCs w:val="16"/>
              </w:rPr>
            </w:pPr>
            <w:ins w:id="1145" w:author="Зайцев Павел Борисович" w:date="2025-12-18T16:12:00Z">
              <w:r w:rsidRPr="006156DB"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46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6B2D8DC" w14:textId="77777777" w:rsidR="0079017E" w:rsidRPr="0079017E" w:rsidRDefault="0079017E" w:rsidP="0079017E">
            <w:pPr>
              <w:jc w:val="center"/>
              <w:rPr>
                <w:ins w:id="1147" w:author="Зайцев Павел Борисович" w:date="2025-12-18T16:12:00Z"/>
                <w:sz w:val="16"/>
                <w:szCs w:val="16"/>
                <w:lang w:val="en-US"/>
              </w:rPr>
            </w:pPr>
            <w:ins w:id="1148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30111</w:t>
              </w:r>
            </w:ins>
          </w:p>
          <w:p w14:paraId="46366E1A" w14:textId="77777777" w:rsidR="0079017E" w:rsidRPr="0079017E" w:rsidRDefault="0079017E" w:rsidP="0079017E">
            <w:pPr>
              <w:jc w:val="center"/>
              <w:rPr>
                <w:ins w:id="1149" w:author="Зайцев Павел Борисович" w:date="2025-12-18T16:12:00Z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50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12AB0CA" w14:textId="77777777" w:rsidR="0079017E" w:rsidRPr="0079017E" w:rsidRDefault="0079017E" w:rsidP="0079017E">
            <w:pPr>
              <w:jc w:val="center"/>
              <w:rPr>
                <w:ins w:id="1151" w:author="Зайцев Павел Борисович" w:date="2025-12-18T16:12:00Z"/>
                <w:sz w:val="16"/>
                <w:szCs w:val="16"/>
                <w:lang w:val="en-US"/>
              </w:rPr>
            </w:pPr>
            <w:ins w:id="1152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710</w:t>
              </w:r>
            </w:ins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53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DCD0AF3" w14:textId="77777777" w:rsidR="0079017E" w:rsidRPr="006156DB" w:rsidRDefault="0079017E" w:rsidP="0079017E">
            <w:pPr>
              <w:jc w:val="center"/>
              <w:rPr>
                <w:ins w:id="1154" w:author="Зайцев Павел Борисович" w:date="2025-12-18T16:12:00Z"/>
                <w:sz w:val="16"/>
                <w:szCs w:val="16"/>
              </w:rPr>
            </w:pPr>
            <w:ins w:id="1155" w:author="Зайцев Павел Борисович" w:date="2025-12-18T16:12:00Z">
              <w:r w:rsidRPr="006156DB"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56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E29F6C0" w14:textId="77777777" w:rsidR="0079017E" w:rsidRDefault="0079017E" w:rsidP="0079017E">
            <w:pPr>
              <w:jc w:val="center"/>
              <w:rPr>
                <w:ins w:id="1157" w:author="Зайцев Павел Борисович" w:date="2025-12-18T16:12:00Z"/>
                <w:sz w:val="16"/>
                <w:szCs w:val="16"/>
              </w:rPr>
            </w:pPr>
            <w:ins w:id="1158" w:author="Зайцев Павел Борисович" w:date="2025-12-18T16:12:00Z">
              <w:r w:rsidRPr="006156DB">
                <w:rPr>
                  <w:sz w:val="16"/>
                  <w:szCs w:val="16"/>
                </w:rPr>
                <w:t>21002</w:t>
              </w:r>
            </w:ins>
          </w:p>
          <w:p w14:paraId="0B103429" w14:textId="320A3A0B" w:rsidR="0079017E" w:rsidRDefault="009E29F0" w:rsidP="0079017E">
            <w:pPr>
              <w:jc w:val="center"/>
              <w:rPr>
                <w:ins w:id="1159" w:author="Зайцев Павел Борисович" w:date="2025-12-18T16:12:00Z"/>
                <w:sz w:val="16"/>
                <w:szCs w:val="16"/>
              </w:rPr>
            </w:pPr>
            <w:ins w:id="1160" w:author="Зайцев Павел Борисович" w:date="2025-12-18T16:37:00Z">
              <w:r>
                <w:rPr>
                  <w:sz w:val="16"/>
                  <w:szCs w:val="16"/>
                </w:rPr>
                <w:t>21002</w:t>
              </w:r>
            </w:ins>
          </w:p>
          <w:p w14:paraId="07ADB734" w14:textId="77777777" w:rsidR="0079017E" w:rsidRPr="006156DB" w:rsidRDefault="0079017E" w:rsidP="0079017E">
            <w:pPr>
              <w:jc w:val="center"/>
              <w:rPr>
                <w:ins w:id="1161" w:author="Зайцев Павел Борисович" w:date="2025-12-18T16:12:00Z"/>
                <w:sz w:val="16"/>
                <w:szCs w:val="16"/>
              </w:rPr>
            </w:pPr>
            <w:ins w:id="1162" w:author="Зайцев Павел Борисович" w:date="2025-12-18T16:12:00Z">
              <w:r>
                <w:rPr>
                  <w:sz w:val="16"/>
                  <w:szCs w:val="16"/>
                </w:rPr>
                <w:t>30405</w:t>
              </w:r>
            </w:ins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63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E5A031C" w14:textId="77777777" w:rsidR="0079017E" w:rsidRDefault="0079017E" w:rsidP="0079017E">
            <w:pPr>
              <w:jc w:val="center"/>
              <w:rPr>
                <w:ins w:id="1164" w:author="Зайцев Павел Борисович" w:date="2025-12-18T16:12:00Z"/>
                <w:sz w:val="16"/>
                <w:szCs w:val="16"/>
              </w:rPr>
            </w:pPr>
            <w:ins w:id="1165" w:author="Зайцев Павел Борисович" w:date="2025-12-18T16:12:00Z">
              <w:r w:rsidRPr="006156DB">
                <w:rPr>
                  <w:sz w:val="16"/>
                  <w:szCs w:val="16"/>
                </w:rPr>
                <w:t>710</w:t>
              </w:r>
            </w:ins>
          </w:p>
          <w:p w14:paraId="0A778378" w14:textId="77777777" w:rsidR="0079017E" w:rsidRDefault="0079017E" w:rsidP="0079017E">
            <w:pPr>
              <w:jc w:val="center"/>
              <w:rPr>
                <w:ins w:id="1166" w:author="Зайцев Павел Борисович" w:date="2025-12-18T16:12:00Z"/>
                <w:sz w:val="16"/>
                <w:szCs w:val="16"/>
              </w:rPr>
            </w:pPr>
            <w:ins w:id="1167" w:author="Зайцев Павел Борисович" w:date="2025-12-18T16:12:00Z">
              <w:r>
                <w:rPr>
                  <w:sz w:val="16"/>
                  <w:szCs w:val="16"/>
                </w:rPr>
                <w:t>136</w:t>
              </w:r>
            </w:ins>
          </w:p>
          <w:p w14:paraId="25FB44CC" w14:textId="77777777" w:rsidR="0079017E" w:rsidRPr="006156DB" w:rsidRDefault="0079017E" w:rsidP="0079017E">
            <w:pPr>
              <w:jc w:val="center"/>
              <w:rPr>
                <w:ins w:id="1168" w:author="Зайцев Павел Борисович" w:date="2025-12-18T16:12:00Z"/>
                <w:sz w:val="16"/>
                <w:szCs w:val="16"/>
              </w:rPr>
            </w:pPr>
            <w:ins w:id="1169" w:author="Зайцев Павел Борисович" w:date="2025-12-18T16:12:00Z">
              <w:r>
                <w:rPr>
                  <w:sz w:val="16"/>
                  <w:szCs w:val="16"/>
                </w:rPr>
                <w:t>810</w:t>
              </w:r>
            </w:ins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0" w:author="Зайцев Павел Борисович" w:date="2025-12-18T16:37:00Z">
              <w:tcPr>
                <w:tcW w:w="9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38B1469" w14:textId="77777777" w:rsidR="0079017E" w:rsidRPr="006156DB" w:rsidRDefault="0079017E" w:rsidP="0079017E">
            <w:pPr>
              <w:jc w:val="center"/>
              <w:rPr>
                <w:ins w:id="1171" w:author="Зайцев Павел Борисович" w:date="2025-12-18T16:12:00Z"/>
                <w:sz w:val="16"/>
                <w:szCs w:val="16"/>
              </w:rPr>
            </w:pPr>
            <w:ins w:id="1172" w:author="Зайцев Павел Борисович" w:date="2025-12-18T16:12:00Z">
              <w:r w:rsidRPr="006156DB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73" w:author="Зайцев Павел Борисович" w:date="2025-12-18T16:37:00Z">
              <w:tcPr>
                <w:tcW w:w="8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99AD2DD" w14:textId="77777777" w:rsidR="0079017E" w:rsidRPr="006156DB" w:rsidRDefault="0079017E" w:rsidP="0079017E">
            <w:pPr>
              <w:jc w:val="center"/>
              <w:rPr>
                <w:ins w:id="1174" w:author="Зайцев Павел Борисович" w:date="2025-12-18T16:12:00Z"/>
                <w:sz w:val="16"/>
                <w:szCs w:val="16"/>
              </w:rPr>
            </w:pPr>
            <w:ins w:id="1175" w:author="Зайцев Павел Борисович" w:date="2025-12-18T16:12:00Z">
              <w:r w:rsidRPr="006156DB">
                <w:rPr>
                  <w:sz w:val="16"/>
                  <w:szCs w:val="16"/>
                </w:rPr>
                <w:t>значение &gt;0</w:t>
              </w:r>
            </w:ins>
          </w:p>
          <w:p w14:paraId="43985681" w14:textId="77777777" w:rsidR="0079017E" w:rsidRPr="006156DB" w:rsidRDefault="0079017E" w:rsidP="0079017E">
            <w:pPr>
              <w:jc w:val="center"/>
              <w:rPr>
                <w:ins w:id="1176" w:author="Зайцев Павел Борисович" w:date="2025-12-18T16:12:00Z"/>
                <w:sz w:val="16"/>
                <w:szCs w:val="16"/>
              </w:rPr>
            </w:pPr>
          </w:p>
        </w:tc>
      </w:tr>
      <w:tr w:rsidR="0079017E" w:rsidRPr="006156DB" w14:paraId="085A5733" w14:textId="77777777" w:rsidTr="009E29F0">
        <w:tblPrEx>
          <w:tblPrExChange w:id="1177" w:author="Зайцев Павел Борисович" w:date="2025-12-18T16:37:00Z">
            <w:tblPrEx>
              <w:tblInd w:w="103" w:type="dxa"/>
            </w:tblPrEx>
          </w:tblPrExChange>
        </w:tblPrEx>
        <w:trPr>
          <w:trHeight w:val="664"/>
          <w:ins w:id="1178" w:author="Зайцев Павел Борисович" w:date="2025-12-18T16:12:00Z"/>
          <w:trPrChange w:id="1179" w:author="Зайцев Павел Борисович" w:date="2025-12-18T16:37:00Z">
            <w:trPr>
              <w:gridAfter w:val="0"/>
              <w:trHeight w:val="2055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80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17AE82F" w14:textId="4B48E956" w:rsidR="0079017E" w:rsidRPr="00E24A4E" w:rsidRDefault="003D0C99" w:rsidP="0079017E">
            <w:pPr>
              <w:rPr>
                <w:ins w:id="1181" w:author="Зайцев Павел Борисович" w:date="2025-12-18T16:12:00Z"/>
                <w:sz w:val="16"/>
                <w:szCs w:val="16"/>
              </w:rPr>
            </w:pPr>
            <w:ins w:id="1182" w:author="Зайцев Павел Борисович" w:date="2025-12-18T16:38:00Z">
              <w:r>
                <w:rPr>
                  <w:sz w:val="16"/>
                  <w:szCs w:val="16"/>
                </w:rPr>
                <w:t>7</w:t>
              </w:r>
            </w:ins>
            <w:ins w:id="1183" w:author="Зайцев Павел Борисович" w:date="2025-12-18T16:12:00Z">
              <w:r w:rsidR="0079017E" w:rsidRPr="00E24A4E">
                <w:rPr>
                  <w:sz w:val="16"/>
                  <w:szCs w:val="16"/>
                </w:rPr>
                <w:t>.</w:t>
              </w:r>
            </w:ins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84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32A10BE" w14:textId="77777777" w:rsidR="0079017E" w:rsidRPr="006156DB" w:rsidRDefault="0079017E" w:rsidP="0079017E">
            <w:pPr>
              <w:rPr>
                <w:ins w:id="1185" w:author="Зайцев Павел Борисович" w:date="2025-12-18T16:12:00Z"/>
                <w:sz w:val="16"/>
                <w:szCs w:val="16"/>
              </w:rPr>
            </w:pPr>
            <w:ins w:id="1186" w:author="Зайцев Павел Борисович" w:date="2025-12-18T16:12:00Z">
              <w:r w:rsidRPr="006156DB">
                <w:rPr>
                  <w:sz w:val="16"/>
                  <w:szCs w:val="16"/>
                </w:rPr>
                <w:t>ИТОГО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87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2450BB6" w14:textId="24E1F927" w:rsidR="0079017E" w:rsidRPr="006156DB" w:rsidRDefault="0079017E" w:rsidP="009E29F0">
            <w:pPr>
              <w:rPr>
                <w:ins w:id="1188" w:author="Зайцев Павел Борисович" w:date="2025-12-18T16:12:00Z"/>
                <w:sz w:val="16"/>
                <w:szCs w:val="16"/>
              </w:rPr>
            </w:pPr>
            <w:ins w:id="1189" w:author="Зайцев Павел Борисович" w:date="2025-12-18T16:12:00Z">
              <w:r w:rsidRPr="006156DB">
                <w:rPr>
                  <w:sz w:val="16"/>
                  <w:szCs w:val="16"/>
                </w:rPr>
                <w:t>130111810</w:t>
              </w:r>
            </w:ins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90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DDF2001" w14:textId="77777777" w:rsidR="0079017E" w:rsidRPr="006156DB" w:rsidRDefault="0079017E" w:rsidP="0079017E">
            <w:pPr>
              <w:jc w:val="center"/>
              <w:rPr>
                <w:ins w:id="1191" w:author="Зайцев Павел Борисович" w:date="2025-12-18T16:12:00Z"/>
                <w:sz w:val="16"/>
                <w:szCs w:val="16"/>
              </w:rPr>
            </w:pPr>
            <w:ins w:id="1192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193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3DBACDE" w14:textId="77777777" w:rsidR="0079017E" w:rsidRPr="006156DB" w:rsidRDefault="0079017E" w:rsidP="0079017E">
            <w:pPr>
              <w:jc w:val="center"/>
              <w:rPr>
                <w:ins w:id="1194" w:author="Зайцев Павел Борисович" w:date="2025-12-18T16:12:00Z"/>
                <w:sz w:val="16"/>
                <w:szCs w:val="16"/>
              </w:rPr>
            </w:pPr>
            <w:ins w:id="1195" w:author="Зайцев Павел Борисович" w:date="2025-12-18T16:12:00Z">
              <w:r w:rsidRPr="006156DB">
                <w:rPr>
                  <w:sz w:val="16"/>
                  <w:szCs w:val="16"/>
                </w:rPr>
                <w:t>********</w:t>
              </w:r>
            </w:ins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96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D8386B5" w14:textId="77777777" w:rsidR="0079017E" w:rsidRPr="006156DB" w:rsidRDefault="0079017E" w:rsidP="0079017E">
            <w:pPr>
              <w:jc w:val="center"/>
              <w:rPr>
                <w:ins w:id="1197" w:author="Зайцев Павел Борисович" w:date="2025-12-18T16:12:00Z"/>
                <w:sz w:val="16"/>
                <w:szCs w:val="16"/>
              </w:rPr>
            </w:pPr>
            <w:ins w:id="1198" w:author="Зайцев Павел Борисович" w:date="2025-12-18T16:12:00Z">
              <w:r w:rsidRPr="006156DB">
                <w:rPr>
                  <w:sz w:val="16"/>
                  <w:szCs w:val="16"/>
                </w:rPr>
                <w:t>**</w:t>
              </w:r>
            </w:ins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199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9D3A139" w14:textId="77777777" w:rsidR="0079017E" w:rsidRPr="006156DB" w:rsidRDefault="0079017E" w:rsidP="0079017E">
            <w:pPr>
              <w:jc w:val="center"/>
              <w:rPr>
                <w:ins w:id="1200" w:author="Зайцев Павел Борисович" w:date="2025-12-18T16:12:00Z"/>
                <w:sz w:val="16"/>
                <w:szCs w:val="16"/>
              </w:rPr>
            </w:pPr>
            <w:ins w:id="1201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02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6DCEEE2" w14:textId="77777777" w:rsidR="0079017E" w:rsidRPr="0079017E" w:rsidRDefault="0079017E" w:rsidP="0079017E">
            <w:pPr>
              <w:jc w:val="center"/>
              <w:rPr>
                <w:ins w:id="1203" w:author="Зайцев Павел Борисович" w:date="2025-12-18T16:12:00Z"/>
                <w:bCs/>
                <w:sz w:val="16"/>
                <w:szCs w:val="16"/>
              </w:rPr>
            </w:pPr>
            <w:ins w:id="1204" w:author="Зайцев Павел Борисович" w:date="2025-12-18T16:12:00Z">
              <w:r w:rsidRPr="0079017E">
                <w:rPr>
                  <w:bCs/>
                  <w:sz w:val="16"/>
                  <w:szCs w:val="16"/>
                </w:rPr>
                <w:t>**************</w:t>
              </w:r>
              <w:r w:rsidRPr="006156DB">
                <w:rPr>
                  <w:bCs/>
                  <w:sz w:val="16"/>
                  <w:szCs w:val="16"/>
                </w:rPr>
                <w:t>***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05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4C53297" w14:textId="77777777" w:rsidR="0079017E" w:rsidRPr="006156DB" w:rsidRDefault="0079017E" w:rsidP="0079017E">
            <w:pPr>
              <w:jc w:val="center"/>
              <w:rPr>
                <w:ins w:id="1206" w:author="Зайцев Павел Борисович" w:date="2025-12-18T16:12:00Z"/>
                <w:sz w:val="16"/>
                <w:szCs w:val="16"/>
              </w:rPr>
            </w:pPr>
            <w:ins w:id="1207" w:author="Зайцев Павел Борисович" w:date="2025-12-18T16:12:00Z">
              <w:r w:rsidRPr="006156DB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08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C328034" w14:textId="77777777" w:rsidR="0079017E" w:rsidRPr="0079017E" w:rsidRDefault="0079017E" w:rsidP="0079017E">
            <w:pPr>
              <w:jc w:val="center"/>
              <w:rPr>
                <w:ins w:id="1209" w:author="Зайцев Павел Борисович" w:date="2025-12-18T16:12:00Z"/>
                <w:sz w:val="16"/>
                <w:szCs w:val="16"/>
                <w:lang w:val="en-US"/>
              </w:rPr>
            </w:pPr>
            <w:ins w:id="1210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*****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11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86D3151" w14:textId="77777777" w:rsidR="0079017E" w:rsidRPr="0079017E" w:rsidRDefault="0079017E" w:rsidP="0079017E">
            <w:pPr>
              <w:jc w:val="center"/>
              <w:rPr>
                <w:ins w:id="1212" w:author="Зайцев Павел Борисович" w:date="2025-12-18T16:12:00Z"/>
                <w:sz w:val="16"/>
                <w:szCs w:val="16"/>
                <w:lang w:val="en-US"/>
              </w:rPr>
            </w:pPr>
            <w:ins w:id="1213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***</w:t>
              </w:r>
            </w:ins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14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009D5E2" w14:textId="77777777" w:rsidR="0079017E" w:rsidRPr="006156DB" w:rsidRDefault="0079017E" w:rsidP="0079017E">
            <w:pPr>
              <w:jc w:val="center"/>
              <w:rPr>
                <w:ins w:id="1215" w:author="Зайцев Павел Борисович" w:date="2025-12-18T16:12:00Z"/>
                <w:sz w:val="16"/>
                <w:szCs w:val="16"/>
              </w:rPr>
            </w:pPr>
            <w:ins w:id="1216" w:author="Зайцев Павел Борисович" w:date="2025-12-18T16:12:00Z">
              <w:r w:rsidRPr="006156DB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17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45EF07A" w14:textId="77777777" w:rsidR="0079017E" w:rsidRPr="006156DB" w:rsidRDefault="0079017E" w:rsidP="0079017E">
            <w:pPr>
              <w:jc w:val="center"/>
              <w:rPr>
                <w:ins w:id="1218" w:author="Зайцев Павел Борисович" w:date="2025-12-18T16:12:00Z"/>
                <w:sz w:val="16"/>
                <w:szCs w:val="16"/>
              </w:rPr>
            </w:pPr>
            <w:ins w:id="1219" w:author="Зайцев Павел Борисович" w:date="2025-12-18T16:12:00Z">
              <w:r w:rsidRPr="006156DB">
                <w:rPr>
                  <w:sz w:val="16"/>
                  <w:szCs w:val="16"/>
                </w:rPr>
                <w:t>*****</w:t>
              </w:r>
            </w:ins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20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93C6D0F" w14:textId="77777777" w:rsidR="0079017E" w:rsidRPr="006156DB" w:rsidRDefault="0079017E" w:rsidP="0079017E">
            <w:pPr>
              <w:jc w:val="center"/>
              <w:rPr>
                <w:ins w:id="1221" w:author="Зайцев Павел Борисович" w:date="2025-12-18T16:12:00Z"/>
                <w:sz w:val="16"/>
                <w:szCs w:val="16"/>
              </w:rPr>
            </w:pPr>
            <w:ins w:id="1222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3" w:author="Зайцев Павел Борисович" w:date="2025-12-18T16:37:00Z">
              <w:tcPr>
                <w:tcW w:w="9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E30B224" w14:textId="77777777" w:rsidR="0079017E" w:rsidRPr="006156DB" w:rsidRDefault="0079017E" w:rsidP="0079017E">
            <w:pPr>
              <w:jc w:val="center"/>
              <w:rPr>
                <w:ins w:id="1224" w:author="Зайцев Павел Борисович" w:date="2025-12-18T16:12:00Z"/>
                <w:sz w:val="16"/>
                <w:szCs w:val="16"/>
              </w:rPr>
            </w:pPr>
            <w:ins w:id="1225" w:author="Зайцев Павел Борисович" w:date="2025-12-18T16:12:00Z">
              <w:r w:rsidRPr="006156DB">
                <w:rPr>
                  <w:sz w:val="16"/>
                  <w:szCs w:val="16"/>
                </w:rPr>
                <w:t>значение &gt;</w:t>
              </w:r>
              <w:r>
                <w:rPr>
                  <w:sz w:val="16"/>
                  <w:szCs w:val="16"/>
                </w:rPr>
                <w:t>=</w:t>
              </w:r>
              <w:r w:rsidRPr="006156DB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26" w:author="Зайцев Павел Борисович" w:date="2025-12-18T16:37:00Z">
              <w:tcPr>
                <w:tcW w:w="8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D2ED2CF" w14:textId="77777777" w:rsidR="0079017E" w:rsidRPr="006156DB" w:rsidRDefault="0079017E" w:rsidP="0079017E">
            <w:pPr>
              <w:jc w:val="center"/>
              <w:rPr>
                <w:ins w:id="1227" w:author="Зайцев Павел Борисович" w:date="2025-12-18T16:12:00Z"/>
                <w:sz w:val="16"/>
                <w:szCs w:val="16"/>
              </w:rPr>
            </w:pPr>
            <w:ins w:id="1228" w:author="Зайцев Павел Борисович" w:date="2025-12-18T16:12:00Z">
              <w:r w:rsidRPr="006156DB">
                <w:rPr>
                  <w:sz w:val="16"/>
                  <w:szCs w:val="16"/>
                </w:rPr>
                <w:t>0</w:t>
              </w:r>
            </w:ins>
          </w:p>
        </w:tc>
      </w:tr>
      <w:tr w:rsidR="0079017E" w:rsidRPr="006156DB" w14:paraId="5809CF66" w14:textId="77777777" w:rsidTr="009E29F0">
        <w:tblPrEx>
          <w:tblPrExChange w:id="1229" w:author="Зайцев Павел Борисович" w:date="2025-12-18T16:37:00Z">
            <w:tblPrEx>
              <w:tblInd w:w="103" w:type="dxa"/>
            </w:tblPrEx>
          </w:tblPrExChange>
        </w:tblPrEx>
        <w:trPr>
          <w:trHeight w:val="664"/>
          <w:ins w:id="1230" w:author="Зайцев Павел Борисович" w:date="2025-12-18T16:12:00Z"/>
          <w:trPrChange w:id="1231" w:author="Зайцев Павел Борисович" w:date="2025-12-18T16:37:00Z">
            <w:trPr>
              <w:gridAfter w:val="0"/>
              <w:trHeight w:val="2055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32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CCFE6B8" w14:textId="77777777" w:rsidR="0079017E" w:rsidRPr="006156DB" w:rsidRDefault="0079017E" w:rsidP="0079017E">
            <w:pPr>
              <w:rPr>
                <w:ins w:id="1233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34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ED2D43F" w14:textId="77777777" w:rsidR="0079017E" w:rsidRPr="006156DB" w:rsidRDefault="0079017E" w:rsidP="0079017E">
            <w:pPr>
              <w:rPr>
                <w:ins w:id="1235" w:author="Зайцев Павел Борисович" w:date="2025-12-18T16:12:00Z"/>
                <w:sz w:val="16"/>
                <w:szCs w:val="16"/>
              </w:rPr>
            </w:pPr>
            <w:ins w:id="1236" w:author="Зайцев Павел Борисович" w:date="2025-12-18T16:12:00Z">
              <w:r w:rsidRPr="006156DB">
                <w:rPr>
                  <w:sz w:val="16"/>
                  <w:szCs w:val="16"/>
                </w:rPr>
                <w:t>в том числе по номеру (коду) счета: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37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9253F98" w14:textId="77777777" w:rsidR="0079017E" w:rsidRPr="006156DB" w:rsidRDefault="0079017E" w:rsidP="0079017E">
            <w:pPr>
              <w:rPr>
                <w:ins w:id="1238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39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505615E" w14:textId="77777777" w:rsidR="0079017E" w:rsidRPr="006156DB" w:rsidRDefault="0079017E" w:rsidP="0079017E">
            <w:pPr>
              <w:jc w:val="center"/>
              <w:rPr>
                <w:ins w:id="1240" w:author="Зайцев Павел Борисович" w:date="2025-12-18T16:12:00Z"/>
                <w:sz w:val="16"/>
                <w:szCs w:val="16"/>
              </w:rPr>
            </w:pPr>
            <w:ins w:id="1241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42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A7520FF" w14:textId="77777777" w:rsidR="0079017E" w:rsidRPr="006156DB" w:rsidRDefault="0079017E" w:rsidP="0079017E">
            <w:pPr>
              <w:jc w:val="center"/>
              <w:rPr>
                <w:ins w:id="1243" w:author="Зайцев Павел Борисович" w:date="2025-12-18T16:12:00Z"/>
                <w:sz w:val="16"/>
                <w:szCs w:val="16"/>
              </w:rPr>
            </w:pPr>
            <w:ins w:id="1244" w:author="Зайцев Павел Борисович" w:date="2025-12-18T16:12:00Z">
              <w:r w:rsidRPr="0079017E">
                <w:rPr>
                  <w:sz w:val="16"/>
                  <w:szCs w:val="16"/>
                </w:rPr>
                <w:t>00000001</w:t>
              </w:r>
            </w:ins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45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A7FCC45" w14:textId="77777777" w:rsidR="0079017E" w:rsidRPr="006156DB" w:rsidRDefault="0079017E" w:rsidP="0079017E">
            <w:pPr>
              <w:jc w:val="center"/>
              <w:rPr>
                <w:ins w:id="1246" w:author="Зайцев Павел Борисович" w:date="2025-12-18T16:12:00Z"/>
                <w:sz w:val="16"/>
                <w:szCs w:val="16"/>
              </w:rPr>
            </w:pPr>
            <w:ins w:id="1247" w:author="Зайцев Павел Борисович" w:date="2025-12-18T16:12:00Z">
              <w:r w:rsidRPr="006156DB">
                <w:rPr>
                  <w:sz w:val="16"/>
                  <w:szCs w:val="16"/>
                </w:rPr>
                <w:t>01</w:t>
              </w:r>
            </w:ins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48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3CC7A2A" w14:textId="77777777" w:rsidR="0079017E" w:rsidRPr="006156DB" w:rsidRDefault="0079017E" w:rsidP="0079017E">
            <w:pPr>
              <w:jc w:val="center"/>
              <w:rPr>
                <w:ins w:id="1249" w:author="Зайцев Павел Борисович" w:date="2025-12-18T16:12:00Z"/>
                <w:sz w:val="16"/>
                <w:szCs w:val="16"/>
              </w:rPr>
            </w:pPr>
            <w:ins w:id="1250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51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67763EB" w14:textId="77777777" w:rsidR="0079017E" w:rsidRPr="0079017E" w:rsidRDefault="0079017E" w:rsidP="0079017E">
            <w:pPr>
              <w:jc w:val="center"/>
              <w:rPr>
                <w:ins w:id="1252" w:author="Зайцев Павел Борисович" w:date="2025-12-18T16:12:00Z"/>
                <w:bCs/>
                <w:sz w:val="16"/>
                <w:szCs w:val="16"/>
              </w:rPr>
            </w:pPr>
            <w:ins w:id="1253" w:author="Зайцев Павел Борисович" w:date="2025-12-18T16:12:00Z">
              <w:r w:rsidRPr="0079017E">
                <w:rPr>
                  <w:bCs/>
                  <w:sz w:val="16"/>
                  <w:szCs w:val="16"/>
                </w:rPr>
                <w:t>**************</w:t>
              </w:r>
              <w:r w:rsidRPr="006156DB">
                <w:rPr>
                  <w:bCs/>
                  <w:sz w:val="16"/>
                  <w:szCs w:val="16"/>
                </w:rPr>
                <w:t>***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54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D40ECDC" w14:textId="77777777" w:rsidR="0079017E" w:rsidRPr="006156DB" w:rsidRDefault="0079017E" w:rsidP="0079017E">
            <w:pPr>
              <w:jc w:val="center"/>
              <w:rPr>
                <w:ins w:id="1255" w:author="Зайцев Павел Борисович" w:date="2025-12-18T16:12:00Z"/>
                <w:sz w:val="16"/>
                <w:szCs w:val="16"/>
              </w:rPr>
            </w:pPr>
            <w:ins w:id="1256" w:author="Зайцев Павел Борисович" w:date="2025-12-18T16:12:00Z">
              <w:r w:rsidRPr="006156DB"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57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F903AA5" w14:textId="02FC68DA" w:rsidR="0079017E" w:rsidRPr="0079017E" w:rsidRDefault="0079017E" w:rsidP="009E29F0">
            <w:pPr>
              <w:jc w:val="center"/>
              <w:rPr>
                <w:ins w:id="1258" w:author="Зайцев Павел Борисович" w:date="2025-12-18T16:12:00Z"/>
                <w:sz w:val="16"/>
                <w:szCs w:val="16"/>
                <w:lang w:val="en-US"/>
              </w:rPr>
            </w:pPr>
            <w:ins w:id="1259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30111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60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B26AB2E" w14:textId="77777777" w:rsidR="0079017E" w:rsidRPr="0079017E" w:rsidRDefault="0079017E" w:rsidP="0079017E">
            <w:pPr>
              <w:jc w:val="center"/>
              <w:rPr>
                <w:ins w:id="1261" w:author="Зайцев Павел Борисович" w:date="2025-12-18T16:12:00Z"/>
                <w:sz w:val="16"/>
                <w:szCs w:val="16"/>
                <w:lang w:val="en-US"/>
              </w:rPr>
            </w:pPr>
            <w:ins w:id="1262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810</w:t>
              </w:r>
            </w:ins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63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581B205" w14:textId="77777777" w:rsidR="0079017E" w:rsidRPr="006156DB" w:rsidRDefault="0079017E" w:rsidP="0079017E">
            <w:pPr>
              <w:jc w:val="center"/>
              <w:rPr>
                <w:ins w:id="1264" w:author="Зайцев Павел Борисович" w:date="2025-12-18T16:12:00Z"/>
                <w:sz w:val="16"/>
                <w:szCs w:val="16"/>
              </w:rPr>
            </w:pPr>
            <w:ins w:id="1265" w:author="Зайцев Павел Борисович" w:date="2025-12-18T16:12:00Z">
              <w:r w:rsidRPr="006156DB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6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B972708" w14:textId="77777777" w:rsidR="0079017E" w:rsidRPr="006156DB" w:rsidRDefault="0079017E" w:rsidP="0079017E">
            <w:pPr>
              <w:jc w:val="center"/>
              <w:rPr>
                <w:ins w:id="1267" w:author="Зайцев Павел Борисович" w:date="2025-12-18T16:12:00Z"/>
                <w:sz w:val="16"/>
                <w:szCs w:val="16"/>
              </w:rPr>
            </w:pPr>
            <w:ins w:id="1268" w:author="Зайцев Павел Борисович" w:date="2025-12-18T16:12:00Z">
              <w:r w:rsidRPr="006156DB">
                <w:rPr>
                  <w:sz w:val="16"/>
                  <w:szCs w:val="16"/>
                </w:rPr>
                <w:t>*****</w:t>
              </w:r>
            </w:ins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69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0C1471C" w14:textId="77777777" w:rsidR="0079017E" w:rsidRPr="006156DB" w:rsidRDefault="0079017E" w:rsidP="0079017E">
            <w:pPr>
              <w:jc w:val="center"/>
              <w:rPr>
                <w:ins w:id="1270" w:author="Зайцев Павел Борисович" w:date="2025-12-18T16:12:00Z"/>
                <w:sz w:val="16"/>
                <w:szCs w:val="16"/>
              </w:rPr>
            </w:pPr>
            <w:ins w:id="1271" w:author="Зайцев Павел Борисович" w:date="2025-12-18T16:12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2" w:author="Зайцев Павел Борисович" w:date="2025-12-18T16:37:00Z">
              <w:tcPr>
                <w:tcW w:w="9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1D1B18D" w14:textId="77777777" w:rsidR="0079017E" w:rsidRPr="006156DB" w:rsidRDefault="0079017E" w:rsidP="0079017E">
            <w:pPr>
              <w:jc w:val="center"/>
              <w:rPr>
                <w:ins w:id="1273" w:author="Зайцев Павел Борисович" w:date="2025-12-18T16:12:00Z"/>
                <w:sz w:val="16"/>
                <w:szCs w:val="16"/>
              </w:rPr>
            </w:pPr>
            <w:ins w:id="1274" w:author="Зайцев Павел Борисович" w:date="2025-12-18T16:12:00Z">
              <w:r w:rsidRPr="006156DB">
                <w:rPr>
                  <w:sz w:val="16"/>
                  <w:szCs w:val="16"/>
                </w:rPr>
                <w:t>значение &gt;0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5" w:author="Зайцев Павел Борисович" w:date="2025-12-18T16:37:00Z">
              <w:tcPr>
                <w:tcW w:w="8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495206D" w14:textId="77777777" w:rsidR="0079017E" w:rsidRPr="006156DB" w:rsidRDefault="0079017E" w:rsidP="0079017E">
            <w:pPr>
              <w:jc w:val="center"/>
              <w:rPr>
                <w:ins w:id="1276" w:author="Зайцев Павел Борисович" w:date="2025-12-18T16:12:00Z"/>
                <w:sz w:val="16"/>
                <w:szCs w:val="16"/>
              </w:rPr>
            </w:pPr>
            <w:ins w:id="1277" w:author="Зайцев Павел Борисович" w:date="2025-12-18T16:12:00Z">
              <w:r w:rsidRPr="006156DB">
                <w:rPr>
                  <w:sz w:val="16"/>
                  <w:szCs w:val="16"/>
                </w:rPr>
                <w:t>0</w:t>
              </w:r>
            </w:ins>
          </w:p>
        </w:tc>
      </w:tr>
      <w:tr w:rsidR="0079017E" w:rsidRPr="006156DB" w14:paraId="158B8A9C" w14:textId="77777777" w:rsidTr="009E29F0">
        <w:tblPrEx>
          <w:tblPrExChange w:id="1278" w:author="Зайцев Павел Борисович" w:date="2025-12-18T16:37:00Z">
            <w:tblPrEx>
              <w:tblInd w:w="103" w:type="dxa"/>
            </w:tblPrEx>
          </w:tblPrExChange>
        </w:tblPrEx>
        <w:trPr>
          <w:trHeight w:val="1515"/>
          <w:ins w:id="1279" w:author="Зайцев Павел Борисович" w:date="2025-12-18T16:12:00Z"/>
          <w:trPrChange w:id="1280" w:author="Зайцев Павел Борисович" w:date="2025-12-18T16:37:00Z">
            <w:trPr>
              <w:gridAfter w:val="0"/>
              <w:trHeight w:val="2055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81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B665D6D" w14:textId="77777777" w:rsidR="0079017E" w:rsidRPr="006156DB" w:rsidRDefault="0079017E" w:rsidP="0079017E">
            <w:pPr>
              <w:rPr>
                <w:ins w:id="1282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83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11AE6D3" w14:textId="77777777" w:rsidR="0079017E" w:rsidRPr="006156DB" w:rsidRDefault="0079017E" w:rsidP="0079017E">
            <w:pPr>
              <w:rPr>
                <w:ins w:id="1284" w:author="Зайцев Павел Борисович" w:date="2025-12-18T16:12:00Z"/>
                <w:sz w:val="16"/>
                <w:szCs w:val="16"/>
              </w:rPr>
            </w:pPr>
            <w:ins w:id="1285" w:author="Зайцев Павел Борисович" w:date="2025-12-18T16:12:00Z">
              <w:r w:rsidRPr="006156DB">
                <w:rPr>
                  <w:sz w:val="16"/>
                  <w:szCs w:val="16"/>
                </w:rPr>
                <w:t>денежные расчеты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86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301630C1" w14:textId="77777777" w:rsidR="0079017E" w:rsidRPr="006156DB" w:rsidRDefault="0079017E" w:rsidP="0079017E">
            <w:pPr>
              <w:rPr>
                <w:ins w:id="1287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88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E591894" w14:textId="77777777" w:rsidR="0079017E" w:rsidRPr="00B65B84" w:rsidRDefault="0079017E" w:rsidP="0079017E">
            <w:pPr>
              <w:jc w:val="center"/>
              <w:rPr>
                <w:ins w:id="1289" w:author="Зайцев Павел Борисович" w:date="2025-12-18T16:12:00Z"/>
                <w:sz w:val="16"/>
                <w:szCs w:val="16"/>
              </w:rPr>
            </w:pPr>
            <w:ins w:id="1290" w:author="Зайцев Павел Борисович" w:date="2025-12-18T16:12:00Z">
              <w:r w:rsidRPr="006156DB">
                <w:rPr>
                  <w:sz w:val="16"/>
                  <w:szCs w:val="16"/>
                </w:rPr>
                <w:t>&lt;&gt;***</w:t>
              </w:r>
              <w:r>
                <w:rPr>
                  <w:sz w:val="16"/>
                  <w:szCs w:val="16"/>
                </w:rPr>
                <w:t xml:space="preserve">, </w:t>
              </w:r>
              <w:r w:rsidRPr="00B65B84">
                <w:rPr>
                  <w:sz w:val="16"/>
                  <w:szCs w:val="16"/>
                </w:rPr>
                <w:t xml:space="preserve"> </w:t>
              </w:r>
            </w:ins>
          </w:p>
          <w:p w14:paraId="1B10D603" w14:textId="77777777" w:rsidR="0079017E" w:rsidRPr="00B65B84" w:rsidRDefault="0079017E" w:rsidP="0079017E">
            <w:pPr>
              <w:jc w:val="center"/>
              <w:rPr>
                <w:ins w:id="1291" w:author="Зайцев Павел Борисович" w:date="2025-12-18T16:12:00Z"/>
                <w:sz w:val="16"/>
                <w:szCs w:val="16"/>
              </w:rPr>
            </w:pPr>
            <w:ins w:id="1292" w:author="Зайцев Павел Борисович" w:date="2025-12-18T16:12:00Z">
              <w:r w:rsidRPr="00B65B84">
                <w:rPr>
                  <w:sz w:val="16"/>
                  <w:szCs w:val="16"/>
                </w:rPr>
                <w:t>&lt;&gt;000</w:t>
              </w:r>
            </w:ins>
          </w:p>
          <w:p w14:paraId="6FEEE84F" w14:textId="77777777" w:rsidR="0079017E" w:rsidRPr="006156DB" w:rsidRDefault="0079017E" w:rsidP="0079017E">
            <w:pPr>
              <w:jc w:val="center"/>
              <w:rPr>
                <w:ins w:id="1293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94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B5319E2" w14:textId="77777777" w:rsidR="0079017E" w:rsidRPr="006156DB" w:rsidRDefault="0079017E" w:rsidP="0079017E">
            <w:pPr>
              <w:jc w:val="center"/>
              <w:rPr>
                <w:ins w:id="1295" w:author="Зайцев Павел Борисович" w:date="2025-12-18T16:12:00Z"/>
                <w:sz w:val="16"/>
                <w:szCs w:val="16"/>
              </w:rPr>
            </w:pPr>
            <w:ins w:id="1296" w:author="Зайцев Павел Борисович" w:date="2025-12-18T16:12:00Z">
              <w:r w:rsidRPr="0079017E">
                <w:rPr>
                  <w:sz w:val="16"/>
                  <w:szCs w:val="16"/>
                </w:rPr>
                <w:t>00000001</w:t>
              </w:r>
            </w:ins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297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E14BE40" w14:textId="77777777" w:rsidR="0079017E" w:rsidRPr="006156DB" w:rsidRDefault="0079017E" w:rsidP="0079017E">
            <w:pPr>
              <w:jc w:val="center"/>
              <w:rPr>
                <w:ins w:id="1298" w:author="Зайцев Павел Борисович" w:date="2025-12-18T16:12:00Z"/>
                <w:sz w:val="16"/>
                <w:szCs w:val="16"/>
              </w:rPr>
            </w:pPr>
            <w:ins w:id="1299" w:author="Зайцев Павел Борисович" w:date="2025-12-18T16:12:00Z">
              <w:r w:rsidRPr="006156DB">
                <w:rPr>
                  <w:sz w:val="16"/>
                  <w:szCs w:val="16"/>
                </w:rPr>
                <w:t>01</w:t>
              </w:r>
            </w:ins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00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CD3A491" w14:textId="77777777" w:rsidR="0079017E" w:rsidRPr="006156DB" w:rsidRDefault="0079017E" w:rsidP="0079017E">
            <w:pPr>
              <w:jc w:val="center"/>
              <w:rPr>
                <w:ins w:id="1301" w:author="Зайцев Павел Борисович" w:date="2025-12-18T16:12:00Z"/>
                <w:sz w:val="16"/>
                <w:szCs w:val="16"/>
              </w:rPr>
            </w:pPr>
            <w:ins w:id="1302" w:author="Зайцев Павел Борисович" w:date="2025-12-18T16:12:00Z">
              <w:r>
                <w:rPr>
                  <w:sz w:val="16"/>
                  <w:szCs w:val="16"/>
                </w:rPr>
                <w:t>000</w:t>
              </w:r>
            </w:ins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03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0FC0B2C" w14:textId="59A610E3" w:rsidR="0079017E" w:rsidRPr="0079017E" w:rsidRDefault="009E29F0" w:rsidP="0079017E">
            <w:pPr>
              <w:jc w:val="center"/>
              <w:rPr>
                <w:ins w:id="1304" w:author="Зайцев Павел Борисович" w:date="2025-12-18T16:12:00Z"/>
                <w:bCs/>
                <w:sz w:val="16"/>
                <w:szCs w:val="16"/>
              </w:rPr>
            </w:pPr>
            <w:ins w:id="1305" w:author="Зайцев Павел Борисович" w:date="2025-12-18T16:33:00Z">
              <w:r w:rsidRPr="0079017E">
                <w:rPr>
                  <w:sz w:val="16"/>
                  <w:szCs w:val="16"/>
                </w:rPr>
                <w:t>01030100060000810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06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0457000" w14:textId="77777777" w:rsidR="0079017E" w:rsidRPr="00531B3C" w:rsidRDefault="0079017E" w:rsidP="0079017E">
            <w:pPr>
              <w:jc w:val="center"/>
              <w:rPr>
                <w:ins w:id="1307" w:author="Зайцев Павел Борисович" w:date="2025-12-18T16:12:00Z"/>
                <w:sz w:val="16"/>
                <w:szCs w:val="16"/>
              </w:rPr>
            </w:pPr>
            <w:ins w:id="1308" w:author="Зайцев Павел Борисович" w:date="2025-12-18T16:12:00Z">
              <w:r w:rsidRPr="00531B3C"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09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00C5CBF" w14:textId="5F3FA13F" w:rsidR="0079017E" w:rsidRPr="0079017E" w:rsidRDefault="0079017E" w:rsidP="009E29F0">
            <w:pPr>
              <w:jc w:val="center"/>
              <w:rPr>
                <w:ins w:id="1310" w:author="Зайцев Павел Борисович" w:date="2025-12-18T16:12:00Z"/>
                <w:sz w:val="16"/>
                <w:szCs w:val="16"/>
                <w:lang w:val="en-US"/>
              </w:rPr>
            </w:pPr>
            <w:ins w:id="1311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30111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12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54ED57E" w14:textId="77777777" w:rsidR="0079017E" w:rsidRPr="0079017E" w:rsidRDefault="0079017E" w:rsidP="0079017E">
            <w:pPr>
              <w:jc w:val="center"/>
              <w:rPr>
                <w:ins w:id="1313" w:author="Зайцев Павел Борисович" w:date="2025-12-18T16:12:00Z"/>
                <w:sz w:val="16"/>
                <w:szCs w:val="16"/>
                <w:lang w:val="en-US"/>
              </w:rPr>
            </w:pPr>
            <w:ins w:id="1314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810</w:t>
              </w:r>
            </w:ins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15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C610EE7" w14:textId="77777777" w:rsidR="0079017E" w:rsidRPr="0079017E" w:rsidRDefault="0079017E" w:rsidP="0079017E">
            <w:pPr>
              <w:jc w:val="center"/>
              <w:rPr>
                <w:ins w:id="1316" w:author="Зайцев Павел Борисович" w:date="2025-12-18T16:12:00Z"/>
                <w:sz w:val="16"/>
                <w:szCs w:val="16"/>
              </w:rPr>
            </w:pPr>
            <w:ins w:id="1317" w:author="Зайцев Павел Борисович" w:date="2025-12-18T16:12:00Z">
              <w:r w:rsidRPr="00531B3C">
                <w:rPr>
                  <w:sz w:val="16"/>
                  <w:szCs w:val="16"/>
                </w:rPr>
                <w:t>1</w:t>
              </w:r>
            </w:ins>
          </w:p>
          <w:p w14:paraId="02857C61" w14:textId="77777777" w:rsidR="0079017E" w:rsidRPr="0079017E" w:rsidRDefault="0079017E" w:rsidP="0079017E">
            <w:pPr>
              <w:jc w:val="center"/>
              <w:rPr>
                <w:ins w:id="1318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19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6013B27" w14:textId="77777777" w:rsidR="0079017E" w:rsidRPr="00531B3C" w:rsidRDefault="0079017E" w:rsidP="0079017E">
            <w:pPr>
              <w:jc w:val="center"/>
              <w:rPr>
                <w:ins w:id="1320" w:author="Зайцев Павел Борисович" w:date="2025-12-18T16:12:00Z"/>
                <w:sz w:val="16"/>
                <w:szCs w:val="16"/>
              </w:rPr>
            </w:pPr>
            <w:ins w:id="1321" w:author="Зайцев Павел Борисович" w:date="2025-12-18T16:12:00Z">
              <w:r w:rsidRPr="00531B3C">
                <w:rPr>
                  <w:sz w:val="16"/>
                  <w:szCs w:val="16"/>
                </w:rPr>
                <w:t>30405</w:t>
              </w:r>
            </w:ins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22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B45F85A" w14:textId="2388B6D0" w:rsidR="0079017E" w:rsidRPr="0079017E" w:rsidRDefault="0079017E" w:rsidP="009E29F0">
            <w:pPr>
              <w:jc w:val="center"/>
              <w:rPr>
                <w:ins w:id="1323" w:author="Зайцев Павел Борисович" w:date="2025-12-18T16:12:00Z"/>
                <w:sz w:val="16"/>
                <w:szCs w:val="16"/>
              </w:rPr>
            </w:pPr>
            <w:ins w:id="1324" w:author="Зайцев Павел Борисович" w:date="2025-12-18T16:12:00Z">
              <w:r w:rsidRPr="00531B3C">
                <w:rPr>
                  <w:sz w:val="16"/>
                  <w:szCs w:val="16"/>
                </w:rPr>
                <w:t>810</w:t>
              </w:r>
            </w:ins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5" w:author="Зайцев Павел Борисович" w:date="2025-12-18T16:37:00Z">
              <w:tcPr>
                <w:tcW w:w="9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65562C6" w14:textId="77777777" w:rsidR="0079017E" w:rsidRPr="006156DB" w:rsidRDefault="0079017E" w:rsidP="0079017E">
            <w:pPr>
              <w:jc w:val="center"/>
              <w:rPr>
                <w:ins w:id="1326" w:author="Зайцев Павел Борисович" w:date="2025-12-18T16:12:00Z"/>
                <w:sz w:val="16"/>
                <w:szCs w:val="16"/>
              </w:rPr>
            </w:pPr>
            <w:ins w:id="1327" w:author="Зайцев Павел Борисович" w:date="2025-12-18T16:12:00Z">
              <w:r w:rsidRPr="006156DB">
                <w:rPr>
                  <w:sz w:val="16"/>
                  <w:szCs w:val="16"/>
                </w:rPr>
                <w:t>значение &gt;0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28" w:author="Зайцев Павел Борисович" w:date="2025-12-18T16:37:00Z">
              <w:tcPr>
                <w:tcW w:w="8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4BB03C0" w14:textId="77777777" w:rsidR="0079017E" w:rsidRPr="006156DB" w:rsidRDefault="0079017E" w:rsidP="0079017E">
            <w:pPr>
              <w:jc w:val="center"/>
              <w:rPr>
                <w:ins w:id="1329" w:author="Зайцев Павел Борисович" w:date="2025-12-18T16:12:00Z"/>
                <w:sz w:val="16"/>
                <w:szCs w:val="16"/>
              </w:rPr>
            </w:pPr>
            <w:ins w:id="1330" w:author="Зайцев Павел Борисович" w:date="2025-12-18T16:12:00Z">
              <w:r w:rsidRPr="006156DB">
                <w:rPr>
                  <w:sz w:val="16"/>
                  <w:szCs w:val="16"/>
                </w:rPr>
                <w:t>0</w:t>
              </w:r>
            </w:ins>
          </w:p>
        </w:tc>
      </w:tr>
      <w:tr w:rsidR="0079017E" w:rsidRPr="006156DB" w14:paraId="0F6ADC88" w14:textId="77777777" w:rsidTr="009E29F0">
        <w:tblPrEx>
          <w:tblPrExChange w:id="1331" w:author="Зайцев Павел Борисович" w:date="2025-12-18T16:37:00Z">
            <w:tblPrEx>
              <w:tblInd w:w="103" w:type="dxa"/>
            </w:tblPrEx>
          </w:tblPrExChange>
        </w:tblPrEx>
        <w:trPr>
          <w:trHeight w:val="1406"/>
          <w:ins w:id="1332" w:author="Зайцев Павел Борисович" w:date="2025-12-18T16:12:00Z"/>
          <w:trPrChange w:id="1333" w:author="Зайцев Павел Борисович" w:date="2025-12-18T16:37:00Z">
            <w:trPr>
              <w:gridAfter w:val="0"/>
              <w:trHeight w:val="2055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34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D50F3BD" w14:textId="77777777" w:rsidR="0079017E" w:rsidRPr="006156DB" w:rsidRDefault="0079017E" w:rsidP="0079017E">
            <w:pPr>
              <w:rPr>
                <w:ins w:id="1335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36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5A3542D" w14:textId="77777777" w:rsidR="0079017E" w:rsidRPr="006156DB" w:rsidRDefault="0079017E" w:rsidP="0079017E">
            <w:pPr>
              <w:rPr>
                <w:ins w:id="1337" w:author="Зайцев Павел Борисович" w:date="2025-12-18T16:12:00Z"/>
                <w:sz w:val="16"/>
                <w:szCs w:val="16"/>
              </w:rPr>
            </w:pPr>
            <w:ins w:id="1338" w:author="Зайцев Павел Борисович" w:date="2025-12-18T16:12:00Z">
              <w:r w:rsidRPr="006156DB">
                <w:rPr>
                  <w:sz w:val="16"/>
                  <w:szCs w:val="16"/>
                </w:rPr>
                <w:t>неденежные расчеты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339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15E13D3C" w14:textId="77777777" w:rsidR="0079017E" w:rsidRPr="006156DB" w:rsidRDefault="0079017E" w:rsidP="0079017E">
            <w:pPr>
              <w:rPr>
                <w:ins w:id="1340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41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CF6D613" w14:textId="77777777" w:rsidR="0079017E" w:rsidRPr="006156DB" w:rsidRDefault="0079017E" w:rsidP="0079017E">
            <w:pPr>
              <w:jc w:val="center"/>
              <w:rPr>
                <w:ins w:id="1342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3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47F8859" w14:textId="77777777" w:rsidR="0079017E" w:rsidRPr="006156DB" w:rsidRDefault="0079017E" w:rsidP="0079017E">
            <w:pPr>
              <w:jc w:val="center"/>
              <w:rPr>
                <w:ins w:id="1344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45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B9E721B" w14:textId="77777777" w:rsidR="0079017E" w:rsidRPr="006156DB" w:rsidRDefault="0079017E" w:rsidP="0079017E">
            <w:pPr>
              <w:jc w:val="center"/>
              <w:rPr>
                <w:ins w:id="1346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47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88C635B" w14:textId="77777777" w:rsidR="0079017E" w:rsidRPr="006156DB" w:rsidRDefault="0079017E" w:rsidP="0079017E">
            <w:pPr>
              <w:jc w:val="center"/>
              <w:rPr>
                <w:ins w:id="1348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49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02196CD" w14:textId="4EDE31EF" w:rsidR="0079017E" w:rsidRPr="0079017E" w:rsidRDefault="009E29F0" w:rsidP="0079017E">
            <w:pPr>
              <w:jc w:val="center"/>
              <w:rPr>
                <w:ins w:id="1350" w:author="Зайцев Павел Борисович" w:date="2025-12-18T16:12:00Z"/>
                <w:bCs/>
                <w:sz w:val="16"/>
                <w:szCs w:val="16"/>
              </w:rPr>
            </w:pPr>
            <w:ins w:id="1351" w:author="Зайцев Павел Борисович" w:date="2025-12-18T16:33:00Z">
              <w:r w:rsidRPr="0079017E">
                <w:rPr>
                  <w:sz w:val="16"/>
                  <w:szCs w:val="16"/>
                </w:rPr>
                <w:t>01030100060000810</w:t>
              </w:r>
            </w:ins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52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3A300A8" w14:textId="77777777" w:rsidR="0079017E" w:rsidRPr="00531B3C" w:rsidRDefault="0079017E" w:rsidP="0079017E">
            <w:pPr>
              <w:jc w:val="center"/>
              <w:rPr>
                <w:ins w:id="1353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54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F5CD9C3" w14:textId="77777777" w:rsidR="0079017E" w:rsidRPr="0079017E" w:rsidRDefault="0079017E" w:rsidP="0079017E">
            <w:pPr>
              <w:jc w:val="center"/>
              <w:rPr>
                <w:ins w:id="1355" w:author="Зайцев Павел Борисович" w:date="2025-12-18T16:12:00Z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56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81AF889" w14:textId="77777777" w:rsidR="0079017E" w:rsidRPr="0079017E" w:rsidRDefault="0079017E" w:rsidP="0079017E">
            <w:pPr>
              <w:jc w:val="center"/>
              <w:rPr>
                <w:ins w:id="1357" w:author="Зайцев Павел Борисович" w:date="2025-12-18T16:12:00Z"/>
                <w:sz w:val="16"/>
                <w:szCs w:val="16"/>
                <w:lang w:val="en-US"/>
              </w:rPr>
            </w:pPr>
            <w:ins w:id="1358" w:author="Зайцев Павел Борисович" w:date="2025-12-18T16:12:00Z">
              <w:r w:rsidRPr="0079017E">
                <w:rPr>
                  <w:sz w:val="16"/>
                  <w:szCs w:val="16"/>
                  <w:lang w:val="en-US"/>
                </w:rPr>
                <w:t>810</w:t>
              </w:r>
            </w:ins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59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DBD92C9" w14:textId="77777777" w:rsidR="0079017E" w:rsidRPr="00531B3C" w:rsidRDefault="0079017E" w:rsidP="0079017E">
            <w:pPr>
              <w:jc w:val="center"/>
              <w:rPr>
                <w:ins w:id="1360" w:author="Зайцев Павел Борисович" w:date="2025-12-18T16:12:00Z"/>
                <w:sz w:val="16"/>
                <w:szCs w:val="16"/>
              </w:rPr>
            </w:pPr>
            <w:ins w:id="1361" w:author="Зайцев Павел Борисович" w:date="2025-12-18T16:12:00Z">
              <w:r w:rsidRPr="00531B3C"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2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CB4FBE5" w14:textId="77777777" w:rsidR="0079017E" w:rsidRPr="00531B3C" w:rsidRDefault="0079017E" w:rsidP="0079017E">
            <w:pPr>
              <w:jc w:val="center"/>
              <w:rPr>
                <w:ins w:id="1363" w:author="Зайцев Павел Борисович" w:date="2025-12-18T16:12:00Z"/>
                <w:sz w:val="16"/>
                <w:szCs w:val="16"/>
              </w:rPr>
            </w:pPr>
            <w:ins w:id="1364" w:author="Зайцев Павел Борисович" w:date="2025-12-18T16:12:00Z">
              <w:r w:rsidRPr="00531B3C">
                <w:rPr>
                  <w:sz w:val="16"/>
                  <w:szCs w:val="16"/>
                </w:rPr>
                <w:t>40110</w:t>
              </w:r>
            </w:ins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65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19FBFC7" w14:textId="77777777" w:rsidR="0079017E" w:rsidRPr="00531B3C" w:rsidRDefault="0079017E" w:rsidP="0079017E">
            <w:pPr>
              <w:jc w:val="center"/>
              <w:rPr>
                <w:ins w:id="1366" w:author="Зайцев Павел Борисович" w:date="2025-12-18T16:12:00Z"/>
                <w:sz w:val="16"/>
                <w:szCs w:val="16"/>
              </w:rPr>
            </w:pPr>
            <w:ins w:id="1367" w:author="Зайцев Павел Борисович" w:date="2025-12-18T16:12:00Z">
              <w:r>
                <w:rPr>
                  <w:sz w:val="16"/>
                  <w:szCs w:val="16"/>
                </w:rPr>
                <w:t>173</w:t>
              </w:r>
            </w:ins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68" w:author="Зайцев Павел Борисович" w:date="2025-12-18T16:37:00Z">
              <w:tcPr>
                <w:tcW w:w="99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88D0709" w14:textId="77777777" w:rsidR="0079017E" w:rsidRPr="006156DB" w:rsidRDefault="0079017E" w:rsidP="0079017E">
            <w:pPr>
              <w:jc w:val="center"/>
              <w:rPr>
                <w:ins w:id="1369" w:author="Зайцев Павел Борисович" w:date="2025-12-18T16:12:00Z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0" w:author="Зайцев Павел Борисович" w:date="2025-12-18T16:37:00Z">
              <w:tcPr>
                <w:tcW w:w="85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553EAFD" w14:textId="77777777" w:rsidR="0079017E" w:rsidRPr="006156DB" w:rsidRDefault="0079017E" w:rsidP="0079017E">
            <w:pPr>
              <w:jc w:val="center"/>
              <w:rPr>
                <w:ins w:id="1371" w:author="Зайцев Павел Борисович" w:date="2025-12-18T16:12:00Z"/>
                <w:sz w:val="16"/>
                <w:szCs w:val="16"/>
              </w:rPr>
            </w:pPr>
            <w:ins w:id="1372" w:author="Зайцев Павел Борисович" w:date="2025-12-18T16:12:00Z">
              <w:r w:rsidRPr="006156DB">
                <w:rPr>
                  <w:sz w:val="16"/>
                  <w:szCs w:val="16"/>
                </w:rPr>
                <w:t>0</w:t>
              </w:r>
            </w:ins>
          </w:p>
        </w:tc>
      </w:tr>
      <w:tr w:rsidR="00A30AED" w:rsidRPr="006156DB" w14:paraId="65427B3B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37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411"/>
          <w:trPrChange w:id="1374" w:author="Зайцев Павел Борисович" w:date="2025-12-18T16:37:00Z">
            <w:trPr>
              <w:gridBefore w:val="2"/>
              <w:trHeight w:val="411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375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1FA3BAF" w14:textId="77777777" w:rsidR="00A30AED" w:rsidRPr="00E24A4E" w:rsidRDefault="00A30AED" w:rsidP="00B55E3E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76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7D08F9A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377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721D77F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140110151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78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854E0B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79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B3E254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0" w:author="Зайцев Павел Борисович" w:date="2025-12-18T16:37:00Z">
              <w:tcPr>
                <w:tcW w:w="568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A27CE6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1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425600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2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8E242B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3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B2538B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4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DFDE26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5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FE46BE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6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90C63D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7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B602B8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8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372480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89" w:author="Зайцев Павел Борисович" w:date="2025-12-18T16:37:00Z">
              <w:tcPr>
                <w:tcW w:w="999" w:type="dxa"/>
                <w:gridSpan w:val="3"/>
                <w:vMerge w:val="restart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24350D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  <w:tcPrChange w:id="1390" w:author="Зайцев Павел Борисович" w:date="2025-12-18T16:37:00Z">
              <w:tcPr>
                <w:tcW w:w="850" w:type="dxa"/>
                <w:gridSpan w:val="3"/>
                <w:vMerge w:val="restar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hideMark/>
              </w:tcPr>
            </w:tcPrChange>
          </w:tcPr>
          <w:p w14:paraId="4B826AA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</w:t>
            </w:r>
            <w:r w:rsidRPr="006156DB">
              <w:rPr>
                <w:sz w:val="16"/>
                <w:szCs w:val="16"/>
                <w:lang w:val="en-US"/>
              </w:rPr>
              <w:t xml:space="preserve"> </w:t>
            </w:r>
            <w:r w:rsidRPr="006156DB">
              <w:rPr>
                <w:sz w:val="16"/>
                <w:szCs w:val="16"/>
              </w:rPr>
              <w:t>&lt;, &gt;,= 0</w:t>
            </w:r>
          </w:p>
        </w:tc>
      </w:tr>
      <w:tr w:rsidR="00A30AED" w:rsidRPr="006156DB" w14:paraId="675F354D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39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2537"/>
          <w:trPrChange w:id="1392" w:author="Зайцев Павел Борисович" w:date="2025-12-18T16:37:00Z">
            <w:trPr>
              <w:gridBefore w:val="2"/>
              <w:trHeight w:val="2537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393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27E7C3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394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9705ED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  <w:p w14:paraId="36F41B0E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395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DBEA89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140110151</w:t>
            </w:r>
          </w:p>
          <w:p w14:paraId="2656DE7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396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DA1F9E9" w14:textId="77777777" w:rsidR="00A30AED" w:rsidRPr="00E679FF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***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397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9FD48B1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04DAA19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398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276F2DA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01, 02,  06, 08, 09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399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84F87D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400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E1AF32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sz w:val="16"/>
                <w:szCs w:val="16"/>
                <w:lang w:val="en-US"/>
              </w:rPr>
              <w:t>***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401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AEE49C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402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29021E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40110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403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E710B2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404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1C6DE5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PrChange w:id="1405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54DA34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PrChange w:id="1406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E7CA5B0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  <w:tcPrChange w:id="1407" w:author="Зайцев Павел Борисович" w:date="2025-12-18T16:37:00Z">
              <w:tcPr>
                <w:tcW w:w="999" w:type="dxa"/>
                <w:gridSpan w:val="3"/>
                <w:vMerge/>
                <w:tcBorders>
                  <w:top w:val="single" w:sz="4" w:space="0" w:color="auto"/>
                  <w:left w:val="nil"/>
                  <w:bottom w:val="single" w:sz="8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0EED502B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1408" w:author="Зайцев Павел Борисович" w:date="2025-12-18T16:37:00Z">
              <w:tcPr>
                <w:tcW w:w="850" w:type="dxa"/>
                <w:gridSpan w:val="3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1294595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</w:tr>
      <w:tr w:rsidR="00AB256A" w:rsidRPr="006156DB" w14:paraId="41B7CF8D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4A8CB273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6B9B3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212ECC4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1B5FF89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4BCFA9AB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78ACDA89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BC2037">
              <w:rPr>
                <w:sz w:val="16"/>
                <w:szCs w:val="16"/>
              </w:rPr>
              <w:t>01, 02,  06, 08, 09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1A48BCA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737AD28C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49EC2A50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  <w:p w14:paraId="042016CF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5E17AB36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  <w:p w14:paraId="4D10104E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218ххххх0</w:t>
            </w:r>
            <w:r w:rsidRPr="00A21AEE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7C4E6A6E" w14:textId="77777777" w:rsidR="008E1947" w:rsidRPr="006156DB" w:rsidRDefault="008E1947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218ххххх0</w:t>
            </w:r>
            <w:r w:rsidRPr="00A21AEE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  <w:p w14:paraId="675605F4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6A2F558D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34F2025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  <w:p w14:paraId="43510166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  <w:p w14:paraId="15AF839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09571F8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40110</w:t>
            </w:r>
          </w:p>
          <w:p w14:paraId="6E614D5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  <w:p w14:paraId="25DFFD0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  <w:p w14:paraId="1CFA14D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</w:tcPr>
          <w:p w14:paraId="40FD364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  <w:p w14:paraId="4D18C71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4A99BFA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07593EE9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noWrap/>
          </w:tcPr>
          <w:p w14:paraId="05CF25B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76E5E837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  <w:p w14:paraId="6D0A7BEA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  <w:p w14:paraId="4640BC9D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3C90AF92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</w:t>
            </w:r>
            <w:r w:rsidRPr="006156DB">
              <w:rPr>
                <w:sz w:val="16"/>
                <w:szCs w:val="16"/>
                <w:lang w:val="en-US"/>
              </w:rPr>
              <w:t xml:space="preserve">51 </w:t>
            </w:r>
          </w:p>
          <w:p w14:paraId="15AC5A65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  <w:lang w:val="en-US"/>
              </w:rPr>
              <w:t>40140</w:t>
            </w:r>
          </w:p>
          <w:p w14:paraId="10148CD1" w14:textId="77777777" w:rsidR="008E1947" w:rsidRPr="00B13F87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30305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7F6AE345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561</w:t>
            </w:r>
            <w:r w:rsidRPr="008E2A8F">
              <w:rPr>
                <w:color w:val="000000"/>
                <w:sz w:val="16"/>
                <w:szCs w:val="16"/>
              </w:rPr>
              <w:t xml:space="preserve">, </w:t>
            </w:r>
            <w:r w:rsidRPr="008E2A8F">
              <w:rPr>
                <w:color w:val="000000"/>
                <w:sz w:val="16"/>
                <w:szCs w:val="16"/>
                <w:lang w:val="en-US"/>
              </w:rPr>
              <w:t xml:space="preserve"> 661,</w:t>
            </w:r>
            <w:r w:rsidRPr="006156DB">
              <w:rPr>
                <w:sz w:val="16"/>
                <w:szCs w:val="16"/>
                <w:lang w:val="en-US"/>
              </w:rPr>
              <w:t xml:space="preserve"> </w:t>
            </w:r>
            <w:r w:rsidRPr="00AB1EED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en-US"/>
              </w:rPr>
              <w:t>5</w:t>
            </w:r>
            <w:r w:rsidRPr="00AB1EED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99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9DDADB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1E916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&lt;, &gt;,= 0</w:t>
            </w:r>
          </w:p>
        </w:tc>
      </w:tr>
      <w:tr w:rsidR="00A30AED" w:rsidRPr="006156DB" w14:paraId="2E27AA84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40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2164"/>
          <w:trPrChange w:id="1410" w:author="Зайцев Павел Борисович" w:date="2025-12-18T16:37:00Z">
            <w:trPr>
              <w:gridBefore w:val="2"/>
              <w:trHeight w:val="2164"/>
            </w:trPr>
          </w:trPrChange>
        </w:trPr>
        <w:tc>
          <w:tcPr>
            <w:tcW w:w="441" w:type="dxa"/>
            <w:tcBorders>
              <w:left w:val="single" w:sz="8" w:space="0" w:color="auto"/>
              <w:right w:val="single" w:sz="4" w:space="0" w:color="auto"/>
            </w:tcBorders>
            <w:tcPrChange w:id="1411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43A236E7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  <w:tcPrChange w:id="1412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41211E39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  <w:tcPrChange w:id="1413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E91568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14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8B199D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15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0679F4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16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25730C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17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5F71A0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18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3AE99A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19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C4928C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20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DAE525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21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3993A0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1422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855073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  <w:tcPrChange w:id="1423" w:author="Зайцев Павел Борисович" w:date="2025-12-18T16:37:00Z">
              <w:tcPr>
                <w:tcW w:w="127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103E5C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PrChange w:id="1424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2D92369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731, 831</w:t>
            </w:r>
          </w:p>
        </w:tc>
        <w:tc>
          <w:tcPr>
            <w:tcW w:w="99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tcPrChange w:id="1425" w:author="Зайцев Павел Борисович" w:date="2025-12-18T16:37:00Z">
              <w:tcPr>
                <w:tcW w:w="999" w:type="dxa"/>
                <w:gridSpan w:val="3"/>
                <w:vMerge/>
                <w:tcBorders>
                  <w:top w:val="single" w:sz="8" w:space="0" w:color="auto"/>
                  <w:left w:val="nil"/>
                  <w:bottom w:val="single" w:sz="8" w:space="0" w:color="000000"/>
                  <w:right w:val="single" w:sz="4" w:space="0" w:color="auto"/>
                </w:tcBorders>
                <w:vAlign w:val="center"/>
              </w:tcPr>
            </w:tcPrChange>
          </w:tcPr>
          <w:p w14:paraId="5D443283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tcPrChange w:id="1426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single" w:sz="4" w:space="0" w:color="auto"/>
                  <w:right w:val="single" w:sz="8" w:space="0" w:color="auto"/>
                </w:tcBorders>
                <w:vAlign w:val="center"/>
              </w:tcPr>
            </w:tcPrChange>
          </w:tcPr>
          <w:p w14:paraId="1C52C3A1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6156DB" w14:paraId="45CCA427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42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2164"/>
          <w:trPrChange w:id="1428" w:author="Зайцев Павел Борисович" w:date="2025-12-18T16:37:00Z">
            <w:trPr>
              <w:gridBefore w:val="2"/>
              <w:trHeight w:val="2164"/>
            </w:trPr>
          </w:trPrChange>
        </w:trPr>
        <w:tc>
          <w:tcPr>
            <w:tcW w:w="441" w:type="dxa"/>
            <w:tcBorders>
              <w:left w:val="single" w:sz="8" w:space="0" w:color="auto"/>
              <w:right w:val="single" w:sz="4" w:space="0" w:color="auto"/>
            </w:tcBorders>
            <w:tcPrChange w:id="1429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42C5582E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tcPrChange w:id="1430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7D4A877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1431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44FA93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32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F1B372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33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21F0E3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34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C71E97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35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9155F3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36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3F22ED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37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CFC165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38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DF1195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439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564DD8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1440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992E76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tcPrChange w:id="1441" w:author="Зайцев Павел Борисович" w:date="2025-12-18T16:37:00Z">
              <w:tcPr>
                <w:tcW w:w="127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3C4E53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PrChange w:id="1442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39B282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tcPrChange w:id="1443" w:author="Зайцев Павел Борисович" w:date="2025-12-18T16:37:00Z">
              <w:tcPr>
                <w:tcW w:w="999" w:type="dxa"/>
                <w:gridSpan w:val="3"/>
                <w:vMerge/>
                <w:tcBorders>
                  <w:top w:val="single" w:sz="8" w:space="0" w:color="auto"/>
                  <w:left w:val="nil"/>
                  <w:bottom w:val="single" w:sz="8" w:space="0" w:color="000000"/>
                  <w:right w:val="single" w:sz="4" w:space="0" w:color="auto"/>
                </w:tcBorders>
                <w:vAlign w:val="center"/>
              </w:tcPr>
            </w:tcPrChange>
          </w:tcPr>
          <w:p w14:paraId="02615072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tcPrChange w:id="1444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single" w:sz="4" w:space="0" w:color="auto"/>
                  <w:right w:val="single" w:sz="8" w:space="0" w:color="auto"/>
                </w:tcBorders>
                <w:vAlign w:val="center"/>
              </w:tcPr>
            </w:tcPrChange>
          </w:tcPr>
          <w:p w14:paraId="6A57CFD2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6156DB" w14:paraId="386DF302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44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446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447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56C2361F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  <w:tcPrChange w:id="1448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3A327D0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449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53B4D9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50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F1DBEB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51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32AC9F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52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B933E9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53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AD4ADE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54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C202D6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55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97A313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56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FBDF2C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57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5187FA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458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07E734E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  <w:tcPrChange w:id="1459" w:author="Зайцев Павел Борисович" w:date="2025-12-18T16:37:00Z">
              <w:tcPr>
                <w:tcW w:w="1277" w:type="dxa"/>
                <w:gridSpan w:val="3"/>
                <w:vMerge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BE5D4C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460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B20424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61" w:author="Зайцев Павел Борисович" w:date="2025-12-18T16:37:00Z">
              <w:tcPr>
                <w:tcW w:w="999" w:type="dxa"/>
                <w:gridSpan w:val="3"/>
                <w:vMerge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F9BD79E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  <w:tcPrChange w:id="1462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hideMark/>
              </w:tcPr>
            </w:tcPrChange>
          </w:tcPr>
          <w:p w14:paraId="08AB8DDC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6156DB" w14:paraId="225F31F6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46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464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465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6D107581" w14:textId="77777777" w:rsidR="00A30AED" w:rsidRPr="00E24A4E" w:rsidRDefault="00A30AED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E24A4E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466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2B78D7A4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467" w:author="Зайцев Павел Борисович" w:date="2025-12-18T16:37:00Z">
              <w:tcPr>
                <w:tcW w:w="9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5F57921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140110161</w:t>
            </w:r>
          </w:p>
        </w:tc>
        <w:tc>
          <w:tcPr>
            <w:tcW w:w="6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68" w:author="Зайцев Павел Борисович" w:date="2025-12-18T16:37:00Z">
              <w:tcPr>
                <w:tcW w:w="6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534DCE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69" w:author="Зайцев Павел Борисович" w:date="2025-12-18T16:37:00Z">
              <w:tcPr>
                <w:tcW w:w="99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80C463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70" w:author="Зайцев Павел Борисович" w:date="2025-12-18T16:37:00Z">
              <w:tcPr>
                <w:tcW w:w="568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9ED945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71" w:author="Зайцев Павел Борисович" w:date="2025-12-18T16:37:00Z">
              <w:tcPr>
                <w:tcW w:w="714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A601BC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72" w:author="Зайцев Павел Борисович" w:date="2025-12-18T16:37:00Z">
              <w:tcPr>
                <w:tcW w:w="184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416832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73" w:author="Зайцев Павел Борисович" w:date="2025-12-18T16:37:00Z">
              <w:tcPr>
                <w:tcW w:w="85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EB22B3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74" w:author="Зайцев Павел Борисович" w:date="2025-12-18T16:37:00Z">
              <w:tcPr>
                <w:tcW w:w="1129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42F96F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75" w:author="Зайцев Павел Борисович" w:date="2025-12-18T16:37:00Z">
              <w:tcPr>
                <w:tcW w:w="99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0BE98D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476" w:author="Зайцев Павел Борисович" w:date="2025-12-18T16:37:00Z">
              <w:tcPr>
                <w:tcW w:w="562" w:type="dxa"/>
                <w:gridSpan w:val="3"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AF9F1D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77" w:author="Зайцев Павел Борисович" w:date="2025-12-18T16:37:00Z">
              <w:tcPr>
                <w:tcW w:w="1277" w:type="dxa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1BF32A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478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F07D67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PrChange w:id="1479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ABB4EF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480" w:author="Зайцев Павел Борисович" w:date="2025-12-18T16:37:00Z">
              <w:tcPr>
                <w:tcW w:w="850" w:type="dxa"/>
                <w:gridSpan w:val="3"/>
                <w:tcBorders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ED0913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</w:t>
            </w:r>
            <w:r w:rsidRPr="006156DB">
              <w:rPr>
                <w:sz w:val="16"/>
                <w:szCs w:val="16"/>
                <w:lang w:val="en-US"/>
              </w:rPr>
              <w:t xml:space="preserve"> </w:t>
            </w:r>
            <w:r w:rsidRPr="006156DB">
              <w:rPr>
                <w:sz w:val="16"/>
                <w:szCs w:val="16"/>
              </w:rPr>
              <w:t>&lt;, &gt;,= 0</w:t>
            </w:r>
          </w:p>
        </w:tc>
      </w:tr>
      <w:tr w:rsidR="00A30AED" w:rsidRPr="006156DB" w14:paraId="077E23E6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48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482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483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390C7B8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484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2EEB45E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  <w:p w14:paraId="12E6802C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485" w:author="Зайцев Павел Борисович" w:date="2025-12-18T16:37:00Z">
              <w:tcPr>
                <w:tcW w:w="9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FCFE11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140110161</w:t>
            </w:r>
          </w:p>
          <w:p w14:paraId="54FBFA2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86" w:author="Зайцев Павел Борисович" w:date="2025-12-18T16:37:00Z">
              <w:tcPr>
                <w:tcW w:w="6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1B8F4EC" w14:textId="77777777" w:rsidR="00A30AED" w:rsidRPr="00E679FF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***</w:t>
            </w:r>
          </w:p>
        </w:tc>
        <w:tc>
          <w:tcPr>
            <w:tcW w:w="99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87" w:author="Зайцев Павел Борисович" w:date="2025-12-18T16:37:00Z">
              <w:tcPr>
                <w:tcW w:w="99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F98EF82" w14:textId="77777777" w:rsidR="00A30AED" w:rsidRPr="006156DB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792905A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88" w:author="Зайцев Павел Борисович" w:date="2025-12-18T16:37:00Z">
              <w:tcPr>
                <w:tcW w:w="568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5CB8136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4778E6">
              <w:rPr>
                <w:sz w:val="16"/>
                <w:szCs w:val="16"/>
              </w:rPr>
              <w:t>01, 02,  06, 08, 09</w:t>
            </w:r>
          </w:p>
        </w:tc>
        <w:tc>
          <w:tcPr>
            <w:tcW w:w="71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89" w:author="Зайцев Павел Борисович" w:date="2025-12-18T16:37:00Z">
              <w:tcPr>
                <w:tcW w:w="714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B28B37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90" w:author="Зайцев Павел Борисович" w:date="2025-12-18T16:37:00Z">
              <w:tcPr>
                <w:tcW w:w="184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37A5EB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sz w:val="16"/>
                <w:szCs w:val="16"/>
                <w:lang w:val="en-US"/>
              </w:rPr>
              <w:t>***</w:t>
            </w: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91" w:author="Зайцев Павел Борисович" w:date="2025-12-18T16:37:00Z">
              <w:tcPr>
                <w:tcW w:w="85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8911F1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92" w:author="Зайцев Павел Борисович" w:date="2025-12-18T16:37:00Z">
              <w:tcPr>
                <w:tcW w:w="1129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262E2E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40110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93" w:author="Зайцев Павел Борисович" w:date="2025-12-18T16:37:00Z">
              <w:tcPr>
                <w:tcW w:w="99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6A7126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161</w:t>
            </w:r>
          </w:p>
        </w:tc>
        <w:tc>
          <w:tcPr>
            <w:tcW w:w="56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494" w:author="Зайцев Павел Борисович" w:date="2025-12-18T16:37:00Z">
              <w:tcPr>
                <w:tcW w:w="562" w:type="dxa"/>
                <w:gridSpan w:val="3"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278ED0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495" w:author="Зайцев Павел Борисович" w:date="2025-12-18T16:37:00Z">
              <w:tcPr>
                <w:tcW w:w="1277" w:type="dxa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429211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496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8E683FB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497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E622939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1498" w:author="Зайцев Павел Борисович" w:date="2025-12-18T16:37:00Z">
              <w:tcPr>
                <w:tcW w:w="850" w:type="dxa"/>
                <w:gridSpan w:val="3"/>
                <w:tcBorders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14:paraId="36D43EE8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6156DB" w14:paraId="44DCB9AE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49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500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01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0D33EB53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02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1BD78E8B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503" w:author="Зайцев Павел Борисович" w:date="2025-12-18T16:37:00Z">
              <w:tcPr>
                <w:tcW w:w="9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784379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04" w:author="Зайцев Павел Борисович" w:date="2025-12-18T16:37:00Z">
              <w:tcPr>
                <w:tcW w:w="6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655BEE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</w:p>
        </w:tc>
        <w:tc>
          <w:tcPr>
            <w:tcW w:w="99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05" w:author="Зайцев Павел Борисович" w:date="2025-12-18T16:37:00Z">
              <w:tcPr>
                <w:tcW w:w="99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28960FD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06" w:author="Зайцев Павел Борисович" w:date="2025-12-18T16:37:00Z">
              <w:tcPr>
                <w:tcW w:w="568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B5A7ECF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4778E6">
              <w:rPr>
                <w:sz w:val="16"/>
                <w:szCs w:val="16"/>
              </w:rPr>
              <w:t>01, 02,  06, 08, 09</w:t>
            </w:r>
          </w:p>
        </w:tc>
        <w:tc>
          <w:tcPr>
            <w:tcW w:w="71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07" w:author="Зайцев Павел Борисович" w:date="2025-12-18T16:37:00Z">
              <w:tcPr>
                <w:tcW w:w="714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9BFAE2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08" w:author="Зайцев Павел Борисович" w:date="2025-12-18T16:37:00Z">
              <w:tcPr>
                <w:tcW w:w="184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98A098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="008E1947"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5F9C72A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="008E1947"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  <w:p w14:paraId="0FE879F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="008E1947" w:rsidRPr="008E1947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649BE32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219ххххх0</w:t>
            </w:r>
            <w:r w:rsidR="008E1947" w:rsidRPr="008E1947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0000150</w:t>
            </w:r>
          </w:p>
          <w:p w14:paraId="4B65402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218ххххх0</w:t>
            </w:r>
            <w:r w:rsidR="008E1947" w:rsidRPr="00A21AEE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0000150</w:t>
            </w:r>
          </w:p>
          <w:p w14:paraId="065A1559" w14:textId="77777777" w:rsidR="00A30AED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218ххххх0</w:t>
            </w:r>
            <w:r w:rsidRPr="00A21AEE">
              <w:rPr>
                <w:sz w:val="16"/>
                <w:szCs w:val="16"/>
              </w:rPr>
              <w:t>8</w:t>
            </w:r>
            <w:r w:rsidR="00A30AED" w:rsidRPr="006156DB">
              <w:rPr>
                <w:sz w:val="16"/>
                <w:szCs w:val="16"/>
              </w:rPr>
              <w:t>0000150</w:t>
            </w:r>
          </w:p>
          <w:p w14:paraId="48F1A54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09" w:author="Зайцев Павел Борисович" w:date="2025-12-18T16:37:00Z">
              <w:tcPr>
                <w:tcW w:w="85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95DE27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21C4E07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  <w:p w14:paraId="18E51AB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  <w:p w14:paraId="283EA94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10" w:author="Зайцев Павел Борисович" w:date="2025-12-18T16:37:00Z">
              <w:tcPr>
                <w:tcW w:w="1129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6F02D7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40110</w:t>
            </w:r>
          </w:p>
          <w:p w14:paraId="470CAB3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  <w:p w14:paraId="4C11EC7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  <w:p w14:paraId="66A8AE7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11" w:author="Зайцев Павел Борисович" w:date="2025-12-18T16:37:00Z">
              <w:tcPr>
                <w:tcW w:w="99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03A48B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161</w:t>
            </w:r>
          </w:p>
          <w:p w14:paraId="0704C93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5DA7D49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0A9372A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12" w:author="Зайцев Павел Борисович" w:date="2025-12-18T16:37:00Z">
              <w:tcPr>
                <w:tcW w:w="562" w:type="dxa"/>
                <w:gridSpan w:val="3"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5A1792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2EB1D83C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  <w:p w14:paraId="77C1546E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  <w:p w14:paraId="4ED0E99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13" w:author="Зайцев Павел Борисович" w:date="2025-12-18T16:37:00Z">
              <w:tcPr>
                <w:tcW w:w="1277" w:type="dxa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F9EE402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205</w:t>
            </w:r>
            <w:r w:rsidRPr="006156DB">
              <w:rPr>
                <w:sz w:val="16"/>
                <w:szCs w:val="16"/>
                <w:lang w:val="en-US"/>
              </w:rPr>
              <w:t>61</w:t>
            </w:r>
            <w:r w:rsidRPr="006156DB">
              <w:rPr>
                <w:sz w:val="16"/>
                <w:szCs w:val="16"/>
              </w:rPr>
              <w:t xml:space="preserve"> </w:t>
            </w:r>
            <w:r w:rsidRPr="006156DB">
              <w:rPr>
                <w:sz w:val="16"/>
                <w:szCs w:val="16"/>
                <w:lang w:val="en-US"/>
              </w:rPr>
              <w:t xml:space="preserve">, </w:t>
            </w:r>
          </w:p>
          <w:p w14:paraId="4D9DEE80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  <w:lang w:val="en-US"/>
              </w:rPr>
              <w:t xml:space="preserve">40140 </w:t>
            </w:r>
          </w:p>
          <w:p w14:paraId="3ED3932B" w14:textId="77777777" w:rsidR="00A30AED" w:rsidRPr="00B13F87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14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5C1BD53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  <w:lang w:val="en-US"/>
              </w:rPr>
              <w:t xml:space="preserve">561, 661, </w:t>
            </w:r>
          </w:p>
          <w:p w14:paraId="0488F7CA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  <w:lang w:val="en-US"/>
              </w:rPr>
              <w:t>161</w:t>
            </w:r>
          </w:p>
          <w:p w14:paraId="1596C3AC" w14:textId="77777777" w:rsidR="00A30AED" w:rsidRPr="00B13F87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731, 831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515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3DD554E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tcPrChange w:id="1516" w:author="Зайцев Павел Борисович" w:date="2025-12-18T16:37:00Z">
              <w:tcPr>
                <w:tcW w:w="850" w:type="dxa"/>
                <w:gridSpan w:val="3"/>
                <w:tcBorders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</w:tcPrChange>
          </w:tcPr>
          <w:p w14:paraId="6D1E778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значение &lt;, &gt;,= 0</w:t>
            </w:r>
          </w:p>
        </w:tc>
      </w:tr>
      <w:tr w:rsidR="00A30AED" w:rsidRPr="006156DB" w14:paraId="65EF5000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51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518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19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62CC2C3D" w14:textId="77777777" w:rsidR="00A30AED" w:rsidRPr="00E24A4E" w:rsidRDefault="00A30AED" w:rsidP="00B55E3E">
            <w:pPr>
              <w:rPr>
                <w:sz w:val="16"/>
                <w:szCs w:val="16"/>
              </w:rPr>
            </w:pPr>
            <w:r w:rsidRPr="00E24A4E">
              <w:rPr>
                <w:sz w:val="16"/>
                <w:szCs w:val="16"/>
              </w:rPr>
              <w:t>1</w:t>
            </w:r>
            <w:r w:rsidRPr="00E24A4E">
              <w:rPr>
                <w:sz w:val="16"/>
                <w:szCs w:val="16"/>
                <w:lang w:val="en-US"/>
              </w:rPr>
              <w:t>0</w:t>
            </w:r>
            <w:r w:rsidRPr="00E24A4E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20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4DCA0CCE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521" w:author="Зайцев Павел Борисович" w:date="2025-12-18T16:37:00Z">
              <w:tcPr>
                <w:tcW w:w="9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B5A2336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1401101</w:t>
            </w:r>
            <w:r w:rsidRPr="006156DB">
              <w:rPr>
                <w:sz w:val="16"/>
                <w:szCs w:val="16"/>
                <w:lang w:val="en-US"/>
              </w:rPr>
              <w:t>91</w:t>
            </w:r>
          </w:p>
        </w:tc>
        <w:tc>
          <w:tcPr>
            <w:tcW w:w="6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22" w:author="Зайцев Павел Борисович" w:date="2025-12-18T16:37:00Z">
              <w:tcPr>
                <w:tcW w:w="6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C05A96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23" w:author="Зайцев Павел Борисович" w:date="2025-12-18T16:37:00Z">
              <w:tcPr>
                <w:tcW w:w="99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041C07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24" w:author="Зайцев Павел Борисович" w:date="2025-12-18T16:37:00Z">
              <w:tcPr>
                <w:tcW w:w="568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582925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25" w:author="Зайцев Павел Борисович" w:date="2025-12-18T16:37:00Z">
              <w:tcPr>
                <w:tcW w:w="714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D3400A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26" w:author="Зайцев Павел Борисович" w:date="2025-12-18T16:37:00Z">
              <w:tcPr>
                <w:tcW w:w="184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F0A98C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27" w:author="Зайцев Павел Борисович" w:date="2025-12-18T16:37:00Z">
              <w:tcPr>
                <w:tcW w:w="85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4930EE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28" w:author="Зайцев Павел Борисович" w:date="2025-12-18T16:37:00Z">
              <w:tcPr>
                <w:tcW w:w="1129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8AEEE2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29" w:author="Зайцев Павел Борисович" w:date="2025-12-18T16:37:00Z">
              <w:tcPr>
                <w:tcW w:w="99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9F3709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30" w:author="Зайцев Павел Борисович" w:date="2025-12-18T16:37:00Z">
              <w:tcPr>
                <w:tcW w:w="562" w:type="dxa"/>
                <w:gridSpan w:val="3"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B34091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31" w:author="Зайцев Павел Борисович" w:date="2025-12-18T16:37:00Z">
              <w:tcPr>
                <w:tcW w:w="1277" w:type="dxa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64D407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32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0CB0282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PrChange w:id="1533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CFFFAF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34" w:author="Зайцев Павел Борисович" w:date="2025-12-18T16:37:00Z">
              <w:tcPr>
                <w:tcW w:w="850" w:type="dxa"/>
                <w:gridSpan w:val="3"/>
                <w:tcBorders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34B9711" w14:textId="677455F3" w:rsidR="00A30AED" w:rsidRPr="005F69E7" w:rsidRDefault="00A30AED" w:rsidP="00E930AD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 &gt;</w:t>
            </w:r>
            <w:r w:rsidR="00E930AD">
              <w:rPr>
                <w:sz w:val="16"/>
                <w:szCs w:val="16"/>
              </w:rPr>
              <w:t>=</w:t>
            </w:r>
            <w:r w:rsidRPr="005F69E7">
              <w:rPr>
                <w:sz w:val="16"/>
                <w:szCs w:val="16"/>
              </w:rPr>
              <w:t xml:space="preserve"> 0</w:t>
            </w:r>
          </w:p>
        </w:tc>
      </w:tr>
      <w:tr w:rsidR="008E1947" w:rsidRPr="006156DB" w14:paraId="6E13EE9D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53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536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37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28DCEE43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38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3EAD4726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  <w:p w14:paraId="188F493C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539" w:author="Зайцев Павел Борисович" w:date="2025-12-18T16:37:00Z">
              <w:tcPr>
                <w:tcW w:w="9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BF940C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1401101</w:t>
            </w:r>
            <w:r w:rsidRPr="006156DB">
              <w:rPr>
                <w:sz w:val="16"/>
                <w:szCs w:val="16"/>
                <w:lang w:val="en-US"/>
              </w:rPr>
              <w:t>91</w:t>
            </w:r>
          </w:p>
        </w:tc>
        <w:tc>
          <w:tcPr>
            <w:tcW w:w="6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40" w:author="Зайцев Павел Борисович" w:date="2025-12-18T16:37:00Z">
              <w:tcPr>
                <w:tcW w:w="6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4365AFF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B67DE7">
              <w:rPr>
                <w:sz w:val="16"/>
                <w:szCs w:val="16"/>
                <w:lang w:val="en-US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244DC088" w14:textId="77777777" w:rsidR="008E1947" w:rsidRPr="00B67DE7" w:rsidRDefault="008E1947" w:rsidP="00B55E3E">
            <w:pPr>
              <w:jc w:val="center"/>
              <w:rPr>
                <w:sz w:val="16"/>
                <w:szCs w:val="16"/>
              </w:rPr>
            </w:pPr>
            <w:r w:rsidRPr="00B67DE7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99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41" w:author="Зайцев Павел Борисович" w:date="2025-12-18T16:37:00Z">
              <w:tcPr>
                <w:tcW w:w="99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5DFD75B" w14:textId="77777777" w:rsidR="008E1947" w:rsidRPr="006156DB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07558F8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42" w:author="Зайцев Павел Борисович" w:date="2025-12-18T16:37:00Z">
              <w:tcPr>
                <w:tcW w:w="568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86F32B5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01, 02, 03, 04, 05, 06, 08, 09, 10, 11, 12, 13</w:t>
            </w:r>
            <w:r>
              <w:rPr>
                <w:sz w:val="16"/>
                <w:szCs w:val="16"/>
              </w:rPr>
              <w:t>, 14</w:t>
            </w:r>
          </w:p>
        </w:tc>
        <w:tc>
          <w:tcPr>
            <w:tcW w:w="71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43" w:author="Зайцев Павел Борисович" w:date="2025-12-18T16:37:00Z">
              <w:tcPr>
                <w:tcW w:w="714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CF94AB4" w14:textId="77777777" w:rsidR="008E1947" w:rsidRPr="00382A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44" w:author="Зайцев Павел Борисович" w:date="2025-12-18T16:37:00Z">
              <w:tcPr>
                <w:tcW w:w="184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2B3CC75" w14:textId="77777777" w:rsidR="008E1947" w:rsidRPr="009D4734" w:rsidRDefault="00AE63DB" w:rsidP="000A0618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00600</w:t>
            </w:r>
            <w:r>
              <w:rPr>
                <w:sz w:val="16"/>
                <w:szCs w:val="16"/>
                <w:lang w:val="en-US"/>
              </w:rPr>
              <w:t>6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  <w:p w14:paraId="26B78204" w14:textId="77777777" w:rsidR="008E1947" w:rsidRPr="008E1947" w:rsidRDefault="00AE63DB" w:rsidP="00AE63DB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00800</w:t>
            </w:r>
            <w:r>
              <w:rPr>
                <w:sz w:val="16"/>
                <w:szCs w:val="16"/>
                <w:lang w:val="en-US"/>
              </w:rPr>
              <w:t>8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45" w:author="Зайцев Павел Борисович" w:date="2025-12-18T16:37:00Z">
              <w:tcPr>
                <w:tcW w:w="85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903A14D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2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46" w:author="Зайцев Павел Борисович" w:date="2025-12-18T16:37:00Z">
              <w:tcPr>
                <w:tcW w:w="1129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B4FFC9C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40110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47" w:author="Зайцев Павел Борисович" w:date="2025-12-18T16:37:00Z">
              <w:tcPr>
                <w:tcW w:w="99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69ACD41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191</w:t>
            </w:r>
          </w:p>
        </w:tc>
        <w:tc>
          <w:tcPr>
            <w:tcW w:w="56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48" w:author="Зайцев Павел Борисович" w:date="2025-12-18T16:37:00Z">
              <w:tcPr>
                <w:tcW w:w="562" w:type="dxa"/>
                <w:gridSpan w:val="3"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0BC115A0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49" w:author="Зайцев Павел Борисович" w:date="2025-12-18T16:37:00Z">
              <w:tcPr>
                <w:tcW w:w="1277" w:type="dxa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9675AE5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50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D16A668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551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8FACBDB" w14:textId="77777777" w:rsidR="008E1947" w:rsidRDefault="008E1947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14:paraId="586B75DC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52" w:author="Зайцев Павел Борисович" w:date="2025-12-18T16:37:00Z">
              <w:tcPr>
                <w:tcW w:w="850" w:type="dxa"/>
                <w:gridSpan w:val="3"/>
                <w:tcBorders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2D9568F1" w14:textId="77777777" w:rsidR="008E1947" w:rsidRPr="005F69E7" w:rsidRDefault="008E1947" w:rsidP="00B55E3E">
            <w:pPr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 xml:space="preserve">Значение  </w:t>
            </w:r>
          </w:p>
          <w:p w14:paraId="57E7AE3B" w14:textId="77777777" w:rsidR="008E1947" w:rsidRPr="005F69E7" w:rsidRDefault="008E1947" w:rsidP="00B55E3E">
            <w:pPr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 xml:space="preserve">      &gt; 0</w:t>
            </w:r>
          </w:p>
        </w:tc>
      </w:tr>
      <w:tr w:rsidR="008E1947" w:rsidRPr="006156DB" w14:paraId="00D64654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55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554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55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0DB5ED6E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56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17625A1F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557" w:author="Зайцев Павел Борисович" w:date="2025-12-18T16:37:00Z">
              <w:tcPr>
                <w:tcW w:w="9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32823D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58" w:author="Зайцев Павел Борисович" w:date="2025-12-18T16:37:00Z">
              <w:tcPr>
                <w:tcW w:w="6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5F3BB02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>,</w:t>
            </w:r>
          </w:p>
          <w:p w14:paraId="125A15A5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CD1A62">
              <w:rPr>
                <w:sz w:val="16"/>
                <w:szCs w:val="16"/>
              </w:rPr>
              <w:t>&lt;&gt;000</w:t>
            </w:r>
            <w:r>
              <w:rPr>
                <w:sz w:val="16"/>
                <w:szCs w:val="16"/>
              </w:rPr>
              <w:t xml:space="preserve"> </w:t>
            </w:r>
          </w:p>
          <w:p w14:paraId="24FD0D3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59" w:author="Зайцев Павел Борисович" w:date="2025-12-18T16:37:00Z">
              <w:tcPr>
                <w:tcW w:w="99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AF0F29D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60" w:author="Зайцев Павел Борисович" w:date="2025-12-18T16:37:00Z">
              <w:tcPr>
                <w:tcW w:w="568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8983FA3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01, 02, 03, 04, 05, 06, 08, 09, 10, 11, 12, 13</w:t>
            </w:r>
            <w:r>
              <w:rPr>
                <w:sz w:val="16"/>
                <w:szCs w:val="16"/>
              </w:rPr>
              <w:t>, 14</w:t>
            </w:r>
          </w:p>
        </w:tc>
        <w:tc>
          <w:tcPr>
            <w:tcW w:w="71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61" w:author="Зайцев Павел Борисович" w:date="2025-12-18T16:37:00Z">
              <w:tcPr>
                <w:tcW w:w="714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3CE187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62" w:author="Зайцев Павел Борисович" w:date="2025-12-18T16:37:00Z">
              <w:tcPr>
                <w:tcW w:w="184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48CAB26" w14:textId="77777777" w:rsidR="008E1947" w:rsidRPr="009D4734" w:rsidRDefault="00AE63DB" w:rsidP="000A0618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00600</w:t>
            </w:r>
            <w:r>
              <w:rPr>
                <w:sz w:val="16"/>
                <w:szCs w:val="16"/>
                <w:lang w:val="en-US"/>
              </w:rPr>
              <w:t>6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  <w:r w:rsidRPr="009D4734">
              <w:rPr>
                <w:sz w:val="16"/>
                <w:szCs w:val="16"/>
              </w:rPr>
              <w:t>0</w:t>
            </w:r>
          </w:p>
          <w:p w14:paraId="638EB3A2" w14:textId="77777777" w:rsidR="008E1947" w:rsidRPr="00E24A4E" w:rsidRDefault="00AE63DB" w:rsidP="00AE63DB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00800</w:t>
            </w:r>
            <w:r>
              <w:rPr>
                <w:sz w:val="16"/>
                <w:szCs w:val="16"/>
                <w:lang w:val="en-US"/>
              </w:rPr>
              <w:t>8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63" w:author="Зайцев Павел Борисович" w:date="2025-12-18T16:37:00Z">
              <w:tcPr>
                <w:tcW w:w="85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48E3E17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</w:t>
            </w:r>
          </w:p>
          <w:p w14:paraId="0FF0FC4F" w14:textId="77777777" w:rsidR="008E1947" w:rsidRPr="000A635A" w:rsidRDefault="008E1947" w:rsidP="00B55E3E">
            <w:pPr>
              <w:rPr>
                <w:sz w:val="16"/>
                <w:szCs w:val="16"/>
                <w:lang w:val="en-US"/>
              </w:rPr>
            </w:pPr>
          </w:p>
          <w:p w14:paraId="2B0C113B" w14:textId="77777777" w:rsidR="008E1947" w:rsidRPr="000A635A" w:rsidRDefault="008E1947" w:rsidP="00B55E3E">
            <w:pPr>
              <w:rPr>
                <w:sz w:val="16"/>
                <w:szCs w:val="16"/>
                <w:lang w:val="en-US"/>
              </w:rPr>
            </w:pPr>
          </w:p>
          <w:p w14:paraId="08FDD68F" w14:textId="77777777" w:rsidR="008E1947" w:rsidRDefault="008E1947" w:rsidP="00B55E3E">
            <w:pPr>
              <w:rPr>
                <w:sz w:val="16"/>
                <w:szCs w:val="16"/>
                <w:lang w:val="en-US"/>
              </w:rPr>
            </w:pPr>
          </w:p>
          <w:p w14:paraId="0D1CE26D" w14:textId="77777777" w:rsidR="008E1947" w:rsidRDefault="008E1947" w:rsidP="00B55E3E">
            <w:pPr>
              <w:rPr>
                <w:sz w:val="16"/>
                <w:szCs w:val="16"/>
                <w:lang w:val="en-US"/>
              </w:rPr>
            </w:pPr>
          </w:p>
          <w:p w14:paraId="28272519" w14:textId="77777777" w:rsidR="008E1947" w:rsidRPr="000A635A" w:rsidRDefault="008E1947" w:rsidP="00B55E3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2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64" w:author="Зайцев Павел Борисович" w:date="2025-12-18T16:37:00Z">
              <w:tcPr>
                <w:tcW w:w="1129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0C6FE16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40110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65" w:author="Зайцев Павел Борисович" w:date="2025-12-18T16:37:00Z">
              <w:tcPr>
                <w:tcW w:w="99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D0E48D6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191</w:t>
            </w:r>
          </w:p>
        </w:tc>
        <w:tc>
          <w:tcPr>
            <w:tcW w:w="4820" w:type="dxa"/>
            <w:gridSpan w:val="5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66" w:author="Зайцев Павел Борисович" w:date="2025-12-18T16:37:00Z">
              <w:tcPr>
                <w:tcW w:w="4820" w:type="dxa"/>
                <w:gridSpan w:val="15"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80D3872" w14:textId="77777777" w:rsidR="008E1947" w:rsidRDefault="008E1947" w:rsidP="00B55E3E">
            <w:pPr>
              <w:rPr>
                <w:sz w:val="16"/>
                <w:szCs w:val="16"/>
              </w:rPr>
            </w:pPr>
          </w:p>
          <w:p w14:paraId="0E3B58CA" w14:textId="77777777" w:rsidR="008E1947" w:rsidRDefault="008E1947" w:rsidP="00B55E3E">
            <w:pPr>
              <w:rPr>
                <w:sz w:val="16"/>
                <w:szCs w:val="16"/>
              </w:rPr>
            </w:pPr>
          </w:p>
          <w:p w14:paraId="15C9FC07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Согласно таблице 1</w:t>
            </w:r>
          </w:p>
        </w:tc>
      </w:tr>
      <w:tr w:rsidR="00A30AED" w:rsidRPr="006156DB" w14:paraId="52921994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56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568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69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3754B751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tcPrChange w:id="1570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  <w:vAlign w:val="center"/>
              </w:tcPr>
            </w:tcPrChange>
          </w:tcPr>
          <w:p w14:paraId="48097E1C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571" w:author="Зайцев Павел Борисович" w:date="2025-12-18T16:37:00Z">
              <w:tcPr>
                <w:tcW w:w="9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F37DBC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72" w:author="Зайцев Павел Борисович" w:date="2025-12-18T16:37:00Z">
              <w:tcPr>
                <w:tcW w:w="6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CF63DF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73" w:author="Зайцев Павел Борисович" w:date="2025-12-18T16:37:00Z">
              <w:tcPr>
                <w:tcW w:w="99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DB36E0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74" w:author="Зайцев Павел Борисович" w:date="2025-12-18T16:37:00Z">
              <w:tcPr>
                <w:tcW w:w="568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790680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75" w:author="Зайцев Павел Борисович" w:date="2025-12-18T16:37:00Z">
              <w:tcPr>
                <w:tcW w:w="714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9F3561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76" w:author="Зайцев Павел Борисович" w:date="2025-12-18T16:37:00Z">
              <w:tcPr>
                <w:tcW w:w="184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73B8F9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77" w:author="Зайцев Павел Борисович" w:date="2025-12-18T16:37:00Z">
              <w:tcPr>
                <w:tcW w:w="85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3018E9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78" w:author="Зайцев Павел Борисович" w:date="2025-12-18T16:37:00Z">
              <w:tcPr>
                <w:tcW w:w="1129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DC924A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79" w:author="Зайцев Павел Борисович" w:date="2025-12-18T16:37:00Z">
              <w:tcPr>
                <w:tcW w:w="99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890120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80" w:author="Зайцев Павел Борисович" w:date="2025-12-18T16:37:00Z">
              <w:tcPr>
                <w:tcW w:w="562" w:type="dxa"/>
                <w:gridSpan w:val="3"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A107DF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81" w:author="Зайцев Павел Борисович" w:date="2025-12-18T16:37:00Z">
              <w:tcPr>
                <w:tcW w:w="1277" w:type="dxa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5BC79D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82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A9C020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583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E06B25E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84" w:author="Зайцев Павел Борисович" w:date="2025-12-18T16:37:00Z">
              <w:tcPr>
                <w:tcW w:w="850" w:type="dxa"/>
                <w:gridSpan w:val="3"/>
                <w:tcBorders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1F5823C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6156DB" w14:paraId="4CA5FED1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58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586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87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49EC1E2E" w14:textId="77777777" w:rsidR="00A30AED" w:rsidRPr="00E24A4E" w:rsidRDefault="00A30AED" w:rsidP="00B55E3E">
            <w:pPr>
              <w:rPr>
                <w:sz w:val="16"/>
                <w:szCs w:val="16"/>
              </w:rPr>
            </w:pPr>
            <w:r w:rsidRPr="00E24A4E">
              <w:rPr>
                <w:sz w:val="16"/>
                <w:szCs w:val="16"/>
              </w:rPr>
              <w:t>1</w:t>
            </w:r>
            <w:r w:rsidRPr="00E24A4E">
              <w:rPr>
                <w:sz w:val="16"/>
                <w:szCs w:val="16"/>
                <w:lang w:val="en-US"/>
              </w:rPr>
              <w:t>1</w:t>
            </w:r>
            <w:r w:rsidRPr="00E24A4E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588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024E9545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589" w:author="Зайцев Павел Борисович" w:date="2025-12-18T16:37:00Z">
              <w:tcPr>
                <w:tcW w:w="9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BC12148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1401101</w:t>
            </w:r>
            <w:r w:rsidRPr="006156DB">
              <w:rPr>
                <w:sz w:val="16"/>
                <w:szCs w:val="16"/>
                <w:lang w:val="en-US"/>
              </w:rPr>
              <w:t>95</w:t>
            </w:r>
          </w:p>
        </w:tc>
        <w:tc>
          <w:tcPr>
            <w:tcW w:w="6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90" w:author="Зайцев Павел Борисович" w:date="2025-12-18T16:37:00Z">
              <w:tcPr>
                <w:tcW w:w="6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B2676E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91" w:author="Зайцев Павел Борисович" w:date="2025-12-18T16:37:00Z">
              <w:tcPr>
                <w:tcW w:w="99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DABC7F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92" w:author="Зайцев Павел Борисович" w:date="2025-12-18T16:37:00Z">
              <w:tcPr>
                <w:tcW w:w="568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22439D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93" w:author="Зайцев Павел Борисович" w:date="2025-12-18T16:37:00Z">
              <w:tcPr>
                <w:tcW w:w="714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2CB833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94" w:author="Зайцев Павел Борисович" w:date="2025-12-18T16:37:00Z">
              <w:tcPr>
                <w:tcW w:w="184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475789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95" w:author="Зайцев Павел Борисович" w:date="2025-12-18T16:37:00Z">
              <w:tcPr>
                <w:tcW w:w="85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99F5DA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96" w:author="Зайцев Павел Борисович" w:date="2025-12-18T16:37:00Z">
              <w:tcPr>
                <w:tcW w:w="1129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1D940C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97" w:author="Зайцев Павел Борисович" w:date="2025-12-18T16:37:00Z">
              <w:tcPr>
                <w:tcW w:w="99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6974CC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98" w:author="Зайцев Павел Борисович" w:date="2025-12-18T16:37:00Z">
              <w:tcPr>
                <w:tcW w:w="562" w:type="dxa"/>
                <w:gridSpan w:val="3"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569BF3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599" w:author="Зайцев Павел Борисович" w:date="2025-12-18T16:37:00Z">
              <w:tcPr>
                <w:tcW w:w="1277" w:type="dxa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4D8A48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00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162C8DD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PrChange w:id="1601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64A0676" w14:textId="77777777" w:rsidR="00A30AED" w:rsidRPr="005D3C33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02" w:author="Зайцев Павел Борисович" w:date="2025-12-18T16:37:00Z">
              <w:tcPr>
                <w:tcW w:w="850" w:type="dxa"/>
                <w:gridSpan w:val="3"/>
                <w:tcBorders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20E6ADCB" w14:textId="75122D6E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</w:t>
            </w:r>
            <w:r w:rsidRPr="005F69E7">
              <w:rPr>
                <w:sz w:val="16"/>
                <w:szCs w:val="16"/>
                <w:lang w:val="en-US"/>
              </w:rPr>
              <w:t xml:space="preserve"> </w:t>
            </w:r>
            <w:r w:rsidRPr="005F69E7">
              <w:rPr>
                <w:sz w:val="16"/>
                <w:szCs w:val="16"/>
              </w:rPr>
              <w:t xml:space="preserve"> &gt;</w:t>
            </w:r>
            <w:r w:rsidR="00E930AD">
              <w:rPr>
                <w:sz w:val="16"/>
                <w:szCs w:val="16"/>
              </w:rPr>
              <w:t>=</w:t>
            </w:r>
            <w:r w:rsidRPr="005F69E7">
              <w:rPr>
                <w:sz w:val="16"/>
                <w:szCs w:val="16"/>
              </w:rPr>
              <w:t xml:space="preserve"> 0</w:t>
            </w:r>
          </w:p>
        </w:tc>
      </w:tr>
      <w:tr w:rsidR="008E1947" w:rsidRPr="006156DB" w14:paraId="753EAA2A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60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604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605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172D6900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tcPrChange w:id="1606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</w:tcPr>
            </w:tcPrChange>
          </w:tcPr>
          <w:p w14:paraId="4421ED02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  <w:p w14:paraId="648E2E8E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607" w:author="Зайцев Павел Борисович" w:date="2025-12-18T16:37:00Z">
              <w:tcPr>
                <w:tcW w:w="9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D9CECB4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1401101</w:t>
            </w:r>
            <w:r w:rsidRPr="006156DB">
              <w:rPr>
                <w:sz w:val="16"/>
                <w:szCs w:val="16"/>
                <w:lang w:val="en-US"/>
              </w:rPr>
              <w:t>95</w:t>
            </w:r>
          </w:p>
        </w:tc>
        <w:tc>
          <w:tcPr>
            <w:tcW w:w="693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608" w:author="Зайцев Павел Борисович" w:date="2025-12-18T16:37:00Z">
              <w:tcPr>
                <w:tcW w:w="693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8319D8A" w14:textId="77777777" w:rsidR="008E1947" w:rsidRPr="00486ED2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486ED2">
              <w:rPr>
                <w:sz w:val="16"/>
                <w:szCs w:val="16"/>
                <w:lang w:val="en-US"/>
              </w:rPr>
              <w:t xml:space="preserve">&lt;&gt;***, </w:t>
            </w:r>
          </w:p>
          <w:p w14:paraId="3275A368" w14:textId="77777777" w:rsidR="008E1947" w:rsidRPr="00E679FF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486ED2">
              <w:rPr>
                <w:sz w:val="16"/>
                <w:szCs w:val="16"/>
                <w:lang w:val="en-US"/>
              </w:rPr>
              <w:t>&lt;&gt;000</w:t>
            </w:r>
          </w:p>
        </w:tc>
        <w:tc>
          <w:tcPr>
            <w:tcW w:w="99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609" w:author="Зайцев Павел Борисович" w:date="2025-12-18T16:37:00Z">
              <w:tcPr>
                <w:tcW w:w="99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60A9250" w14:textId="77777777" w:rsidR="008E1947" w:rsidRPr="006156DB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  <w:p w14:paraId="3E9BF67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610" w:author="Зайцев Павел Борисович" w:date="2025-12-18T16:37:00Z">
              <w:tcPr>
                <w:tcW w:w="568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04BAA59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01, 02, 03, 04, 05, 06, 08, 09, 10, 11, 12, 13</w:t>
            </w:r>
            <w:r>
              <w:rPr>
                <w:sz w:val="16"/>
                <w:szCs w:val="16"/>
              </w:rPr>
              <w:t>, 14</w:t>
            </w:r>
          </w:p>
        </w:tc>
        <w:tc>
          <w:tcPr>
            <w:tcW w:w="714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611" w:author="Зайцев Павел Борисович" w:date="2025-12-18T16:37:00Z">
              <w:tcPr>
                <w:tcW w:w="714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1D2CDC1" w14:textId="77777777" w:rsidR="008E1947" w:rsidRPr="008C37E3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612" w:author="Зайцев Павел Борисович" w:date="2025-12-18T16:37:00Z">
              <w:tcPr>
                <w:tcW w:w="184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F2C5283" w14:textId="77777777" w:rsidR="008E1947" w:rsidRPr="009D4734" w:rsidRDefault="00AE63DB" w:rsidP="000A0618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00600</w:t>
            </w:r>
            <w:r>
              <w:rPr>
                <w:sz w:val="16"/>
                <w:szCs w:val="16"/>
                <w:lang w:val="en-US"/>
              </w:rPr>
              <w:t>6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  <w:p w14:paraId="226634F2" w14:textId="77777777" w:rsidR="008E1947" w:rsidRPr="006156DB" w:rsidRDefault="00AE63DB" w:rsidP="00AE63DB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00800</w:t>
            </w:r>
            <w:r>
              <w:rPr>
                <w:sz w:val="16"/>
                <w:szCs w:val="16"/>
                <w:lang w:val="en-US"/>
              </w:rPr>
              <w:t>8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</w:tc>
        <w:tc>
          <w:tcPr>
            <w:tcW w:w="851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613" w:author="Зайцев Павел Борисович" w:date="2025-12-18T16:37:00Z">
              <w:tcPr>
                <w:tcW w:w="851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609FB16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2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614" w:author="Зайцев Павел Борисович" w:date="2025-12-18T16:37:00Z">
              <w:tcPr>
                <w:tcW w:w="1129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7F2464D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40110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615" w:author="Зайцев Павел Борисович" w:date="2025-12-18T16:37:00Z">
              <w:tcPr>
                <w:tcW w:w="992" w:type="dxa"/>
                <w:gridSpan w:val="3"/>
                <w:tcBorders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47F9A23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195</w:t>
            </w:r>
          </w:p>
        </w:tc>
        <w:tc>
          <w:tcPr>
            <w:tcW w:w="56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16" w:author="Зайцев Павел Борисович" w:date="2025-12-18T16:37:00Z">
              <w:tcPr>
                <w:tcW w:w="562" w:type="dxa"/>
                <w:gridSpan w:val="3"/>
                <w:tcBorders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E492A52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PrChange w:id="1617" w:author="Зайцев Павел Борисович" w:date="2025-12-18T16:37:00Z">
              <w:tcPr>
                <w:tcW w:w="1277" w:type="dxa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7E9848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18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148CEDE1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PrChange w:id="1619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D8EA03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20" w:author="Зайцев Павел Борисович" w:date="2025-12-18T16:37:00Z">
              <w:tcPr>
                <w:tcW w:w="850" w:type="dxa"/>
                <w:gridSpan w:val="3"/>
                <w:tcBorders>
                  <w:left w:val="single" w:sz="4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3A61348" w14:textId="77777777" w:rsidR="008E1947" w:rsidRPr="005F69E7" w:rsidRDefault="008E1947" w:rsidP="00B55E3E">
            <w:pPr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  &gt; 0</w:t>
            </w:r>
          </w:p>
        </w:tc>
      </w:tr>
      <w:tr w:rsidR="008E1947" w:rsidRPr="006156DB" w14:paraId="4BC01688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62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622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right w:val="single" w:sz="4" w:space="0" w:color="auto"/>
            </w:tcBorders>
            <w:tcPrChange w:id="1623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0012F483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 w:val="restart"/>
            <w:tcBorders>
              <w:left w:val="single" w:sz="8" w:space="0" w:color="auto"/>
              <w:right w:val="single" w:sz="4" w:space="0" w:color="auto"/>
            </w:tcBorders>
            <w:tcPrChange w:id="1624" w:author="Зайцев Павел Борисович" w:date="2025-12-18T16:37:00Z">
              <w:tcPr>
                <w:tcW w:w="1857" w:type="dxa"/>
                <w:gridSpan w:val="3"/>
                <w:vMerge w:val="restart"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723B04C0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неденежные расчеты</w:t>
            </w:r>
          </w:p>
          <w:p w14:paraId="5D323EAC" w14:textId="77777777" w:rsidR="008E1947" w:rsidRPr="006156DB" w:rsidRDefault="008E1947" w:rsidP="00B55E3E">
            <w:pPr>
              <w:rPr>
                <w:sz w:val="16"/>
                <w:szCs w:val="16"/>
                <w:lang w:val="en-US"/>
              </w:rPr>
            </w:pPr>
          </w:p>
          <w:p w14:paraId="6B9B3CF3" w14:textId="77777777" w:rsidR="008E1947" w:rsidRPr="006156DB" w:rsidRDefault="008E1947" w:rsidP="00B55E3E">
            <w:pPr>
              <w:rPr>
                <w:sz w:val="16"/>
                <w:szCs w:val="16"/>
                <w:lang w:val="en-US"/>
              </w:rPr>
            </w:pPr>
          </w:p>
          <w:p w14:paraId="3D7E28C5" w14:textId="77777777" w:rsidR="008E1947" w:rsidRPr="006156DB" w:rsidRDefault="008E1947" w:rsidP="00B55E3E">
            <w:pPr>
              <w:rPr>
                <w:sz w:val="16"/>
                <w:szCs w:val="16"/>
                <w:lang w:val="en-US"/>
              </w:rPr>
            </w:pPr>
          </w:p>
          <w:p w14:paraId="2BEED606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04957076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4080EE5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4305196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CB6E4FE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1625" w:author="Зайцев Павел Борисович" w:date="2025-12-18T16:37:00Z">
              <w:tcPr>
                <w:tcW w:w="993" w:type="dxa"/>
                <w:gridSpan w:val="3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F7BEE1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PrChange w:id="1626" w:author="Зайцев Павел Борисович" w:date="2025-12-18T16:37:00Z">
              <w:tcPr>
                <w:tcW w:w="693" w:type="dxa"/>
                <w:gridSpan w:val="3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068DD84" w14:textId="77777777" w:rsidR="008E1947" w:rsidRPr="00486ED2" w:rsidRDefault="008E1947" w:rsidP="00B55E3E">
            <w:pPr>
              <w:jc w:val="center"/>
              <w:rPr>
                <w:sz w:val="16"/>
                <w:szCs w:val="16"/>
              </w:rPr>
            </w:pPr>
            <w:r w:rsidRPr="00486ED2">
              <w:rPr>
                <w:sz w:val="16"/>
                <w:szCs w:val="16"/>
              </w:rPr>
              <w:t xml:space="preserve">&lt;&gt;***, </w:t>
            </w:r>
          </w:p>
          <w:p w14:paraId="7206D489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486ED2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PrChange w:id="1627" w:author="Зайцев Павел Борисович" w:date="2025-12-18T16:37:00Z">
              <w:tcPr>
                <w:tcW w:w="991" w:type="dxa"/>
                <w:gridSpan w:val="3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B1485D5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PrChange w:id="1628" w:author="Зайцев Павел Борисович" w:date="2025-12-18T16:37:00Z">
              <w:tcPr>
                <w:tcW w:w="568" w:type="dxa"/>
                <w:gridSpan w:val="3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D5EEBCF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01, 02, 03, 04, 05, 06, 08, 09, 10, 11, 12, 13</w:t>
            </w:r>
            <w:r>
              <w:rPr>
                <w:sz w:val="16"/>
                <w:szCs w:val="16"/>
              </w:rPr>
              <w:t>, 14</w:t>
            </w:r>
          </w:p>
        </w:tc>
        <w:tc>
          <w:tcPr>
            <w:tcW w:w="71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PrChange w:id="1629" w:author="Зайцев Павел Борисович" w:date="2025-12-18T16:37:00Z">
              <w:tcPr>
                <w:tcW w:w="714" w:type="dxa"/>
                <w:gridSpan w:val="3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D893D3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PrChange w:id="1630" w:author="Зайцев Павел Борисович" w:date="2025-12-18T16:37:00Z">
              <w:tcPr>
                <w:tcW w:w="1842" w:type="dxa"/>
                <w:gridSpan w:val="3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4FE38BB" w14:textId="77777777" w:rsidR="008E1947" w:rsidRPr="009D4734" w:rsidRDefault="00AE63DB" w:rsidP="000A0618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00600</w:t>
            </w:r>
            <w:r>
              <w:rPr>
                <w:sz w:val="16"/>
                <w:szCs w:val="16"/>
                <w:lang w:val="en-US"/>
              </w:rPr>
              <w:t>6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  <w:p w14:paraId="27D317EE" w14:textId="77777777" w:rsidR="008E1947" w:rsidRPr="006156DB" w:rsidRDefault="00AE63DB" w:rsidP="00AE63DB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00800</w:t>
            </w:r>
            <w:r>
              <w:rPr>
                <w:sz w:val="16"/>
                <w:szCs w:val="16"/>
                <w:lang w:val="en-US"/>
              </w:rPr>
              <w:t>8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PrChange w:id="1631" w:author="Зайцев Павел Борисович" w:date="2025-12-18T16:37:00Z">
              <w:tcPr>
                <w:tcW w:w="851" w:type="dxa"/>
                <w:gridSpan w:val="3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849CF90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2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PrChange w:id="1632" w:author="Зайцев Павел Борисович" w:date="2025-12-18T16:37:00Z">
              <w:tcPr>
                <w:tcW w:w="1129" w:type="dxa"/>
                <w:gridSpan w:val="3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2ACB9CD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40110</w:t>
            </w:r>
          </w:p>
        </w:tc>
        <w:tc>
          <w:tcPr>
            <w:tcW w:w="99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PrChange w:id="1633" w:author="Зайцев Павел Борисович" w:date="2025-12-18T16:37:00Z">
              <w:tcPr>
                <w:tcW w:w="992" w:type="dxa"/>
                <w:gridSpan w:val="3"/>
                <w:vMerge w:val="restart"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760DC4A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195</w:t>
            </w:r>
          </w:p>
        </w:tc>
        <w:tc>
          <w:tcPr>
            <w:tcW w:w="56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PrChange w:id="1634" w:author="Зайцев Павел Борисович" w:date="2025-12-18T16:37:00Z">
              <w:tcPr>
                <w:tcW w:w="562" w:type="dxa"/>
                <w:gridSpan w:val="3"/>
                <w:vMerge w:val="restart"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09EFF59A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258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PrChange w:id="1635" w:author="Зайцев Павел Борисович" w:date="2025-12-18T16:37:00Z">
              <w:tcPr>
                <w:tcW w:w="4258" w:type="dxa"/>
                <w:gridSpan w:val="12"/>
                <w:vMerge w:val="restart"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5ADCBF1" w14:textId="77777777" w:rsidR="008E1947" w:rsidRPr="00922C09" w:rsidRDefault="008E1947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Согласно Таблице 1</w:t>
            </w:r>
          </w:p>
          <w:p w14:paraId="0775C2D5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</w:tr>
      <w:tr w:rsidR="00A30AED" w:rsidRPr="006156DB" w14:paraId="0A565F5A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636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637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right w:val="single" w:sz="4" w:space="0" w:color="auto"/>
            </w:tcBorders>
            <w:tcPrChange w:id="1638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232D3F3E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tcPrChange w:id="1639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19DFED37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1640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E9C199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41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58EA20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42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BEBB1A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43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C0B20D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44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1F7DBC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45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CB65A6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46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AB7BCDF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47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5D59678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48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DFA632A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1649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09BB3FD7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8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PrChange w:id="1650" w:author="Зайцев Павел Борисович" w:date="2025-12-18T16:37:00Z">
              <w:tcPr>
                <w:tcW w:w="4258" w:type="dxa"/>
                <w:gridSpan w:val="12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F8CDF1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</w:tr>
      <w:tr w:rsidR="00A30AED" w:rsidRPr="006156DB" w14:paraId="5831FBB4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65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652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right w:val="single" w:sz="4" w:space="0" w:color="auto"/>
            </w:tcBorders>
            <w:tcPrChange w:id="1653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2E94C0F6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tcPrChange w:id="1654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BBB58DD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1655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D4CD24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56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72CC0C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57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AEC158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58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E023B8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59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6B263F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60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4B1BDD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61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1CDBDE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62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CFAE8A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63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0BB850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1664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4EAAF1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8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PrChange w:id="1665" w:author="Зайцев Павел Борисович" w:date="2025-12-18T16:37:00Z">
              <w:tcPr>
                <w:tcW w:w="4258" w:type="dxa"/>
                <w:gridSpan w:val="12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A4BC784" w14:textId="77777777" w:rsidR="00A30AED" w:rsidRPr="00922C09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</w:tr>
      <w:tr w:rsidR="00A30AED" w:rsidRPr="006156DB" w14:paraId="39F6F3FD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666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667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right w:val="single" w:sz="4" w:space="0" w:color="auto"/>
            </w:tcBorders>
            <w:tcPrChange w:id="1668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1091FFAF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tcPrChange w:id="1669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C0AA781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1670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FC8CBE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71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543B7D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72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1F1435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73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FB076C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74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FCAAAC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75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D0599D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76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AEC6E6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77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B544B5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78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BDA63D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1679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4348A1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8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PrChange w:id="1680" w:author="Зайцев Павел Борисович" w:date="2025-12-18T16:37:00Z">
              <w:tcPr>
                <w:tcW w:w="4258" w:type="dxa"/>
                <w:gridSpan w:val="12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EA27888" w14:textId="77777777" w:rsidR="00A30AED" w:rsidRPr="00922C09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</w:tr>
      <w:tr w:rsidR="00A30AED" w:rsidRPr="006156DB" w14:paraId="4A854482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68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0"/>
          <w:trPrChange w:id="1682" w:author="Зайцев Павел Борисович" w:date="2025-12-18T16:37:00Z">
            <w:trPr>
              <w:gridBefore w:val="2"/>
              <w:trHeight w:val="50"/>
            </w:trPr>
          </w:trPrChange>
        </w:trPr>
        <w:tc>
          <w:tcPr>
            <w:tcW w:w="441" w:type="dxa"/>
            <w:tcBorders>
              <w:left w:val="single" w:sz="8" w:space="0" w:color="auto"/>
              <w:right w:val="single" w:sz="4" w:space="0" w:color="auto"/>
            </w:tcBorders>
            <w:tcPrChange w:id="1683" w:author="Зайцев Павел Борисович" w:date="2025-12-18T16:37:00Z">
              <w:tcPr>
                <w:tcW w:w="441" w:type="dxa"/>
                <w:gridSpan w:val="3"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51FB110B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tcPrChange w:id="1684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7C9AE8F" w14:textId="77777777" w:rsidR="00A30AED" w:rsidRPr="000A635A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1685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F3A7C7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86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1C4C26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87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462007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88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EB7DCE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89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EA2390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90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07364F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91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5F4346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92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48A94B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1693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377960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1694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DC3862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8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PrChange w:id="1695" w:author="Зайцев Павел Борисович" w:date="2025-12-18T16:37:00Z">
              <w:tcPr>
                <w:tcW w:w="4258" w:type="dxa"/>
                <w:gridSpan w:val="12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30FF3AF3" w14:textId="77777777" w:rsidR="00A30AED" w:rsidRPr="00922C09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</w:tr>
      <w:tr w:rsidR="00A30AED" w:rsidRPr="006156DB" w14:paraId="57E83E99" w14:textId="77777777" w:rsidTr="009E29F0">
        <w:trPr>
          <w:trHeight w:val="510"/>
          <w:trPrChange w:id="1696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PrChange w:id="1697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75A20CF5" w14:textId="77777777" w:rsidR="00A30AED" w:rsidRPr="003A3A0C" w:rsidRDefault="00A30AED" w:rsidP="00B55E3E">
            <w:pPr>
              <w:rPr>
                <w:sz w:val="16"/>
                <w:szCs w:val="16"/>
              </w:rPr>
            </w:pPr>
            <w:r w:rsidRPr="003A3A0C">
              <w:rPr>
                <w:sz w:val="16"/>
                <w:szCs w:val="16"/>
              </w:rPr>
              <w:t>1</w:t>
            </w:r>
            <w:r w:rsidRPr="003A3A0C">
              <w:rPr>
                <w:sz w:val="16"/>
                <w:szCs w:val="16"/>
                <w:lang w:val="en-US"/>
              </w:rPr>
              <w:t>2</w:t>
            </w:r>
            <w:r w:rsidRPr="003A3A0C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shd w:val="clear" w:color="auto" w:fill="auto"/>
            <w:noWrap/>
            <w:hideMark/>
            <w:tcPrChange w:id="1698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4D81C1F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  <w:tcPrChange w:id="1699" w:author="Зайцев Павел Борисович" w:date="2025-12-18T16:37:00Z">
              <w:tcPr>
                <w:tcW w:w="993" w:type="dxa"/>
                <w:gridSpan w:val="3"/>
                <w:vMerge w:val="restart"/>
                <w:shd w:val="clear" w:color="auto" w:fill="auto"/>
                <w:noWrap/>
                <w:hideMark/>
              </w:tcPr>
            </w:tcPrChange>
          </w:tcPr>
          <w:p w14:paraId="51BBBAA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  <w:r w:rsidRPr="006156DB">
              <w:rPr>
                <w:sz w:val="16"/>
                <w:szCs w:val="16"/>
                <w:lang w:val="en-US"/>
              </w:rPr>
              <w:t>40110189</w:t>
            </w:r>
          </w:p>
        </w:tc>
        <w:tc>
          <w:tcPr>
            <w:tcW w:w="693" w:type="dxa"/>
            <w:shd w:val="clear" w:color="auto" w:fill="auto"/>
            <w:noWrap/>
            <w:hideMark/>
            <w:tcPrChange w:id="1700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9F5BB3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shd w:val="clear" w:color="auto" w:fill="auto"/>
            <w:noWrap/>
            <w:hideMark/>
            <w:tcPrChange w:id="1701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31C1F8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1702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8F30D4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1703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F5171A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shd w:val="clear" w:color="auto" w:fill="auto"/>
            <w:noWrap/>
            <w:hideMark/>
            <w:tcPrChange w:id="1704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282D0B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</w:t>
            </w:r>
            <w:r w:rsidRPr="006156DB">
              <w:rPr>
                <w:bCs/>
                <w:sz w:val="16"/>
                <w:szCs w:val="16"/>
              </w:rPr>
              <w:t>***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1705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3F8CDDC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shd w:val="clear" w:color="auto" w:fill="auto"/>
            <w:hideMark/>
            <w:tcPrChange w:id="1706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hideMark/>
              </w:tcPr>
            </w:tcPrChange>
          </w:tcPr>
          <w:p w14:paraId="1A25267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1707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E4055E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shd w:val="clear" w:color="auto" w:fill="auto"/>
            <w:noWrap/>
            <w:hideMark/>
            <w:tcPrChange w:id="1708" w:author="Зайцев Павел Борисович" w:date="2025-12-18T16:37:00Z">
              <w:tcPr>
                <w:tcW w:w="56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52D4AA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1709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594BAA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1710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5CAAE4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hideMark/>
            <w:tcPrChange w:id="1711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0B8BD5EC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1712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0E9A7E34" w14:textId="5565D337" w:rsidR="00A30AED" w:rsidRPr="005F69E7" w:rsidRDefault="00F34A6B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Значение&gt;</w:t>
            </w:r>
            <w:r w:rsidR="00E930AD">
              <w:rPr>
                <w:sz w:val="16"/>
                <w:szCs w:val="16"/>
              </w:rPr>
              <w:t>=</w:t>
            </w:r>
            <w:r w:rsidR="00A30AED" w:rsidRPr="005F69E7">
              <w:rPr>
                <w:sz w:val="16"/>
                <w:szCs w:val="16"/>
              </w:rPr>
              <w:t xml:space="preserve"> 0</w:t>
            </w:r>
          </w:p>
        </w:tc>
      </w:tr>
      <w:tr w:rsidR="008E1947" w:rsidRPr="006156DB" w14:paraId="14E7E218" w14:textId="77777777" w:rsidTr="009E29F0">
        <w:trPr>
          <w:trHeight w:val="2547"/>
          <w:trPrChange w:id="1713" w:author="Зайцев Павел Борисович" w:date="2025-12-18T16:37:00Z">
            <w:trPr>
              <w:gridBefore w:val="2"/>
              <w:trHeight w:val="2547"/>
            </w:trPr>
          </w:trPrChange>
        </w:trPr>
        <w:tc>
          <w:tcPr>
            <w:tcW w:w="441" w:type="dxa"/>
            <w:tcBorders>
              <w:bottom w:val="single" w:sz="4" w:space="0" w:color="auto"/>
            </w:tcBorders>
            <w:tcPrChange w:id="1714" w:author="Зайцев Павел Борисович" w:date="2025-12-18T16:37:00Z">
              <w:tcPr>
                <w:tcW w:w="441" w:type="dxa"/>
                <w:gridSpan w:val="3"/>
                <w:tcBorders>
                  <w:bottom w:val="single" w:sz="4" w:space="0" w:color="auto"/>
                </w:tcBorders>
              </w:tcPr>
            </w:tcPrChange>
          </w:tcPr>
          <w:p w14:paraId="03B645C8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1715" w:author="Зайцев Павел Борисович" w:date="2025-12-18T16:37:00Z">
              <w:tcPr>
                <w:tcW w:w="1857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29FC71A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  <w:tcPrChange w:id="1716" w:author="Зайцев Павел Борисович" w:date="2025-12-18T16:37:00Z">
              <w:tcPr>
                <w:tcW w:w="993" w:type="dxa"/>
                <w:gridSpan w:val="3"/>
                <w:vMerge/>
                <w:tcBorders>
                  <w:bottom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6A5E1D3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1717" w:author="Зайцев Павел Борисович" w:date="2025-12-18T16:37:00Z">
              <w:tcPr>
                <w:tcW w:w="693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4D52A07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922C09">
              <w:rPr>
                <w:sz w:val="16"/>
                <w:szCs w:val="16"/>
                <w:lang w:val="en-US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60BA3F3C" w14:textId="77777777" w:rsidR="008E1947" w:rsidRPr="00922C09" w:rsidRDefault="008E1947" w:rsidP="00B55E3E">
            <w:pPr>
              <w:jc w:val="center"/>
              <w:rPr>
                <w:sz w:val="16"/>
                <w:szCs w:val="16"/>
              </w:rPr>
            </w:pPr>
            <w:r w:rsidRPr="00922C09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hideMark/>
            <w:tcPrChange w:id="1718" w:author="Зайцев Павел Борисович" w:date="2025-12-18T16:37:00Z">
              <w:tcPr>
                <w:tcW w:w="991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418C1D4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1719" w:author="Зайцев Павел Борисович" w:date="2025-12-18T16:37:00Z">
              <w:tcPr>
                <w:tcW w:w="568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4D0C479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01, 02,  04, 05, 06, 08, 09, 10, 11, 12, 13</w:t>
            </w:r>
            <w:r>
              <w:rPr>
                <w:sz w:val="16"/>
                <w:szCs w:val="16"/>
              </w:rPr>
              <w:t>, 14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1720" w:author="Зайцев Павел Борисович" w:date="2025-12-18T16:37:00Z">
              <w:tcPr>
                <w:tcW w:w="714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80E235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hideMark/>
            <w:tcPrChange w:id="1721" w:author="Зайцев Павел Борисович" w:date="2025-12-18T16:37:00Z">
              <w:tcPr>
                <w:tcW w:w="1842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16F4C40" w14:textId="77777777" w:rsidR="008E1947" w:rsidRPr="009D4734" w:rsidRDefault="00AE63DB" w:rsidP="000A0618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00600</w:t>
            </w:r>
            <w:r>
              <w:rPr>
                <w:sz w:val="16"/>
                <w:szCs w:val="16"/>
                <w:lang w:val="en-US"/>
              </w:rPr>
              <w:t>6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  <w:p w14:paraId="35CD0632" w14:textId="77777777" w:rsidR="008E1947" w:rsidRPr="006156DB" w:rsidRDefault="00AE63DB" w:rsidP="00AE63DB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00800</w:t>
            </w:r>
            <w:r>
              <w:rPr>
                <w:sz w:val="16"/>
                <w:szCs w:val="16"/>
                <w:lang w:val="en-US"/>
              </w:rPr>
              <w:t>8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1722" w:author="Зайцев Павел Борисович" w:date="2025-12-18T16:37:00Z">
              <w:tcPr>
                <w:tcW w:w="851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57388EE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1723" w:author="Зайцев Павел Борисович" w:date="2025-12-18T16:37:00Z">
              <w:tcPr>
                <w:tcW w:w="1129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C58C0FF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  <w:lang w:val="en-US"/>
              </w:rPr>
              <w:t>40110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1724" w:author="Зайцев Павел Борисович" w:date="2025-12-18T16:37:00Z">
              <w:tcPr>
                <w:tcW w:w="992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3F0A265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  <w:lang w:val="en-US"/>
              </w:rPr>
              <w:t>189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hideMark/>
            <w:tcPrChange w:id="1725" w:author="Зайцев Павел Борисович" w:date="2025-12-18T16:37:00Z">
              <w:tcPr>
                <w:tcW w:w="562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192D98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shd w:val="clear" w:color="auto" w:fill="auto"/>
            <w:noWrap/>
            <w:hideMark/>
            <w:tcPrChange w:id="1726" w:author="Зайцев Павел Борисович" w:date="2025-12-18T16:37:00Z">
              <w:tcPr>
                <w:tcW w:w="127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9AFEBE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shd w:val="clear" w:color="auto" w:fill="auto"/>
            <w:noWrap/>
            <w:hideMark/>
            <w:tcPrChange w:id="1727" w:author="Зайцев Павел Борисович" w:date="2025-12-18T16:37:00Z">
              <w:tcPr>
                <w:tcW w:w="113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CF9F148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shd w:val="clear" w:color="auto" w:fill="auto"/>
            <w:hideMark/>
            <w:tcPrChange w:id="1728" w:author="Зайцев Павел Борисович" w:date="2025-12-18T16:37:00Z">
              <w:tcPr>
                <w:tcW w:w="999" w:type="dxa"/>
                <w:gridSpan w:val="3"/>
                <w:shd w:val="clear" w:color="auto" w:fill="auto"/>
                <w:hideMark/>
              </w:tcPr>
            </w:tcPrChange>
          </w:tcPr>
          <w:p w14:paraId="4BAA3FFB" w14:textId="77777777" w:rsidR="008E1947" w:rsidRPr="005F69E7" w:rsidRDefault="008E1947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  <w:tcPrChange w:id="1729" w:author="Зайцев Павел Борисович" w:date="2025-12-18T16:37:00Z">
              <w:tcPr>
                <w:tcW w:w="850" w:type="dxa"/>
                <w:gridSpan w:val="3"/>
                <w:shd w:val="clear" w:color="auto" w:fill="auto"/>
                <w:hideMark/>
              </w:tcPr>
            </w:tcPrChange>
          </w:tcPr>
          <w:p w14:paraId="5D655E84" w14:textId="77777777" w:rsidR="008E1947" w:rsidRPr="005F69E7" w:rsidRDefault="00F34A6B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Значение&gt;</w:t>
            </w:r>
            <w:r w:rsidR="008E1947" w:rsidRPr="005F69E7">
              <w:rPr>
                <w:sz w:val="16"/>
                <w:szCs w:val="16"/>
              </w:rPr>
              <w:t xml:space="preserve"> 0</w:t>
            </w:r>
          </w:p>
        </w:tc>
      </w:tr>
      <w:tr w:rsidR="008E1947" w:rsidRPr="006156DB" w14:paraId="518CEAA7" w14:textId="77777777" w:rsidTr="009E29F0">
        <w:trPr>
          <w:trHeight w:val="2055"/>
          <w:trPrChange w:id="1730" w:author="Зайцев Павел Борисович" w:date="2025-12-18T16:37:00Z">
            <w:trPr>
              <w:gridBefore w:val="2"/>
              <w:trHeight w:val="2055"/>
            </w:trPr>
          </w:trPrChange>
        </w:trPr>
        <w:tc>
          <w:tcPr>
            <w:tcW w:w="441" w:type="dxa"/>
            <w:tcPrChange w:id="1731" w:author="Зайцев Павел Борисович" w:date="2025-12-18T16:37:00Z">
              <w:tcPr>
                <w:tcW w:w="441" w:type="dxa"/>
                <w:gridSpan w:val="3"/>
              </w:tcPr>
            </w:tcPrChange>
          </w:tcPr>
          <w:p w14:paraId="1ED97B07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shd w:val="clear" w:color="auto" w:fill="auto"/>
            <w:noWrap/>
            <w:hideMark/>
            <w:tcPrChange w:id="1732" w:author="Зайцев Павел Борисович" w:date="2025-12-18T16:37:00Z">
              <w:tcPr>
                <w:tcW w:w="1857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85179E3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  <w:tcPrChange w:id="1733" w:author="Зайцев Павел Борисович" w:date="2025-12-18T16:37:00Z">
              <w:tcPr>
                <w:tcW w:w="993" w:type="dxa"/>
                <w:gridSpan w:val="3"/>
                <w:shd w:val="clear" w:color="auto" w:fill="auto"/>
                <w:vAlign w:val="center"/>
                <w:hideMark/>
              </w:tcPr>
            </w:tcPrChange>
          </w:tcPr>
          <w:p w14:paraId="08BDB1BD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  <w:tcPrChange w:id="1734" w:author="Зайцев Павел Борисович" w:date="2025-12-18T16:37:00Z">
              <w:tcPr>
                <w:tcW w:w="69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705862F1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09D8BC1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AE7145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shd w:val="clear" w:color="auto" w:fill="auto"/>
            <w:hideMark/>
            <w:tcPrChange w:id="1735" w:author="Зайцев Павел Борисович" w:date="2025-12-18T16:37:00Z">
              <w:tcPr>
                <w:tcW w:w="991" w:type="dxa"/>
                <w:gridSpan w:val="3"/>
                <w:shd w:val="clear" w:color="auto" w:fill="auto"/>
                <w:hideMark/>
              </w:tcPr>
            </w:tcPrChange>
          </w:tcPr>
          <w:p w14:paraId="5AB4F15C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shd w:val="clear" w:color="auto" w:fill="auto"/>
            <w:noWrap/>
            <w:hideMark/>
            <w:tcPrChange w:id="1736" w:author="Зайцев Павел Борисович" w:date="2025-12-18T16:37:00Z">
              <w:tcPr>
                <w:tcW w:w="568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6A9C2DF0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01, 02, 04, 05, 06, 08, 09, 10, 11, 12, 13</w:t>
            </w:r>
            <w:r>
              <w:rPr>
                <w:sz w:val="16"/>
                <w:szCs w:val="16"/>
              </w:rPr>
              <w:t>, 14</w:t>
            </w:r>
          </w:p>
        </w:tc>
        <w:tc>
          <w:tcPr>
            <w:tcW w:w="714" w:type="dxa"/>
            <w:shd w:val="clear" w:color="auto" w:fill="auto"/>
            <w:noWrap/>
            <w:hideMark/>
            <w:tcPrChange w:id="1737" w:author="Зайцев Павел Борисович" w:date="2025-12-18T16:37:00Z">
              <w:tcPr>
                <w:tcW w:w="714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49B3006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shd w:val="clear" w:color="auto" w:fill="auto"/>
            <w:hideMark/>
            <w:tcPrChange w:id="1738" w:author="Зайцев Павел Борисович" w:date="2025-12-18T16:37:00Z">
              <w:tcPr>
                <w:tcW w:w="1842" w:type="dxa"/>
                <w:gridSpan w:val="3"/>
                <w:shd w:val="clear" w:color="auto" w:fill="auto"/>
                <w:hideMark/>
              </w:tcPr>
            </w:tcPrChange>
          </w:tcPr>
          <w:p w14:paraId="508E15DE" w14:textId="77777777" w:rsidR="008E1947" w:rsidRPr="009D4734" w:rsidRDefault="00AE63DB" w:rsidP="000A0618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00600</w:t>
            </w:r>
            <w:r>
              <w:rPr>
                <w:sz w:val="16"/>
                <w:szCs w:val="16"/>
                <w:lang w:val="en-US"/>
              </w:rPr>
              <w:t>6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  <w:p w14:paraId="75E9CE9F" w14:textId="77777777" w:rsidR="008E1947" w:rsidRPr="003A3A0C" w:rsidRDefault="00AE63DB" w:rsidP="00AE63DB">
            <w:pPr>
              <w:jc w:val="center"/>
              <w:rPr>
                <w:sz w:val="16"/>
                <w:szCs w:val="16"/>
              </w:rPr>
            </w:pPr>
            <w:r w:rsidRPr="009D4734">
              <w:rPr>
                <w:sz w:val="16"/>
                <w:szCs w:val="16"/>
              </w:rPr>
              <w:t>2071</w:t>
            </w:r>
            <w:r>
              <w:rPr>
                <w:sz w:val="16"/>
                <w:szCs w:val="16"/>
              </w:rPr>
              <w:t>00800</w:t>
            </w:r>
            <w:r>
              <w:rPr>
                <w:sz w:val="16"/>
                <w:szCs w:val="16"/>
                <w:lang w:val="en-US"/>
              </w:rPr>
              <w:t>8</w:t>
            </w:r>
            <w:r w:rsidRPr="009D4734">
              <w:rPr>
                <w:sz w:val="16"/>
                <w:szCs w:val="16"/>
              </w:rPr>
              <w:t>00001</w:t>
            </w:r>
            <w:r>
              <w:rPr>
                <w:sz w:val="16"/>
                <w:szCs w:val="16"/>
              </w:rPr>
              <w:t>96</w:t>
            </w:r>
          </w:p>
        </w:tc>
        <w:tc>
          <w:tcPr>
            <w:tcW w:w="851" w:type="dxa"/>
            <w:shd w:val="clear" w:color="auto" w:fill="auto"/>
            <w:noWrap/>
            <w:hideMark/>
            <w:tcPrChange w:id="1739" w:author="Зайцев Павел Борисович" w:date="2025-12-18T16:37:00Z">
              <w:tcPr>
                <w:tcW w:w="851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25A895F6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hideMark/>
            <w:tcPrChange w:id="1740" w:author="Зайцев Павел Борисович" w:date="2025-12-18T16:37:00Z">
              <w:tcPr>
                <w:tcW w:w="1129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4F8DBCEF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40110</w:t>
            </w:r>
          </w:p>
        </w:tc>
        <w:tc>
          <w:tcPr>
            <w:tcW w:w="992" w:type="dxa"/>
            <w:shd w:val="clear" w:color="auto" w:fill="auto"/>
            <w:noWrap/>
            <w:hideMark/>
            <w:tcPrChange w:id="1741" w:author="Зайцев Павел Борисович" w:date="2025-12-18T16:37:00Z">
              <w:tcPr>
                <w:tcW w:w="992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B95EA0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189</w:t>
            </w:r>
          </w:p>
        </w:tc>
        <w:tc>
          <w:tcPr>
            <w:tcW w:w="4820" w:type="dxa"/>
            <w:gridSpan w:val="5"/>
            <w:shd w:val="clear" w:color="auto" w:fill="auto"/>
            <w:noWrap/>
            <w:hideMark/>
            <w:tcPrChange w:id="1742" w:author="Зайцев Павел Борисович" w:date="2025-12-18T16:37:00Z">
              <w:tcPr>
                <w:tcW w:w="4820" w:type="dxa"/>
                <w:gridSpan w:val="15"/>
                <w:shd w:val="clear" w:color="auto" w:fill="auto"/>
                <w:noWrap/>
                <w:hideMark/>
              </w:tcPr>
            </w:tcPrChange>
          </w:tcPr>
          <w:p w14:paraId="113EDF4A" w14:textId="77777777" w:rsidR="008E1947" w:rsidRDefault="008E1947" w:rsidP="00B55E3E">
            <w:pPr>
              <w:rPr>
                <w:sz w:val="16"/>
                <w:szCs w:val="16"/>
              </w:rPr>
            </w:pPr>
          </w:p>
          <w:p w14:paraId="3408D2D4" w14:textId="77777777" w:rsidR="008E1947" w:rsidRPr="005F69E7" w:rsidRDefault="008E1947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Согласно таблице 1</w:t>
            </w:r>
          </w:p>
        </w:tc>
      </w:tr>
      <w:tr w:rsidR="00A30AED" w:rsidRPr="006156DB" w14:paraId="29867686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74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657"/>
          <w:trPrChange w:id="1744" w:author="Зайцев Павел Борисович" w:date="2025-12-18T16:37:00Z">
            <w:trPr>
              <w:gridBefore w:val="2"/>
              <w:trHeight w:val="657"/>
            </w:trPr>
          </w:trPrChange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745" w:author="Зайцев Павел Борисович" w:date="2025-12-18T16:37:00Z">
              <w:tcPr>
                <w:tcW w:w="441" w:type="dxa"/>
                <w:gridSpan w:val="3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612E821" w14:textId="77777777" w:rsidR="00A30AED" w:rsidRPr="003A3A0C" w:rsidRDefault="00A30AED" w:rsidP="00B55E3E">
            <w:pPr>
              <w:rPr>
                <w:sz w:val="16"/>
                <w:szCs w:val="16"/>
              </w:rPr>
            </w:pPr>
            <w:r w:rsidRPr="003A3A0C">
              <w:rPr>
                <w:sz w:val="16"/>
                <w:szCs w:val="16"/>
              </w:rPr>
              <w:t>1</w:t>
            </w:r>
            <w:r w:rsidRPr="003A3A0C">
              <w:rPr>
                <w:sz w:val="16"/>
                <w:szCs w:val="16"/>
                <w:lang w:val="en-US"/>
              </w:rPr>
              <w:t>3</w:t>
            </w:r>
            <w:r w:rsidRPr="003A3A0C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46" w:author="Зайцев Павел Борисович" w:date="2025-12-18T16:37:00Z">
              <w:tcPr>
                <w:tcW w:w="1857" w:type="dxa"/>
                <w:gridSpan w:val="3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E5FFD33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47" w:author="Зайцев Павел Борисович" w:date="2025-12-18T16:37:00Z">
              <w:tcPr>
                <w:tcW w:w="99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38164BF" w14:textId="77777777" w:rsidR="00A30AED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140120251</w:t>
            </w:r>
          </w:p>
          <w:p w14:paraId="1602B759" w14:textId="77777777" w:rsidR="00AE63DB" w:rsidRPr="006156DB" w:rsidRDefault="00AE63DB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140120254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48" w:author="Зайцев Павел Борисович" w:date="2025-12-18T16:37:00Z">
              <w:tcPr>
                <w:tcW w:w="69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140A18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49" w:author="Зайцев Павел Борисович" w:date="2025-12-18T16:37:00Z">
              <w:tcPr>
                <w:tcW w:w="991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780B95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50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053128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51" w:author="Зайцев Павел Борисович" w:date="2025-12-18T16:37:00Z">
              <w:tcPr>
                <w:tcW w:w="714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DFA94C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52" w:author="Зайцев Павел Борисович" w:date="2025-12-18T16:37:00Z">
              <w:tcPr>
                <w:tcW w:w="1842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12B772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*****************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53" w:author="Зайцев Павел Борисович" w:date="2025-12-18T16:37:00Z">
              <w:tcPr>
                <w:tcW w:w="851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B8783F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54" w:author="Зайцев Павел Борисович" w:date="2025-12-18T16:37:00Z">
              <w:tcPr>
                <w:tcW w:w="1129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08DF52F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55" w:author="Зайцев Павел Борисович" w:date="2025-12-18T16:37:00Z">
              <w:tcPr>
                <w:tcW w:w="992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A7E56D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56" w:author="Зайцев Павел Борисович" w:date="2025-12-18T16:37:00Z">
              <w:tcPr>
                <w:tcW w:w="562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BD788F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57" w:author="Зайцев Павел Борисович" w:date="2025-12-18T16:37:00Z">
              <w:tcPr>
                <w:tcW w:w="1277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6AF6C5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58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2DC06F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59" w:author="Зайцев Павел Борисович" w:date="2025-12-18T16:37:00Z">
              <w:tcPr>
                <w:tcW w:w="999" w:type="dxa"/>
                <w:gridSpan w:val="3"/>
                <w:vMerge w:val="restar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E033461" w14:textId="77777777" w:rsidR="00A30AED" w:rsidRPr="005F69E7" w:rsidRDefault="00F34A6B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значение&gt;</w:t>
            </w:r>
            <w:r>
              <w:rPr>
                <w:sz w:val="16"/>
                <w:szCs w:val="16"/>
              </w:rPr>
              <w:t xml:space="preserve"> </w:t>
            </w:r>
            <w:r w:rsidR="00A30AED" w:rsidRPr="005F69E7">
              <w:rPr>
                <w:sz w:val="16"/>
                <w:szCs w:val="16"/>
              </w:rPr>
              <w:t>= 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hideMark/>
            <w:tcPrChange w:id="1760" w:author="Зайцев Павел Борисович" w:date="2025-12-18T16:37:00Z">
              <w:tcPr>
                <w:tcW w:w="850" w:type="dxa"/>
                <w:gridSpan w:val="3"/>
                <w:tcBorders>
                  <w:top w:val="nil"/>
                  <w:left w:val="single" w:sz="4" w:space="0" w:color="auto"/>
                  <w:right w:val="single" w:sz="8" w:space="0" w:color="auto"/>
                </w:tcBorders>
                <w:shd w:val="clear" w:color="auto" w:fill="auto"/>
                <w:hideMark/>
              </w:tcPr>
            </w:tcPrChange>
          </w:tcPr>
          <w:p w14:paraId="2BFD2523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0</w:t>
            </w:r>
          </w:p>
        </w:tc>
      </w:tr>
      <w:tr w:rsidR="008E1947" w:rsidRPr="006156DB" w14:paraId="0443B905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761" w:author="Зайцев Павел Борисович" w:date="2025-12-18T16:37:00Z">
            <w:tblPrEx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1762" w:author="Зайцев Павел Борисович" w:date="2025-12-18T16:37:00Z">
            <w:trPr>
              <w:gridBefore w:val="1"/>
              <w:gridAfter w:val="0"/>
              <w:trHeight w:val="510"/>
            </w:trPr>
          </w:trPrChange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PrChange w:id="1763" w:author="Зайцев Павел Борисович" w:date="2025-12-18T16:37:00Z">
              <w:tcPr>
                <w:tcW w:w="441" w:type="dxa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67DBF1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64" w:author="Зайцев Павел Борисович" w:date="2025-12-18T16:37:00Z">
              <w:tcPr>
                <w:tcW w:w="1857" w:type="dxa"/>
                <w:gridSpan w:val="3"/>
                <w:tcBorders>
                  <w:top w:val="single" w:sz="4" w:space="0" w:color="auto"/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119532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  <w:p w14:paraId="12DA27A7" w14:textId="77CB24B2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PrChange w:id="1765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62FFF4B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140120251</w:t>
            </w:r>
            <w:r w:rsidR="00AE63DB">
              <w:rPr>
                <w:sz w:val="16"/>
                <w:szCs w:val="16"/>
              </w:rPr>
              <w:t>140120254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66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A61C0FB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9A2E65">
              <w:rPr>
                <w:sz w:val="16"/>
                <w:szCs w:val="16"/>
                <w:lang w:val="en-US"/>
              </w:rPr>
              <w:t>&lt;&gt;***</w:t>
            </w:r>
            <w:r>
              <w:rPr>
                <w:sz w:val="16"/>
                <w:szCs w:val="16"/>
              </w:rPr>
              <w:t>,</w:t>
            </w:r>
          </w:p>
          <w:p w14:paraId="633523C4" w14:textId="77777777" w:rsidR="008E1947" w:rsidRPr="009A2E65" w:rsidRDefault="008E1947" w:rsidP="00B55E3E">
            <w:pPr>
              <w:jc w:val="center"/>
              <w:rPr>
                <w:sz w:val="16"/>
                <w:szCs w:val="16"/>
              </w:rPr>
            </w:pPr>
            <w:r w:rsidRPr="009A2E65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67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8A9F418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68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B05E0AE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01, 02,  04, 05, 06, 08, 09, 10, 11, 12, 13</w:t>
            </w:r>
            <w:r>
              <w:rPr>
                <w:sz w:val="16"/>
                <w:szCs w:val="16"/>
              </w:rPr>
              <w:t>, 14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69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B897A9C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PrChange w:id="1770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4316ED7" w14:textId="77777777" w:rsidR="008E1947" w:rsidRPr="00AD24FF" w:rsidRDefault="008E1947" w:rsidP="000A0618">
            <w:pPr>
              <w:rPr>
                <w:sz w:val="16"/>
                <w:szCs w:val="16"/>
              </w:rPr>
            </w:pPr>
            <w:r w:rsidRPr="00AD24FF">
              <w:rPr>
                <w:sz w:val="16"/>
                <w:szCs w:val="16"/>
              </w:rPr>
              <w:t>хххх0000000000</w:t>
            </w:r>
            <w:r>
              <w:rPr>
                <w:sz w:val="16"/>
                <w:szCs w:val="16"/>
                <w:lang w:val="en-US"/>
              </w:rPr>
              <w:t>yyy</w:t>
            </w:r>
            <w:r w:rsidRPr="00AD24FF">
              <w:rPr>
                <w:sz w:val="16"/>
                <w:szCs w:val="16"/>
              </w:rPr>
              <w:t>,</w:t>
            </w:r>
          </w:p>
          <w:p w14:paraId="0776027A" w14:textId="77777777" w:rsidR="008E1947" w:rsidRPr="008E1947" w:rsidRDefault="008E1947" w:rsidP="00F34A6B">
            <w:pPr>
              <w:jc w:val="center"/>
              <w:rPr>
                <w:sz w:val="16"/>
                <w:szCs w:val="16"/>
              </w:rPr>
            </w:pPr>
            <w:r w:rsidRPr="00AD24FF">
              <w:rPr>
                <w:sz w:val="16"/>
                <w:szCs w:val="16"/>
              </w:rPr>
              <w:t xml:space="preserve">проверка хххх на справочник «кодов разделов и подразделов», проверка </w:t>
            </w:r>
            <w:r>
              <w:rPr>
                <w:sz w:val="16"/>
                <w:szCs w:val="16"/>
                <w:lang w:val="en-US"/>
              </w:rPr>
              <w:t>yyy</w:t>
            </w:r>
            <w:r w:rsidRPr="00AD24FF">
              <w:rPr>
                <w:sz w:val="16"/>
                <w:szCs w:val="16"/>
              </w:rPr>
              <w:t xml:space="preserve"> на справочник «код вида расхода»</w:t>
            </w:r>
            <w:r>
              <w:rPr>
                <w:sz w:val="16"/>
                <w:szCs w:val="16"/>
              </w:rPr>
              <w:t xml:space="preserve">, допустим </w:t>
            </w:r>
            <w:r>
              <w:rPr>
                <w:sz w:val="16"/>
                <w:szCs w:val="16"/>
                <w:lang w:val="en-US"/>
              </w:rPr>
              <w:t>yyy</w:t>
            </w:r>
            <w:r>
              <w:rPr>
                <w:sz w:val="16"/>
                <w:szCs w:val="16"/>
              </w:rPr>
              <w:t xml:space="preserve"> = </w:t>
            </w:r>
            <w:r w:rsidR="00AE63DB">
              <w:rPr>
                <w:sz w:val="16"/>
                <w:szCs w:val="16"/>
              </w:rPr>
              <w:t>5хх,806</w:t>
            </w:r>
            <w:r w:rsidR="00502527" w:rsidRPr="00502527">
              <w:rPr>
                <w:sz w:val="16"/>
                <w:szCs w:val="16"/>
              </w:rPr>
              <w:t>, 1-17 разряды могут быть равными «00000000000000806»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71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549CA0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72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AD841DE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40120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73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5639487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251</w:t>
            </w:r>
          </w:p>
          <w:p w14:paraId="7845BF54" w14:textId="77777777" w:rsidR="00AE63DB" w:rsidRPr="006156DB" w:rsidRDefault="00AE63DB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74" w:author="Зайцев Павел Борисович" w:date="2025-12-18T16:37:00Z">
              <w:tcPr>
                <w:tcW w:w="562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6C9F3E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75" w:author="Зайцев Павел Борисович" w:date="2025-12-18T16:37:00Z">
              <w:tcPr>
                <w:tcW w:w="1277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C9DA3AE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PrChange w:id="1776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69D12BE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777" w:author="Зайцев Павел Борисович" w:date="2025-12-18T16:37:00Z">
              <w:tcPr>
                <w:tcW w:w="999" w:type="dxa"/>
                <w:gridSpan w:val="3"/>
                <w:vMerge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2E4D645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  <w:tcPrChange w:id="1778" w:author="Зайцев Павел Борисович" w:date="2025-12-18T16:37:00Z">
              <w:tcPr>
                <w:tcW w:w="850" w:type="dxa"/>
                <w:gridSpan w:val="3"/>
                <w:tcBorders>
                  <w:left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FFCE756" w14:textId="77777777" w:rsidR="008E1947" w:rsidRPr="006156DB" w:rsidRDefault="008E1947" w:rsidP="00B55E3E">
            <w:pPr>
              <w:rPr>
                <w:sz w:val="16"/>
                <w:szCs w:val="16"/>
              </w:rPr>
            </w:pPr>
          </w:p>
        </w:tc>
      </w:tr>
      <w:tr w:rsidR="0079017E" w:rsidRPr="006156DB" w14:paraId="51FF52DE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779" w:author="Зайцев Павел Борисович" w:date="2025-12-18T16:37:00Z">
            <w:tblPrEx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2218"/>
          <w:trPrChange w:id="1780" w:author="Зайцев Павел Борисович" w:date="2025-12-18T16:37:00Z">
            <w:trPr>
              <w:gridBefore w:val="1"/>
              <w:gridAfter w:val="0"/>
              <w:trHeight w:val="2218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PrChange w:id="1781" w:author="Зайцев Павел Борисович" w:date="2025-12-18T16:37:00Z">
              <w:tcPr>
                <w:tcW w:w="441" w:type="dxa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</w:tcPr>
            </w:tcPrChange>
          </w:tcPr>
          <w:p w14:paraId="351DA213" w14:textId="77777777" w:rsidR="0079017E" w:rsidRPr="006156DB" w:rsidRDefault="0079017E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  <w:tcPrChange w:id="1782" w:author="Зайцев Павел Борисович" w:date="2025-12-18T16:37:00Z">
              <w:tcPr>
                <w:tcW w:w="1857" w:type="dxa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4CDF81A7" w14:textId="76C5F8F4" w:rsidR="0079017E" w:rsidRPr="006156DB" w:rsidRDefault="0079017E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83" w:author="Зайцев Павел Борисович" w:date="2025-12-18T16:37:00Z">
              <w:tcPr>
                <w:tcW w:w="993" w:type="dxa"/>
                <w:gridSpan w:val="3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57DB9D6" w14:textId="77777777" w:rsidR="0079017E" w:rsidRDefault="0079017E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140120251</w:t>
            </w:r>
          </w:p>
          <w:p w14:paraId="334F1C3D" w14:textId="77777777" w:rsidR="0079017E" w:rsidRPr="006156DB" w:rsidRDefault="0079017E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140120254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84" w:author="Зайцев Павел Борисович" w:date="2025-12-18T16:37:00Z">
              <w:tcPr>
                <w:tcW w:w="693" w:type="dxa"/>
                <w:gridSpan w:val="3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CFB0D4C" w14:textId="77777777" w:rsidR="0079017E" w:rsidRDefault="0079017E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 xml:space="preserve">, </w:t>
            </w:r>
          </w:p>
          <w:p w14:paraId="463A2534" w14:textId="77777777" w:rsidR="0079017E" w:rsidRPr="006156DB" w:rsidRDefault="0079017E" w:rsidP="00B55E3E">
            <w:pPr>
              <w:jc w:val="center"/>
              <w:rPr>
                <w:sz w:val="16"/>
                <w:szCs w:val="16"/>
              </w:rPr>
            </w:pPr>
            <w:r w:rsidRPr="00D01A82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85" w:author="Зайцев Павел Борисович" w:date="2025-12-18T16:37:00Z">
              <w:tcPr>
                <w:tcW w:w="991" w:type="dxa"/>
                <w:gridSpan w:val="3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FB21AD3" w14:textId="77777777" w:rsidR="0079017E" w:rsidRPr="006156DB" w:rsidRDefault="0079017E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>
              <w:rPr>
                <w:sz w:val="16"/>
                <w:szCs w:val="16"/>
              </w:rPr>
              <w:br/>
            </w:r>
            <w:r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  <w:t xml:space="preserve">00000001, </w:t>
            </w:r>
            <w:r w:rsidRPr="006156DB">
              <w:rPr>
                <w:bCs/>
                <w:sz w:val="16"/>
                <w:szCs w:val="16"/>
              </w:rPr>
              <w:t>00000006, 00000008,</w:t>
            </w:r>
            <w:r w:rsidRPr="006156DB">
              <w:rPr>
                <w:sz w:val="16"/>
                <w:szCs w:val="16"/>
              </w:rPr>
              <w:t xml:space="preserve"> хх000009,</w:t>
            </w:r>
            <w:r w:rsidRPr="006156DB">
              <w:rPr>
                <w:sz w:val="16"/>
                <w:szCs w:val="16"/>
              </w:rPr>
              <w:br/>
              <w:t>11800009,</w:t>
            </w:r>
            <w:r w:rsidRPr="006156DB">
              <w:rPr>
                <w:sz w:val="16"/>
                <w:szCs w:val="16"/>
              </w:rPr>
              <w:br/>
              <w:t>71800009,</w:t>
            </w:r>
            <w:r w:rsidRPr="006156DB">
              <w:rPr>
                <w:sz w:val="16"/>
                <w:szCs w:val="16"/>
              </w:rPr>
              <w:br/>
              <w:t>71900009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86" w:author="Зайцев Павел Борисович" w:date="2025-12-18T16:37:00Z">
              <w:tcPr>
                <w:tcW w:w="568" w:type="dxa"/>
                <w:gridSpan w:val="3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EBBEFD0" w14:textId="77777777" w:rsidR="0079017E" w:rsidRPr="006156DB" w:rsidRDefault="0079017E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01, 02, 04, 05, 06, 08, 09, 10, 11, 12, 13</w:t>
            </w:r>
            <w:r>
              <w:rPr>
                <w:sz w:val="16"/>
                <w:szCs w:val="16"/>
              </w:rPr>
              <w:t>, 14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87" w:author="Зайцев Павел Борисович" w:date="2025-12-18T16:37:00Z">
              <w:tcPr>
                <w:tcW w:w="714" w:type="dxa"/>
                <w:gridSpan w:val="3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AEBCC43" w14:textId="77777777" w:rsidR="0079017E" w:rsidRPr="006156DB" w:rsidRDefault="0079017E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88" w:author="Зайцев Павел Борисович" w:date="2025-12-18T16:37:00Z">
              <w:tcPr>
                <w:tcW w:w="1842" w:type="dxa"/>
                <w:gridSpan w:val="3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3080E0A" w14:textId="77777777" w:rsidR="0079017E" w:rsidRPr="00AD24FF" w:rsidRDefault="0079017E" w:rsidP="000A0618">
            <w:pPr>
              <w:rPr>
                <w:sz w:val="16"/>
                <w:szCs w:val="16"/>
              </w:rPr>
            </w:pPr>
            <w:r w:rsidRPr="00AD24FF">
              <w:rPr>
                <w:sz w:val="16"/>
                <w:szCs w:val="16"/>
              </w:rPr>
              <w:t>хххх0000000000</w:t>
            </w:r>
            <w:r>
              <w:rPr>
                <w:sz w:val="16"/>
                <w:szCs w:val="16"/>
                <w:lang w:val="en-US"/>
              </w:rPr>
              <w:t>yyy</w:t>
            </w:r>
            <w:r w:rsidRPr="00AD24FF">
              <w:rPr>
                <w:sz w:val="16"/>
                <w:szCs w:val="16"/>
              </w:rPr>
              <w:t>,</w:t>
            </w:r>
          </w:p>
          <w:p w14:paraId="270F7E76" w14:textId="77777777" w:rsidR="0079017E" w:rsidRPr="006156DB" w:rsidRDefault="0079017E" w:rsidP="00F34A6B">
            <w:pPr>
              <w:jc w:val="center"/>
              <w:rPr>
                <w:sz w:val="16"/>
                <w:szCs w:val="16"/>
              </w:rPr>
            </w:pPr>
            <w:r w:rsidRPr="00AD24FF">
              <w:rPr>
                <w:sz w:val="16"/>
                <w:szCs w:val="16"/>
              </w:rPr>
              <w:t xml:space="preserve">проверка хххх на справочник «кодов разделов и подразделов», проверка </w:t>
            </w:r>
            <w:r>
              <w:rPr>
                <w:sz w:val="16"/>
                <w:szCs w:val="16"/>
                <w:lang w:val="en-US"/>
              </w:rPr>
              <w:t>yyy</w:t>
            </w:r>
            <w:r w:rsidRPr="00AD24FF">
              <w:rPr>
                <w:sz w:val="16"/>
                <w:szCs w:val="16"/>
              </w:rPr>
              <w:t xml:space="preserve"> на справочник «код вида расхода»</w:t>
            </w:r>
            <w:r>
              <w:rPr>
                <w:sz w:val="16"/>
                <w:szCs w:val="16"/>
              </w:rPr>
              <w:t xml:space="preserve">, допустим </w:t>
            </w:r>
            <w:r>
              <w:rPr>
                <w:sz w:val="16"/>
                <w:szCs w:val="16"/>
                <w:lang w:val="en-US"/>
              </w:rPr>
              <w:t>yyy</w:t>
            </w:r>
            <w:r>
              <w:rPr>
                <w:sz w:val="16"/>
                <w:szCs w:val="16"/>
              </w:rPr>
              <w:t xml:space="preserve"> = 5хх,806</w:t>
            </w:r>
            <w:r w:rsidRPr="00AB4159">
              <w:rPr>
                <w:sz w:val="16"/>
                <w:szCs w:val="16"/>
              </w:rPr>
              <w:t>, 1-17 разряды могут быть равными «00000000000000806» (только при отражении в графе 9 счета 1204ХХХХХ)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89" w:author="Зайцев Павел Борисович" w:date="2025-12-18T16:37:00Z">
              <w:tcPr>
                <w:tcW w:w="851" w:type="dxa"/>
                <w:gridSpan w:val="3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8732CC4" w14:textId="77777777" w:rsidR="0079017E" w:rsidRPr="006156DB" w:rsidRDefault="0079017E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90" w:author="Зайцев Павел Борисович" w:date="2025-12-18T16:37:00Z">
              <w:tcPr>
                <w:tcW w:w="1129" w:type="dxa"/>
                <w:gridSpan w:val="3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5892203" w14:textId="77777777" w:rsidR="0079017E" w:rsidRPr="006156DB" w:rsidRDefault="0079017E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40120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91" w:author="Зайцев Павел Борисович" w:date="2025-12-18T16:37:00Z">
              <w:tcPr>
                <w:tcW w:w="992" w:type="dxa"/>
                <w:gridSpan w:val="3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8EA9984" w14:textId="77777777" w:rsidR="0079017E" w:rsidRDefault="0079017E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251</w:t>
            </w:r>
          </w:p>
          <w:p w14:paraId="6B104148" w14:textId="77777777" w:rsidR="0079017E" w:rsidRPr="006156DB" w:rsidRDefault="0079017E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  <w:tcPrChange w:id="1792" w:author="Зайцев Павел Борисович" w:date="2025-12-18T16:37:00Z">
              <w:tcPr>
                <w:tcW w:w="4820" w:type="dxa"/>
                <w:gridSpan w:val="15"/>
                <w:tcBorders>
                  <w:top w:val="single" w:sz="4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48DFFC8" w14:textId="77777777" w:rsidR="0079017E" w:rsidRPr="006156DB" w:rsidRDefault="0079017E" w:rsidP="00B55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Согласно приложению 1</w:t>
            </w:r>
          </w:p>
          <w:p w14:paraId="135F81B2" w14:textId="77777777" w:rsidR="0079017E" w:rsidRPr="006156DB" w:rsidRDefault="0079017E" w:rsidP="00B55E3E">
            <w:pPr>
              <w:rPr>
                <w:sz w:val="16"/>
                <w:szCs w:val="16"/>
              </w:rPr>
            </w:pPr>
          </w:p>
        </w:tc>
      </w:tr>
      <w:tr w:rsidR="008E1947" w:rsidRPr="006156DB" w14:paraId="0CFEC79D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793" w:author="Зайцев Павел Борисович" w:date="2025-12-18T16:37:00Z">
            <w:tblPrEx>
              <w:tblInd w:w="10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1275"/>
          <w:trPrChange w:id="1794" w:author="Зайцев Павел Борисович" w:date="2025-12-18T16:37:00Z">
            <w:trPr>
              <w:gridAfter w:val="0"/>
              <w:trHeight w:val="1275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795" w:author="Зайцев Павел Борисович" w:date="2025-12-18T16:37:00Z">
              <w:tcPr>
                <w:tcW w:w="441" w:type="dxa"/>
                <w:gridSpan w:val="3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B1AFA3F" w14:textId="77777777" w:rsidR="008E1947" w:rsidRPr="003A3A0C" w:rsidRDefault="008E1947" w:rsidP="00B55E3E">
            <w:pPr>
              <w:rPr>
                <w:sz w:val="16"/>
                <w:szCs w:val="16"/>
              </w:rPr>
            </w:pPr>
            <w:r w:rsidRPr="003A3A0C">
              <w:rPr>
                <w:sz w:val="16"/>
                <w:szCs w:val="16"/>
              </w:rPr>
              <w:t>1</w:t>
            </w:r>
            <w:r w:rsidRPr="003A3A0C">
              <w:rPr>
                <w:sz w:val="16"/>
                <w:szCs w:val="16"/>
                <w:lang w:val="en-US"/>
              </w:rPr>
              <w:t>4</w:t>
            </w:r>
            <w:r w:rsidRPr="003A3A0C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96" w:author="Зайцев Павел Борисович" w:date="2025-12-18T16:37:00Z">
              <w:tcPr>
                <w:tcW w:w="1857" w:type="dxa"/>
                <w:gridSpan w:val="3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4FF166E" w14:textId="77777777" w:rsidR="008E1947" w:rsidRPr="006156DB" w:rsidRDefault="008E1947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797" w:author="Зайцев Павел Борисович" w:date="2025-12-18T16:37:00Z">
              <w:tcPr>
                <w:tcW w:w="993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90C681B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120551000</w:t>
            </w:r>
          </w:p>
          <w:p w14:paraId="5C02AE19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120561000</w:t>
            </w:r>
            <w:r w:rsidRPr="006156DB">
              <w:rPr>
                <w:sz w:val="16"/>
                <w:szCs w:val="16"/>
              </w:rPr>
              <w:br/>
            </w:r>
          </w:p>
          <w:p w14:paraId="6DDDCA33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0A2ED8D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98" w:author="Зайцев Павел Борисович" w:date="2025-12-18T16:37:00Z">
              <w:tcPr>
                <w:tcW w:w="693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5803123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799" w:author="Зайцев Павел Борисович" w:date="2025-12-18T16:37:00Z">
              <w:tcPr>
                <w:tcW w:w="991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1E9C96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800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50DF7AE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801" w:author="Зайцев Павел Борисович" w:date="2025-12-18T16:37:00Z">
              <w:tcPr>
                <w:tcW w:w="714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87A187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802" w:author="Зайцев Павел Борисович" w:date="2025-12-18T16:37:00Z">
              <w:tcPr>
                <w:tcW w:w="1842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F09DB21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*****************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803" w:author="Зайцев Павел Борисович" w:date="2025-12-18T16:37:00Z">
              <w:tcPr>
                <w:tcW w:w="851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682886E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804" w:author="Зайцев Павел Борисович" w:date="2025-12-18T16:37:00Z">
              <w:tcPr>
                <w:tcW w:w="1129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75CB7CB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805" w:author="Зайцев Павел Борисович" w:date="2025-12-18T16:37:00Z">
              <w:tcPr>
                <w:tcW w:w="992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1A7C78E9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806" w:author="Зайцев Павел Борисович" w:date="2025-12-18T16:37:00Z">
              <w:tcPr>
                <w:tcW w:w="562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3437430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807" w:author="Зайцев Павел Борисович" w:date="2025-12-18T16:37:00Z">
              <w:tcPr>
                <w:tcW w:w="1277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47127EB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  <w:tcPrChange w:id="1808" w:author="Зайцев Павел Борисович" w:date="2025-12-18T16:37:00Z">
              <w:tcPr>
                <w:tcW w:w="1132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</w:tcPrChange>
          </w:tcPr>
          <w:p w14:paraId="2B931369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809" w:author="Зайцев Павел Борисович" w:date="2025-12-18T16:37:00Z">
              <w:tcPr>
                <w:tcW w:w="999" w:type="dxa"/>
                <w:gridSpan w:val="3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445C6515" w14:textId="77777777" w:rsidR="008E1947" w:rsidRPr="005F69E7" w:rsidRDefault="00F34A6B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 &lt;</w:t>
            </w:r>
            <w:r w:rsidR="008E1947" w:rsidRPr="005F69E7">
              <w:rPr>
                <w:sz w:val="16"/>
                <w:szCs w:val="16"/>
              </w:rPr>
              <w:t>, &gt;=0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  <w:tcPrChange w:id="1810" w:author="Зайцев Павел Борисович" w:date="2025-12-18T16:37:00Z">
              <w:tcPr>
                <w:tcW w:w="850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hideMark/>
              </w:tcPr>
            </w:tcPrChange>
          </w:tcPr>
          <w:p w14:paraId="279EAA7A" w14:textId="77777777" w:rsidR="008E1947" w:rsidRPr="008E1947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</w:tr>
      <w:tr w:rsidR="00AB256A" w:rsidRPr="006156DB" w14:paraId="5A55ECFC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53C9BD7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35DBA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F5B26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120551000</w:t>
            </w:r>
          </w:p>
          <w:p w14:paraId="5E788B95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120561000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FB79B" w14:textId="77777777" w:rsidR="008E1947" w:rsidRDefault="008E1947" w:rsidP="00B55E3E">
            <w:pPr>
              <w:jc w:val="center"/>
              <w:rPr>
                <w:sz w:val="16"/>
                <w:szCs w:val="16"/>
              </w:rPr>
            </w:pPr>
            <w:r w:rsidRPr="006733B1">
              <w:rPr>
                <w:sz w:val="16"/>
                <w:szCs w:val="16"/>
                <w:lang w:val="en-US"/>
              </w:rPr>
              <w:t xml:space="preserve">&lt;&gt;***, </w:t>
            </w:r>
          </w:p>
          <w:p w14:paraId="1183A568" w14:textId="77777777" w:rsidR="008E1947" w:rsidRPr="006733B1" w:rsidRDefault="008E1947" w:rsidP="00B55E3E">
            <w:pPr>
              <w:jc w:val="center"/>
              <w:rPr>
                <w:sz w:val="16"/>
                <w:szCs w:val="16"/>
              </w:rPr>
            </w:pPr>
            <w:r w:rsidRPr="006733B1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  <w:p w14:paraId="026D301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31D9D93D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</w:p>
          <w:p w14:paraId="0D6FC392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00000001</w:t>
            </w:r>
          </w:p>
          <w:p w14:paraId="13AE6A52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00000006, 00000</w:t>
            </w:r>
            <w:r>
              <w:rPr>
                <w:sz w:val="16"/>
                <w:szCs w:val="16"/>
              </w:rPr>
              <w:t xml:space="preserve">008, </w:t>
            </w:r>
            <w:r>
              <w:rPr>
                <w:sz w:val="16"/>
                <w:szCs w:val="16"/>
                <w:lang w:val="en-US"/>
              </w:rPr>
              <w:t>xx</w:t>
            </w:r>
            <w:r w:rsidRPr="006156DB">
              <w:rPr>
                <w:sz w:val="16"/>
                <w:szCs w:val="16"/>
              </w:rPr>
              <w:t>000009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hideMark/>
          </w:tcPr>
          <w:p w14:paraId="25317AB2" w14:textId="77777777" w:rsidR="008E1947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01,</w:t>
            </w:r>
          </w:p>
          <w:p w14:paraId="763CCD43" w14:textId="77777777" w:rsidR="008E1947" w:rsidRPr="006156DB" w:rsidRDefault="008E1947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02, 06, 08, 09, 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B71F0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EBB90" w14:textId="77777777" w:rsidR="008E1947" w:rsidRPr="006156DB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="002042FE"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хххх</w:t>
            </w:r>
            <w:r w:rsidRPr="006156DB">
              <w:rPr>
                <w:bCs/>
                <w:sz w:val="16"/>
                <w:szCs w:val="16"/>
              </w:rPr>
              <w:t>150,</w:t>
            </w:r>
          </w:p>
          <w:p w14:paraId="3E1E3FB5" w14:textId="77777777" w:rsidR="008E1947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 w:rsidR="002042FE"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хххх</w:t>
            </w:r>
            <w:r w:rsidRPr="006156DB">
              <w:rPr>
                <w:bCs/>
                <w:sz w:val="16"/>
                <w:szCs w:val="16"/>
              </w:rPr>
              <w:t>150</w:t>
            </w:r>
          </w:p>
          <w:p w14:paraId="297EC5AB" w14:textId="77777777" w:rsidR="008E1947" w:rsidRPr="006156DB" w:rsidRDefault="008E1947" w:rsidP="00B55E3E">
            <w:pPr>
              <w:jc w:val="center"/>
              <w:rPr>
                <w:bCs/>
                <w:sz w:val="16"/>
                <w:szCs w:val="16"/>
              </w:rPr>
            </w:pPr>
            <w:r w:rsidRPr="007D5312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18</w:t>
            </w:r>
            <w:r w:rsidRPr="007D5312">
              <w:rPr>
                <w:bCs/>
                <w:sz w:val="16"/>
                <w:szCs w:val="16"/>
              </w:rPr>
              <w:t>ххххх0</w:t>
            </w:r>
            <w:r w:rsidR="002042FE">
              <w:rPr>
                <w:bCs/>
                <w:sz w:val="16"/>
                <w:szCs w:val="16"/>
              </w:rPr>
              <w:t>6</w:t>
            </w:r>
            <w:r w:rsidRPr="007D5312">
              <w:rPr>
                <w:bCs/>
                <w:sz w:val="16"/>
                <w:szCs w:val="16"/>
              </w:rPr>
              <w:t>хххх150,</w:t>
            </w:r>
          </w:p>
          <w:p w14:paraId="7F71EC76" w14:textId="77777777" w:rsidR="002042FE" w:rsidRPr="006156DB" w:rsidRDefault="002042FE" w:rsidP="002042FE">
            <w:pPr>
              <w:jc w:val="center"/>
              <w:rPr>
                <w:bCs/>
                <w:sz w:val="16"/>
                <w:szCs w:val="16"/>
              </w:rPr>
            </w:pPr>
            <w:r w:rsidRPr="007D5312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18</w:t>
            </w:r>
            <w:r w:rsidRPr="007D5312">
              <w:rPr>
                <w:bCs/>
                <w:sz w:val="16"/>
                <w:szCs w:val="16"/>
              </w:rPr>
              <w:t>ххххх0</w:t>
            </w:r>
            <w:r>
              <w:rPr>
                <w:bCs/>
                <w:sz w:val="16"/>
                <w:szCs w:val="16"/>
              </w:rPr>
              <w:t>8</w:t>
            </w:r>
            <w:r w:rsidRPr="007D5312">
              <w:rPr>
                <w:bCs/>
                <w:sz w:val="16"/>
                <w:szCs w:val="16"/>
              </w:rPr>
              <w:t>хххх150,</w:t>
            </w:r>
          </w:p>
          <w:p w14:paraId="508965AD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E6C99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3E68FFC0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83E3E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20551</w:t>
            </w:r>
          </w:p>
          <w:p w14:paraId="6BE8B407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20561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F52C6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000</w:t>
            </w:r>
          </w:p>
          <w:p w14:paraId="532754DD" w14:textId="77777777" w:rsidR="008E1947" w:rsidRPr="006156DB" w:rsidRDefault="008E1947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000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EF8172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45C01D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E8003D" w14:textId="77777777" w:rsidR="008E1947" w:rsidRPr="006156DB" w:rsidRDefault="008E1947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DE69F" w14:textId="77777777" w:rsidR="008E1947" w:rsidRPr="008E1947" w:rsidRDefault="00F34A6B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 &lt;</w:t>
            </w:r>
            <w:r w:rsidR="008E1947" w:rsidRPr="005F69E7">
              <w:rPr>
                <w:sz w:val="16"/>
                <w:szCs w:val="16"/>
              </w:rPr>
              <w:t>, &gt;=0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654006" w14:textId="77777777" w:rsidR="008E1947" w:rsidRPr="005F69E7" w:rsidRDefault="008E1947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B256A" w:rsidRPr="006156DB" w14:paraId="23991AC2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  <w:ins w:id="1811" w:author="Зайцев Павел Борисович" w:date="2025-12-18T16:18:00Z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38630F1" w14:textId="0C65552F" w:rsidR="0079017E" w:rsidRPr="003E289F" w:rsidRDefault="0079017E" w:rsidP="003D0C99">
            <w:pPr>
              <w:jc w:val="center"/>
              <w:rPr>
                <w:ins w:id="1812" w:author="Зайцев Павел Борисович" w:date="2025-12-18T16:18:00Z"/>
                <w:sz w:val="16"/>
                <w:szCs w:val="16"/>
              </w:rPr>
            </w:pPr>
            <w:ins w:id="1813" w:author="Зайцев Павел Борисович" w:date="2025-12-18T16:18:00Z">
              <w:r w:rsidRPr="003E289F">
                <w:rPr>
                  <w:sz w:val="16"/>
                  <w:szCs w:val="16"/>
                </w:rPr>
                <w:t>1</w:t>
              </w:r>
            </w:ins>
            <w:ins w:id="1814" w:author="Зайцев Павел Борисович" w:date="2025-12-18T16:38:00Z">
              <w:r w:rsidR="003D0C99">
                <w:rPr>
                  <w:sz w:val="16"/>
                  <w:szCs w:val="16"/>
                </w:rPr>
                <w:t>5</w:t>
              </w:r>
            </w:ins>
            <w:ins w:id="1815" w:author="Зайцев Павел Борисович" w:date="2025-12-18T16:18:00Z">
              <w:r w:rsidRPr="003E289F">
                <w:rPr>
                  <w:sz w:val="16"/>
                  <w:szCs w:val="16"/>
                </w:rPr>
                <w:t>.</w:t>
              </w:r>
            </w:ins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0442C" w14:textId="77777777" w:rsidR="0079017E" w:rsidRPr="006156DB" w:rsidRDefault="0079017E" w:rsidP="0079017E">
            <w:pPr>
              <w:jc w:val="center"/>
              <w:rPr>
                <w:ins w:id="1816" w:author="Зайцев Павел Борисович" w:date="2025-12-18T16:18:00Z"/>
                <w:sz w:val="16"/>
                <w:szCs w:val="16"/>
              </w:rPr>
            </w:pPr>
            <w:ins w:id="1817" w:author="Зайцев Павел Борисович" w:date="2025-12-18T16:18:00Z">
              <w:r w:rsidRPr="006156DB">
                <w:rPr>
                  <w:sz w:val="16"/>
                  <w:szCs w:val="16"/>
                </w:rPr>
                <w:t>ИТОГО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025C7" w14:textId="38F1F282" w:rsidR="0079017E" w:rsidRPr="0079017E" w:rsidRDefault="0079017E" w:rsidP="006605C3">
            <w:pPr>
              <w:jc w:val="center"/>
              <w:rPr>
                <w:ins w:id="1818" w:author="Зайцев Павел Борисович" w:date="2025-12-18T16:18:00Z"/>
                <w:sz w:val="16"/>
                <w:szCs w:val="16"/>
              </w:rPr>
            </w:pPr>
            <w:ins w:id="1819" w:author="Зайцев Павел Борисович" w:date="2025-12-18T16:18:00Z">
              <w:r w:rsidRPr="006156DB">
                <w:rPr>
                  <w:sz w:val="16"/>
                  <w:szCs w:val="16"/>
                </w:rPr>
                <w:t>130111000</w:t>
              </w:r>
            </w:ins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62142" w14:textId="77777777" w:rsidR="0079017E" w:rsidRPr="0079017E" w:rsidRDefault="0079017E" w:rsidP="0079017E">
            <w:pPr>
              <w:jc w:val="center"/>
              <w:rPr>
                <w:ins w:id="1820" w:author="Зайцев Павел Борисович" w:date="2025-12-18T16:18:00Z"/>
                <w:sz w:val="16"/>
                <w:szCs w:val="16"/>
                <w:lang w:val="en-US"/>
              </w:rPr>
            </w:pPr>
            <w:ins w:id="1821" w:author="Зайцев Павел Борисович" w:date="2025-12-18T16:18:00Z">
              <w:r w:rsidRPr="0079017E">
                <w:rPr>
                  <w:sz w:val="16"/>
                  <w:szCs w:val="16"/>
                  <w:lang w:val="en-US"/>
                </w:rPr>
                <w:t>***</w:t>
              </w:r>
            </w:ins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48868BE9" w14:textId="77777777" w:rsidR="0079017E" w:rsidRPr="006156DB" w:rsidRDefault="0079017E" w:rsidP="0079017E">
            <w:pPr>
              <w:jc w:val="center"/>
              <w:rPr>
                <w:ins w:id="1822" w:author="Зайцев Павел Борисович" w:date="2025-12-18T16:18:00Z"/>
                <w:sz w:val="16"/>
                <w:szCs w:val="16"/>
              </w:rPr>
            </w:pPr>
            <w:ins w:id="1823" w:author="Зайцев Павел Борисович" w:date="2025-12-18T16:18:00Z">
              <w:r w:rsidRPr="006156DB">
                <w:rPr>
                  <w:sz w:val="16"/>
                  <w:szCs w:val="16"/>
                </w:rPr>
                <w:t>********</w:t>
              </w:r>
            </w:ins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hideMark/>
          </w:tcPr>
          <w:p w14:paraId="6CB2468E" w14:textId="77777777" w:rsidR="0079017E" w:rsidRPr="0079017E" w:rsidRDefault="0079017E" w:rsidP="0079017E">
            <w:pPr>
              <w:jc w:val="center"/>
              <w:rPr>
                <w:ins w:id="1824" w:author="Зайцев Павел Борисович" w:date="2025-12-18T16:18:00Z"/>
                <w:sz w:val="16"/>
                <w:szCs w:val="16"/>
                <w:lang w:val="en-US"/>
              </w:rPr>
            </w:pPr>
            <w:ins w:id="1825" w:author="Зайцев Павел Борисович" w:date="2025-12-18T16:18:00Z">
              <w:r w:rsidRPr="0079017E">
                <w:rPr>
                  <w:sz w:val="16"/>
                  <w:szCs w:val="16"/>
                  <w:lang w:val="en-US"/>
                </w:rPr>
                <w:t>**</w:t>
              </w:r>
            </w:ins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9986B" w14:textId="77777777" w:rsidR="0079017E" w:rsidRPr="006156DB" w:rsidRDefault="0079017E" w:rsidP="0079017E">
            <w:pPr>
              <w:jc w:val="center"/>
              <w:rPr>
                <w:ins w:id="1826" w:author="Зайцев Павел Борисович" w:date="2025-12-18T16:18:00Z"/>
                <w:sz w:val="16"/>
                <w:szCs w:val="16"/>
              </w:rPr>
            </w:pPr>
            <w:ins w:id="1827" w:author="Зайцев Павел Борисович" w:date="2025-12-18T16:18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90AD3" w14:textId="77777777" w:rsidR="0079017E" w:rsidRPr="006156DB" w:rsidRDefault="0079017E" w:rsidP="0079017E">
            <w:pPr>
              <w:jc w:val="center"/>
              <w:rPr>
                <w:ins w:id="1828" w:author="Зайцев Павел Борисович" w:date="2025-12-18T16:18:00Z"/>
                <w:sz w:val="16"/>
                <w:szCs w:val="16"/>
              </w:rPr>
            </w:pPr>
            <w:ins w:id="1829" w:author="Зайцев Павел Борисович" w:date="2025-12-18T16:18:00Z">
              <w:r w:rsidRPr="006156DB">
                <w:rPr>
                  <w:sz w:val="16"/>
                  <w:szCs w:val="16"/>
                </w:rPr>
                <w:t>*****************</w:t>
              </w:r>
            </w:ins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12535" w14:textId="77777777" w:rsidR="0079017E" w:rsidRPr="006156DB" w:rsidRDefault="0079017E" w:rsidP="0079017E">
            <w:pPr>
              <w:jc w:val="center"/>
              <w:rPr>
                <w:ins w:id="1830" w:author="Зайцев Павел Борисович" w:date="2025-12-18T16:18:00Z"/>
                <w:sz w:val="16"/>
                <w:szCs w:val="16"/>
              </w:rPr>
            </w:pPr>
            <w:ins w:id="1831" w:author="Зайцев Павел Борисович" w:date="2025-12-18T16:18:00Z">
              <w:r w:rsidRPr="006156DB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D32F3" w14:textId="77777777" w:rsidR="0079017E" w:rsidRPr="006156DB" w:rsidRDefault="0079017E" w:rsidP="0079017E">
            <w:pPr>
              <w:jc w:val="center"/>
              <w:rPr>
                <w:ins w:id="1832" w:author="Зайцев Павел Борисович" w:date="2025-12-18T16:18:00Z"/>
                <w:sz w:val="16"/>
                <w:szCs w:val="16"/>
              </w:rPr>
            </w:pPr>
            <w:ins w:id="1833" w:author="Зайцев Павел Борисович" w:date="2025-12-18T16:18:00Z">
              <w:r w:rsidRPr="006156DB">
                <w:rPr>
                  <w:sz w:val="16"/>
                  <w:szCs w:val="16"/>
                </w:rPr>
                <w:t>*****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8862B" w14:textId="77777777" w:rsidR="0079017E" w:rsidRPr="006156DB" w:rsidRDefault="0079017E" w:rsidP="0079017E">
            <w:pPr>
              <w:jc w:val="center"/>
              <w:rPr>
                <w:ins w:id="1834" w:author="Зайцев Павел Борисович" w:date="2025-12-18T16:18:00Z"/>
                <w:sz w:val="16"/>
                <w:szCs w:val="16"/>
              </w:rPr>
            </w:pPr>
            <w:ins w:id="1835" w:author="Зайцев Павел Борисович" w:date="2025-12-18T16:18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6FFD0F" w14:textId="77777777" w:rsidR="0079017E" w:rsidRPr="006156DB" w:rsidRDefault="0079017E" w:rsidP="0079017E">
            <w:pPr>
              <w:jc w:val="center"/>
              <w:rPr>
                <w:ins w:id="1836" w:author="Зайцев Павел Борисович" w:date="2025-12-18T16:18:00Z"/>
                <w:sz w:val="16"/>
                <w:szCs w:val="16"/>
              </w:rPr>
            </w:pPr>
            <w:ins w:id="1837" w:author="Зайцев Павел Борисович" w:date="2025-12-18T16:18:00Z">
              <w:r w:rsidRPr="006156DB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4BEF55" w14:textId="77777777" w:rsidR="0079017E" w:rsidRPr="006156DB" w:rsidRDefault="0079017E" w:rsidP="0079017E">
            <w:pPr>
              <w:jc w:val="center"/>
              <w:rPr>
                <w:ins w:id="1838" w:author="Зайцев Павел Борисович" w:date="2025-12-18T16:18:00Z"/>
                <w:sz w:val="16"/>
                <w:szCs w:val="16"/>
              </w:rPr>
            </w:pPr>
            <w:ins w:id="1839" w:author="Зайцев Павел Борисович" w:date="2025-12-18T16:18:00Z">
              <w:r w:rsidRPr="006156DB">
                <w:rPr>
                  <w:sz w:val="16"/>
                  <w:szCs w:val="16"/>
                </w:rPr>
                <w:t>*****</w:t>
              </w:r>
            </w:ins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296347" w14:textId="77777777" w:rsidR="0079017E" w:rsidRPr="006156DB" w:rsidRDefault="0079017E" w:rsidP="0079017E">
            <w:pPr>
              <w:jc w:val="center"/>
              <w:rPr>
                <w:ins w:id="1840" w:author="Зайцев Павел Борисович" w:date="2025-12-18T16:18:00Z"/>
                <w:sz w:val="16"/>
                <w:szCs w:val="16"/>
              </w:rPr>
            </w:pPr>
            <w:ins w:id="1841" w:author="Зайцев Павел Борисович" w:date="2025-12-18T16:18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254A3" w14:textId="77777777" w:rsidR="0079017E" w:rsidRPr="005F69E7" w:rsidRDefault="0079017E" w:rsidP="0079017E">
            <w:pPr>
              <w:jc w:val="center"/>
              <w:rPr>
                <w:ins w:id="1842" w:author="Зайцев Павел Борисович" w:date="2025-12-18T16:18:00Z"/>
                <w:sz w:val="16"/>
                <w:szCs w:val="16"/>
              </w:rPr>
            </w:pPr>
            <w:ins w:id="1843" w:author="Зайцев Павел Борисович" w:date="2025-12-18T16:18:00Z">
              <w:r w:rsidRPr="005F69E7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05D3BF" w14:textId="77777777" w:rsidR="0079017E" w:rsidRPr="005F69E7" w:rsidRDefault="0079017E" w:rsidP="0079017E">
            <w:pPr>
              <w:jc w:val="center"/>
              <w:rPr>
                <w:ins w:id="1844" w:author="Зайцев Павел Борисович" w:date="2025-12-18T16:18:00Z"/>
                <w:sz w:val="16"/>
                <w:szCs w:val="16"/>
              </w:rPr>
            </w:pPr>
            <w:ins w:id="1845" w:author="Зайцев Павел Борисович" w:date="2025-12-18T16:18:00Z">
              <w:r w:rsidRPr="005F69E7">
                <w:rPr>
                  <w:sz w:val="16"/>
                  <w:szCs w:val="16"/>
                </w:rPr>
                <w:t>значение&gt;</w:t>
              </w:r>
              <w:r>
                <w:rPr>
                  <w:sz w:val="16"/>
                  <w:szCs w:val="16"/>
                </w:rPr>
                <w:t>=</w:t>
              </w:r>
              <w:r w:rsidRPr="005F69E7">
                <w:rPr>
                  <w:sz w:val="16"/>
                  <w:szCs w:val="16"/>
                </w:rPr>
                <w:t>0</w:t>
              </w:r>
            </w:ins>
          </w:p>
        </w:tc>
      </w:tr>
      <w:tr w:rsidR="00AB256A" w:rsidRPr="006156DB" w14:paraId="7D7C0B47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0"/>
          <w:ins w:id="1846" w:author="Зайцев Павел Борисович" w:date="2025-12-18T16:18:00Z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3A44C2F" w14:textId="77777777" w:rsidR="0079017E" w:rsidRPr="006156DB" w:rsidRDefault="0079017E" w:rsidP="0079017E">
            <w:pPr>
              <w:jc w:val="center"/>
              <w:rPr>
                <w:ins w:id="1847" w:author="Зайцев Павел Борисович" w:date="2025-12-18T16:18:00Z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B7A66" w14:textId="77777777" w:rsidR="0079017E" w:rsidRPr="006156DB" w:rsidRDefault="0079017E" w:rsidP="0079017E">
            <w:pPr>
              <w:jc w:val="center"/>
              <w:rPr>
                <w:ins w:id="1848" w:author="Зайцев Павел Борисович" w:date="2025-12-18T16:18:00Z"/>
                <w:sz w:val="16"/>
                <w:szCs w:val="16"/>
              </w:rPr>
            </w:pPr>
            <w:ins w:id="1849" w:author="Зайцев Павел Борисович" w:date="2025-12-18T16:18:00Z">
              <w:r w:rsidRPr="006156DB">
                <w:rPr>
                  <w:sz w:val="16"/>
                  <w:szCs w:val="16"/>
                </w:rPr>
                <w:t>в том числе по номеру (коду) счета</w:t>
              </w:r>
            </w:ins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D9118" w14:textId="7543CCE0" w:rsidR="0079017E" w:rsidRPr="0079017E" w:rsidRDefault="0079017E" w:rsidP="006605C3">
            <w:pPr>
              <w:jc w:val="center"/>
              <w:rPr>
                <w:ins w:id="1850" w:author="Зайцев Павел Борисович" w:date="2025-12-18T16:18:00Z"/>
                <w:sz w:val="16"/>
                <w:szCs w:val="16"/>
              </w:rPr>
            </w:pPr>
            <w:ins w:id="1851" w:author="Зайцев Павел Борисович" w:date="2025-12-18T16:18:00Z">
              <w:r w:rsidRPr="006156DB">
                <w:rPr>
                  <w:sz w:val="16"/>
                  <w:szCs w:val="16"/>
                </w:rPr>
                <w:t>130111000</w:t>
              </w:r>
            </w:ins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42FD2" w14:textId="77777777" w:rsidR="0079017E" w:rsidRPr="0079017E" w:rsidRDefault="0079017E" w:rsidP="0079017E">
            <w:pPr>
              <w:jc w:val="center"/>
              <w:rPr>
                <w:ins w:id="1852" w:author="Зайцев Павел Борисович" w:date="2025-12-18T16:18:00Z"/>
                <w:sz w:val="16"/>
                <w:szCs w:val="16"/>
                <w:lang w:val="en-US"/>
              </w:rPr>
            </w:pPr>
            <w:ins w:id="1853" w:author="Зайцев Павел Борисович" w:date="2025-12-18T16:18:00Z">
              <w:r w:rsidRPr="0079017E">
                <w:rPr>
                  <w:sz w:val="16"/>
                  <w:szCs w:val="16"/>
                  <w:lang w:val="en-US"/>
                </w:rPr>
                <w:t>&lt;&gt;***,</w:t>
              </w:r>
            </w:ins>
          </w:p>
          <w:p w14:paraId="6F4B468E" w14:textId="77777777" w:rsidR="0079017E" w:rsidRPr="0079017E" w:rsidRDefault="0079017E" w:rsidP="0079017E">
            <w:pPr>
              <w:jc w:val="center"/>
              <w:rPr>
                <w:ins w:id="1854" w:author="Зайцев Павел Борисович" w:date="2025-12-18T16:18:00Z"/>
                <w:sz w:val="16"/>
                <w:szCs w:val="16"/>
                <w:lang w:val="en-US"/>
              </w:rPr>
            </w:pPr>
            <w:ins w:id="1855" w:author="Зайцев Павел Борисович" w:date="2025-12-18T16:18:00Z">
              <w:r w:rsidRPr="0079017E">
                <w:rPr>
                  <w:sz w:val="16"/>
                  <w:szCs w:val="16"/>
                  <w:lang w:val="en-US"/>
                </w:rPr>
                <w:t>&lt;&gt;000</w:t>
              </w:r>
            </w:ins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35DEA96D" w14:textId="77777777" w:rsidR="0079017E" w:rsidRPr="006156DB" w:rsidRDefault="0079017E" w:rsidP="0079017E">
            <w:pPr>
              <w:jc w:val="center"/>
              <w:rPr>
                <w:ins w:id="1856" w:author="Зайцев Павел Борисович" w:date="2025-12-18T16:18:00Z"/>
                <w:sz w:val="16"/>
                <w:szCs w:val="16"/>
              </w:rPr>
            </w:pPr>
            <w:ins w:id="1857" w:author="Зайцев Павел Борисович" w:date="2025-12-18T16:18:00Z">
              <w:r w:rsidRPr="0079017E">
                <w:rPr>
                  <w:sz w:val="16"/>
                  <w:szCs w:val="16"/>
                </w:rPr>
                <w:t>00000001</w:t>
              </w:r>
              <w:r w:rsidRPr="006156DB">
                <w:rPr>
                  <w:sz w:val="16"/>
                  <w:szCs w:val="16"/>
                </w:rPr>
                <w:br/>
              </w:r>
            </w:ins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hideMark/>
          </w:tcPr>
          <w:p w14:paraId="3A168D8B" w14:textId="77777777" w:rsidR="0079017E" w:rsidRDefault="0079017E" w:rsidP="0079017E">
            <w:pPr>
              <w:jc w:val="center"/>
              <w:rPr>
                <w:ins w:id="1858" w:author="Зайцев Павел Борисович" w:date="2025-12-18T16:18:00Z"/>
                <w:sz w:val="16"/>
                <w:szCs w:val="16"/>
                <w:lang w:val="en-US"/>
              </w:rPr>
            </w:pPr>
            <w:ins w:id="1859" w:author="Зайцев Павел Борисович" w:date="2025-12-18T16:18:00Z">
              <w:r>
                <w:rPr>
                  <w:sz w:val="16"/>
                  <w:szCs w:val="16"/>
                  <w:lang w:val="en-US"/>
                </w:rPr>
                <w:t>01,</w:t>
              </w:r>
            </w:ins>
          </w:p>
          <w:p w14:paraId="0E40EA43" w14:textId="77777777" w:rsidR="0079017E" w:rsidRPr="0079017E" w:rsidRDefault="0079017E" w:rsidP="0079017E">
            <w:pPr>
              <w:jc w:val="center"/>
              <w:rPr>
                <w:ins w:id="1860" w:author="Зайцев Павел Борисович" w:date="2025-12-18T16:18:00Z"/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7BADE" w14:textId="77777777" w:rsidR="0079017E" w:rsidRPr="006156DB" w:rsidRDefault="0079017E" w:rsidP="0079017E">
            <w:pPr>
              <w:jc w:val="center"/>
              <w:rPr>
                <w:ins w:id="1861" w:author="Зайцев Павел Борисович" w:date="2025-12-18T16:18:00Z"/>
                <w:sz w:val="16"/>
                <w:szCs w:val="16"/>
              </w:rPr>
            </w:pPr>
            <w:ins w:id="1862" w:author="Зайцев Павел Борисович" w:date="2025-12-18T16:18:00Z">
              <w:r>
                <w:rPr>
                  <w:sz w:val="16"/>
                  <w:szCs w:val="16"/>
                </w:rPr>
                <w:t>000</w:t>
              </w:r>
            </w:ins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D3A0" w14:textId="205C4240" w:rsidR="0079017E" w:rsidRPr="003A3A0C" w:rsidRDefault="0079017E" w:rsidP="0079017E">
            <w:pPr>
              <w:jc w:val="center"/>
              <w:rPr>
                <w:ins w:id="1863" w:author="Зайцев Павел Борисович" w:date="2025-12-18T16:18:00Z"/>
                <w:sz w:val="16"/>
                <w:szCs w:val="16"/>
              </w:rPr>
            </w:pPr>
            <w:ins w:id="1864" w:author="Зайцев Павел Борисович" w:date="2025-12-18T16:20:00Z">
              <w:r w:rsidRPr="0079017E">
                <w:rPr>
                  <w:sz w:val="16"/>
                  <w:szCs w:val="16"/>
                </w:rPr>
                <w:t>01030100060000810</w:t>
              </w:r>
            </w:ins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C3BEF" w14:textId="0F7C563F" w:rsidR="0079017E" w:rsidRPr="006156DB" w:rsidRDefault="0079017E" w:rsidP="006605C3">
            <w:pPr>
              <w:jc w:val="center"/>
              <w:rPr>
                <w:ins w:id="1865" w:author="Зайцев Павел Борисович" w:date="2025-12-18T16:18:00Z"/>
                <w:sz w:val="16"/>
                <w:szCs w:val="16"/>
              </w:rPr>
            </w:pPr>
            <w:ins w:id="1866" w:author="Зайцев Павел Борисович" w:date="2025-12-18T16:18:00Z">
              <w:r w:rsidRPr="006156DB"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80102" w14:textId="27CACCCE" w:rsidR="0079017E" w:rsidRPr="006156DB" w:rsidRDefault="0079017E" w:rsidP="006605C3">
            <w:pPr>
              <w:jc w:val="center"/>
              <w:rPr>
                <w:ins w:id="1867" w:author="Зайцев Павел Борисович" w:date="2025-12-18T16:18:00Z"/>
                <w:sz w:val="16"/>
                <w:szCs w:val="16"/>
              </w:rPr>
            </w:pPr>
            <w:ins w:id="1868" w:author="Зайцев Павел Борисович" w:date="2025-12-18T16:18:00Z">
              <w:r w:rsidRPr="006156DB">
                <w:rPr>
                  <w:sz w:val="16"/>
                  <w:szCs w:val="16"/>
                </w:rPr>
                <w:t>30111</w:t>
              </w:r>
            </w:ins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23327" w14:textId="58312BC0" w:rsidR="0079017E" w:rsidRPr="006156DB" w:rsidRDefault="0079017E" w:rsidP="006605C3">
            <w:pPr>
              <w:jc w:val="center"/>
              <w:rPr>
                <w:ins w:id="1869" w:author="Зайцев Павел Борисович" w:date="2025-12-18T16:18:00Z"/>
                <w:sz w:val="16"/>
                <w:szCs w:val="16"/>
              </w:rPr>
            </w:pPr>
            <w:ins w:id="1870" w:author="Зайцев Павел Борисович" w:date="2025-12-18T16:18:00Z">
              <w:r w:rsidRPr="006156DB">
                <w:rPr>
                  <w:sz w:val="16"/>
                  <w:szCs w:val="16"/>
                </w:rPr>
                <w:t>000</w:t>
              </w:r>
            </w:ins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B134A9" w14:textId="77777777" w:rsidR="0079017E" w:rsidRPr="006156DB" w:rsidRDefault="0079017E" w:rsidP="0079017E">
            <w:pPr>
              <w:jc w:val="center"/>
              <w:rPr>
                <w:ins w:id="1871" w:author="Зайцев Павел Борисович" w:date="2025-12-18T16:18:00Z"/>
                <w:sz w:val="16"/>
                <w:szCs w:val="16"/>
              </w:rPr>
            </w:pPr>
            <w:ins w:id="1872" w:author="Зайцев Павел Борисович" w:date="2025-12-18T16:18:00Z">
              <w:r w:rsidRPr="006156DB">
                <w:rPr>
                  <w:sz w:val="16"/>
                  <w:szCs w:val="16"/>
                </w:rPr>
                <w:t>*</w:t>
              </w:r>
            </w:ins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3E1AE6" w14:textId="77777777" w:rsidR="0079017E" w:rsidRPr="006156DB" w:rsidRDefault="0079017E" w:rsidP="0079017E">
            <w:pPr>
              <w:jc w:val="center"/>
              <w:rPr>
                <w:ins w:id="1873" w:author="Зайцев Павел Борисович" w:date="2025-12-18T16:18:00Z"/>
                <w:sz w:val="16"/>
                <w:szCs w:val="16"/>
              </w:rPr>
            </w:pPr>
            <w:ins w:id="1874" w:author="Зайцев Павел Борисович" w:date="2025-12-18T16:18:00Z">
              <w:r w:rsidRPr="006156DB">
                <w:rPr>
                  <w:sz w:val="16"/>
                  <w:szCs w:val="16"/>
                </w:rPr>
                <w:t>*****</w:t>
              </w:r>
            </w:ins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9ACBCA" w14:textId="77777777" w:rsidR="0079017E" w:rsidRPr="006156DB" w:rsidRDefault="0079017E" w:rsidP="0079017E">
            <w:pPr>
              <w:jc w:val="center"/>
              <w:rPr>
                <w:ins w:id="1875" w:author="Зайцев Павел Борисович" w:date="2025-12-18T16:18:00Z"/>
                <w:sz w:val="16"/>
                <w:szCs w:val="16"/>
              </w:rPr>
            </w:pPr>
            <w:ins w:id="1876" w:author="Зайцев Павел Борисович" w:date="2025-12-18T16:18:00Z">
              <w:r w:rsidRPr="006156DB">
                <w:rPr>
                  <w:sz w:val="16"/>
                  <w:szCs w:val="16"/>
                </w:rPr>
                <w:t>***</w:t>
              </w:r>
            </w:ins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BCE1" w14:textId="77777777" w:rsidR="0079017E" w:rsidRPr="005F69E7" w:rsidRDefault="0079017E" w:rsidP="0079017E">
            <w:pPr>
              <w:jc w:val="center"/>
              <w:rPr>
                <w:ins w:id="1877" w:author="Зайцев Павел Борисович" w:date="2025-12-18T16:18:00Z"/>
                <w:sz w:val="16"/>
                <w:szCs w:val="16"/>
              </w:rPr>
            </w:pPr>
            <w:ins w:id="1878" w:author="Зайцев Павел Борисович" w:date="2025-12-18T16:18:00Z">
              <w:r w:rsidRPr="005F69E7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C2DBED" w14:textId="77777777" w:rsidR="0079017E" w:rsidRPr="005F69E7" w:rsidRDefault="0079017E" w:rsidP="0079017E">
            <w:pPr>
              <w:jc w:val="center"/>
              <w:rPr>
                <w:ins w:id="1879" w:author="Зайцев Павел Борисович" w:date="2025-12-18T16:18:00Z"/>
                <w:sz w:val="16"/>
                <w:szCs w:val="16"/>
              </w:rPr>
            </w:pPr>
            <w:ins w:id="1880" w:author="Зайцев Павел Борисович" w:date="2025-12-18T16:18:00Z">
              <w:r w:rsidRPr="005F69E7">
                <w:rPr>
                  <w:sz w:val="16"/>
                  <w:szCs w:val="16"/>
                </w:rPr>
                <w:t>значение&lt;, &gt;0</w:t>
              </w:r>
            </w:ins>
          </w:p>
        </w:tc>
      </w:tr>
      <w:tr w:rsidR="00A30AED" w:rsidRPr="006156DB" w14:paraId="0F619590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88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188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883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D717257" w14:textId="71902208" w:rsidR="00A30AED" w:rsidRPr="004773C5" w:rsidRDefault="00A30AED" w:rsidP="003D0C99">
            <w:pPr>
              <w:rPr>
                <w:sz w:val="16"/>
                <w:szCs w:val="16"/>
                <w:highlight w:val="cyan"/>
              </w:rPr>
            </w:pPr>
            <w:del w:id="1884" w:author="Зайцев Павел Борисович" w:date="2025-12-18T16:38:00Z">
              <w:r w:rsidRPr="003A3A0C" w:rsidDel="003D0C99">
                <w:rPr>
                  <w:sz w:val="16"/>
                  <w:szCs w:val="16"/>
                </w:rPr>
                <w:delText>1</w:delText>
              </w:r>
              <w:r w:rsidDel="003D0C99">
                <w:rPr>
                  <w:sz w:val="16"/>
                  <w:szCs w:val="16"/>
                  <w:lang w:val="en-US"/>
                </w:rPr>
                <w:delText>5</w:delText>
              </w:r>
            </w:del>
            <w:ins w:id="1885" w:author="Зайцев Павел Борисович" w:date="2025-12-18T16:38:00Z">
              <w:r w:rsidR="003D0C99" w:rsidRPr="003A3A0C">
                <w:rPr>
                  <w:sz w:val="16"/>
                  <w:szCs w:val="16"/>
                </w:rPr>
                <w:t>1</w:t>
              </w:r>
              <w:r w:rsidR="003D0C99">
                <w:rPr>
                  <w:sz w:val="16"/>
                  <w:szCs w:val="16"/>
                </w:rPr>
                <w:t>6</w:t>
              </w:r>
            </w:ins>
            <w:r w:rsidRPr="003A3A0C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86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43C3191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87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4469032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140140151</w:t>
            </w:r>
            <w:r w:rsidRPr="006156DB">
              <w:rPr>
                <w:sz w:val="16"/>
                <w:szCs w:val="16"/>
                <w:lang w:val="en-US"/>
              </w:rPr>
              <w:t>1</w:t>
            </w:r>
            <w:r w:rsidRPr="006156DB">
              <w:rPr>
                <w:sz w:val="16"/>
                <w:szCs w:val="16"/>
              </w:rPr>
              <w:t>40140161</w:t>
            </w:r>
          </w:p>
          <w:p w14:paraId="6216A634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19F30324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88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ACC454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89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98AC6C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90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BF7ADA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91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7CDF42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92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31D3CA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*****************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93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3AC0E6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94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AB199C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95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A6533A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96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77B1E6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97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949361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898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8AE16A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99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9A80B51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1900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EC6E58F" w14:textId="3E64C15E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значение&gt;</w:t>
            </w:r>
            <w:r w:rsidR="00E930AD">
              <w:rPr>
                <w:sz w:val="16"/>
                <w:szCs w:val="16"/>
              </w:rPr>
              <w:t>=</w:t>
            </w:r>
            <w:r w:rsidRPr="005F69E7">
              <w:rPr>
                <w:sz w:val="16"/>
                <w:szCs w:val="16"/>
              </w:rPr>
              <w:t>0</w:t>
            </w:r>
          </w:p>
        </w:tc>
      </w:tr>
      <w:tr w:rsidR="00A30AED" w:rsidRPr="006156DB" w14:paraId="2379B1AD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90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190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903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DB37D65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04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9DE5B7D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05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268B568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140140151</w:t>
            </w:r>
            <w:r w:rsidRPr="006156DB">
              <w:rPr>
                <w:sz w:val="16"/>
                <w:szCs w:val="16"/>
                <w:lang w:val="en-US"/>
              </w:rPr>
              <w:t>1</w:t>
            </w:r>
            <w:r w:rsidRPr="006156DB">
              <w:rPr>
                <w:sz w:val="16"/>
                <w:szCs w:val="16"/>
              </w:rPr>
              <w:t>40140161</w:t>
            </w:r>
          </w:p>
          <w:p w14:paraId="46043F4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06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BFD7C16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>,</w:t>
            </w:r>
          </w:p>
          <w:p w14:paraId="368E2F4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4E15C5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07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7B8CE74" w14:textId="77777777" w:rsidR="00A30AE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</w:p>
          <w:p w14:paraId="57D4DDD4" w14:textId="77777777" w:rsidR="00A30AE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00000001,</w:t>
            </w:r>
          </w:p>
          <w:p w14:paraId="1C4EF5DE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00000006, </w:t>
            </w:r>
            <w:r>
              <w:rPr>
                <w:sz w:val="16"/>
                <w:szCs w:val="16"/>
              </w:rPr>
              <w:t xml:space="preserve">00000008, </w:t>
            </w:r>
            <w:r>
              <w:rPr>
                <w:sz w:val="16"/>
                <w:szCs w:val="16"/>
                <w:lang w:val="en-US"/>
              </w:rPr>
              <w:t>xx</w:t>
            </w:r>
            <w:r w:rsidRPr="006156DB">
              <w:rPr>
                <w:sz w:val="16"/>
                <w:szCs w:val="16"/>
              </w:rPr>
              <w:t>000009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08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C3B160D" w14:textId="77777777" w:rsidR="00A30AE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01,</w:t>
            </w:r>
          </w:p>
          <w:p w14:paraId="21C9A061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02, 06, 08, 09, 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09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F1A70C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10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466077E" w14:textId="77777777" w:rsidR="002042FE" w:rsidRPr="006156DB" w:rsidRDefault="002042FE" w:rsidP="002042F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хххх</w:t>
            </w:r>
            <w:r w:rsidRPr="006156DB">
              <w:rPr>
                <w:bCs/>
                <w:sz w:val="16"/>
                <w:szCs w:val="16"/>
              </w:rPr>
              <w:t>150,</w:t>
            </w:r>
          </w:p>
          <w:p w14:paraId="193A4E42" w14:textId="77777777" w:rsidR="002042FE" w:rsidRDefault="002042FE" w:rsidP="002042F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202ххххх0</w:t>
            </w:r>
            <w:r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хххх</w:t>
            </w:r>
            <w:r w:rsidRPr="006156DB">
              <w:rPr>
                <w:bCs/>
                <w:sz w:val="16"/>
                <w:szCs w:val="16"/>
              </w:rPr>
              <w:t>150</w:t>
            </w:r>
          </w:p>
          <w:p w14:paraId="6CD8F98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11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AE917F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3B4A396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12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989CF6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40140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13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6E5B2B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151</w:t>
            </w:r>
          </w:p>
          <w:p w14:paraId="55055D8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161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14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9E228C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15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444777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16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1A73FF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17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84E6BC9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1918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1389AB34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значение&gt;0</w:t>
            </w:r>
          </w:p>
        </w:tc>
      </w:tr>
      <w:tr w:rsidR="00A30AED" w:rsidRPr="006156DB" w14:paraId="73E202C1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91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192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921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EA1EDC7" w14:textId="10F1B882" w:rsidR="00A30AED" w:rsidRPr="003A3A0C" w:rsidRDefault="00A30AED" w:rsidP="003D0C99">
            <w:pPr>
              <w:rPr>
                <w:sz w:val="16"/>
                <w:szCs w:val="16"/>
              </w:rPr>
            </w:pPr>
            <w:del w:id="1922" w:author="Зайцев Павел Борисович" w:date="2025-12-18T16:38:00Z">
              <w:r w:rsidRPr="003A3A0C" w:rsidDel="003D0C99">
                <w:rPr>
                  <w:sz w:val="16"/>
                  <w:szCs w:val="16"/>
                </w:rPr>
                <w:delText>1</w:delText>
              </w:r>
              <w:r w:rsidRPr="003A3A0C" w:rsidDel="003D0C99">
                <w:rPr>
                  <w:sz w:val="16"/>
                  <w:szCs w:val="16"/>
                  <w:lang w:val="en-US"/>
                </w:rPr>
                <w:delText>6</w:delText>
              </w:r>
            </w:del>
            <w:ins w:id="1923" w:author="Зайцев Павел Борисович" w:date="2025-12-18T16:38:00Z">
              <w:r w:rsidR="003D0C99" w:rsidRPr="003A3A0C">
                <w:rPr>
                  <w:sz w:val="16"/>
                  <w:szCs w:val="16"/>
                </w:rPr>
                <w:t>1</w:t>
              </w:r>
              <w:r w:rsidR="003D0C99">
                <w:rPr>
                  <w:sz w:val="16"/>
                  <w:szCs w:val="16"/>
                </w:rPr>
                <w:t>7</w:t>
              </w:r>
            </w:ins>
            <w:r w:rsidRPr="003A3A0C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24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52B9A0C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25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4C1A563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</w:t>
            </w:r>
            <w:r w:rsidRPr="006156DB">
              <w:rPr>
                <w:sz w:val="16"/>
                <w:szCs w:val="16"/>
              </w:rPr>
              <w:t>30251000</w:t>
            </w:r>
          </w:p>
          <w:p w14:paraId="33F29784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CAB608A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26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5A39A2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27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05E768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28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2F706F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29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9D41D3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30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97167CC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*****************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31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EA7EC6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32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B24150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33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247E54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34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B334A3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35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9B37BD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36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5A1FEB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37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2B624CD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1938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0AE9048" w14:textId="3A5B0B91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значение&gt;</w:t>
            </w:r>
            <w:r w:rsidR="00E930AD">
              <w:rPr>
                <w:sz w:val="16"/>
                <w:szCs w:val="16"/>
              </w:rPr>
              <w:t>=</w:t>
            </w:r>
            <w:r w:rsidRPr="005F69E7">
              <w:rPr>
                <w:sz w:val="16"/>
                <w:szCs w:val="16"/>
              </w:rPr>
              <w:t>0</w:t>
            </w:r>
          </w:p>
        </w:tc>
      </w:tr>
      <w:tr w:rsidR="00A30AED" w:rsidRPr="006156DB" w14:paraId="5CF1255E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93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194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941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09095D5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42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5D0DFA1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43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91FCF66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6156DB">
              <w:rPr>
                <w:sz w:val="16"/>
                <w:szCs w:val="16"/>
                <w:lang w:val="en-US"/>
              </w:rPr>
              <w:t>1</w:t>
            </w:r>
            <w:r w:rsidRPr="006156DB">
              <w:rPr>
                <w:sz w:val="16"/>
                <w:szCs w:val="16"/>
              </w:rPr>
              <w:t>30251000</w:t>
            </w:r>
          </w:p>
          <w:p w14:paraId="14644078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6509E8D9" w14:textId="77777777" w:rsidR="00A30AED" w:rsidRPr="006156DB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44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836C1F2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>,</w:t>
            </w:r>
          </w:p>
          <w:p w14:paraId="77BB371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4E15C5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45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43CF61F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00000006, 00000008, </w:t>
            </w:r>
            <w:r>
              <w:rPr>
                <w:sz w:val="16"/>
                <w:szCs w:val="16"/>
                <w:lang w:val="en-US"/>
              </w:rPr>
              <w:t>xx</w:t>
            </w:r>
            <w:r w:rsidRPr="006156DB">
              <w:rPr>
                <w:sz w:val="16"/>
                <w:szCs w:val="16"/>
              </w:rPr>
              <w:t>000009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46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1BAE6D8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02,  06, 08, 09, 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47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A36AF4E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48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EF01E13" w14:textId="77777777" w:rsidR="00A30AED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bCs/>
                <w:sz w:val="16"/>
                <w:szCs w:val="16"/>
              </w:rPr>
              <w:t>хxxх00000000005хх</w:t>
            </w:r>
          </w:p>
          <w:p w14:paraId="4CBE9778" w14:textId="77777777" w:rsidR="00A30AED" w:rsidRPr="006156DB" w:rsidRDefault="00A30AED" w:rsidP="00F34A6B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проверка хххх на справочник «кодов разделов и подразделов», проверка 5хх на справочники «код вида расхода» с учетом</w:t>
            </w:r>
            <w:r>
              <w:rPr>
                <w:sz w:val="16"/>
                <w:szCs w:val="16"/>
              </w:rPr>
              <w:t xml:space="preserve"> детализированных кодов бюджетной классификации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49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6C5A4E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50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753B7E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30251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51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1C353D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52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D75268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53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254737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54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CDF902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55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7AADB4D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1956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00ABE15C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значение&gt;0</w:t>
            </w:r>
          </w:p>
        </w:tc>
      </w:tr>
      <w:tr w:rsidR="00A30AED" w:rsidRPr="006156DB" w14:paraId="42E3FC10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95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1958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959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A3361AA" w14:textId="1EB1E95E" w:rsidR="00A30AED" w:rsidRPr="003A3A0C" w:rsidRDefault="00A30AED" w:rsidP="003D0C99">
            <w:pPr>
              <w:rPr>
                <w:sz w:val="16"/>
                <w:szCs w:val="16"/>
              </w:rPr>
            </w:pPr>
            <w:del w:id="1960" w:author="Зайцев Павел Борисович" w:date="2025-12-18T16:38:00Z">
              <w:r w:rsidRPr="003A3A0C" w:rsidDel="003D0C99">
                <w:rPr>
                  <w:sz w:val="16"/>
                  <w:szCs w:val="16"/>
                </w:rPr>
                <w:delText>1</w:delText>
              </w:r>
              <w:r w:rsidRPr="001419B4" w:rsidDel="003D0C99">
                <w:rPr>
                  <w:sz w:val="16"/>
                  <w:szCs w:val="16"/>
                </w:rPr>
                <w:delText>6</w:delText>
              </w:r>
            </w:del>
            <w:ins w:id="1961" w:author="Зайцев Павел Борисович" w:date="2025-12-18T16:38:00Z">
              <w:r w:rsidR="003D0C99" w:rsidRPr="003A3A0C">
                <w:rPr>
                  <w:sz w:val="16"/>
                  <w:szCs w:val="16"/>
                </w:rPr>
                <w:t>1</w:t>
              </w:r>
              <w:r w:rsidR="003D0C99">
                <w:rPr>
                  <w:sz w:val="16"/>
                  <w:szCs w:val="16"/>
                </w:rPr>
                <w:t>8</w:t>
              </w:r>
            </w:ins>
            <w:r w:rsidRPr="003A3A0C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62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03685E3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63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6BB01C0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120651000</w:t>
            </w:r>
          </w:p>
          <w:p w14:paraId="1F3EE3A4" w14:textId="77777777" w:rsidR="00A30AED" w:rsidRPr="001419B4" w:rsidRDefault="00A30AED" w:rsidP="00B55E3E">
            <w:pPr>
              <w:jc w:val="center"/>
              <w:rPr>
                <w:sz w:val="16"/>
                <w:szCs w:val="16"/>
              </w:rPr>
            </w:pPr>
          </w:p>
          <w:p w14:paraId="4AAFC998" w14:textId="77777777" w:rsidR="00A30AED" w:rsidRPr="001419B4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64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4D59CD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65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1EECF0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66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189211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67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4C7A8F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68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AA96F8E" w14:textId="77777777" w:rsidR="00A30AED" w:rsidRPr="001419B4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1419B4">
              <w:rPr>
                <w:bCs/>
                <w:sz w:val="16"/>
                <w:szCs w:val="16"/>
              </w:rPr>
              <w:t>*****************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69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1298F6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70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26F1CB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71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BAD581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72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41972B9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73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F53138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74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120E03B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75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5472E7F" w14:textId="51D77A0A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значение&gt;</w:t>
            </w:r>
            <w:r w:rsidR="00E930AD">
              <w:rPr>
                <w:sz w:val="16"/>
                <w:szCs w:val="16"/>
              </w:rPr>
              <w:t>=</w:t>
            </w:r>
            <w:r w:rsidRPr="005F69E7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1976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6CF89BD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0</w:t>
            </w:r>
          </w:p>
        </w:tc>
      </w:tr>
      <w:tr w:rsidR="00A30AED" w:rsidRPr="006156DB" w14:paraId="573CF38E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97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1978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979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F49DAF0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80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F60FCF6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81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6D51FB1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120651000</w:t>
            </w:r>
          </w:p>
          <w:p w14:paraId="092D973B" w14:textId="77777777" w:rsidR="00A30AED" w:rsidRPr="001419B4" w:rsidRDefault="00A30AED" w:rsidP="00B55E3E">
            <w:pPr>
              <w:jc w:val="center"/>
              <w:rPr>
                <w:sz w:val="16"/>
                <w:szCs w:val="16"/>
              </w:rPr>
            </w:pPr>
          </w:p>
          <w:p w14:paraId="350F6250" w14:textId="77777777" w:rsidR="00A30AED" w:rsidRPr="001419B4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82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A3B7387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&lt;&gt;***</w:t>
            </w:r>
            <w:r>
              <w:rPr>
                <w:sz w:val="16"/>
                <w:szCs w:val="16"/>
              </w:rPr>
              <w:t>,</w:t>
            </w:r>
          </w:p>
          <w:p w14:paraId="45CBBB10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4E15C5">
              <w:rPr>
                <w:sz w:val="16"/>
                <w:szCs w:val="16"/>
              </w:rPr>
              <w:t>&lt;&gt;000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83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3D4376B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хх000000,</w:t>
            </w:r>
            <w:r w:rsidRPr="006156DB">
              <w:rPr>
                <w:sz w:val="16"/>
                <w:szCs w:val="16"/>
              </w:rPr>
              <w:br/>
              <w:t>11800000,</w:t>
            </w:r>
            <w:r w:rsidRPr="006156DB">
              <w:rPr>
                <w:sz w:val="16"/>
                <w:szCs w:val="16"/>
              </w:rPr>
              <w:br/>
              <w:t>71800000,</w:t>
            </w:r>
            <w:r w:rsidRPr="006156DB">
              <w:rPr>
                <w:sz w:val="16"/>
                <w:szCs w:val="16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  <w:r w:rsidRPr="006156D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00000006, 00000008, </w:t>
            </w:r>
            <w:r w:rsidRPr="001419B4">
              <w:rPr>
                <w:sz w:val="16"/>
                <w:szCs w:val="16"/>
              </w:rPr>
              <w:t>xx</w:t>
            </w:r>
            <w:r w:rsidRPr="006156DB">
              <w:rPr>
                <w:sz w:val="16"/>
                <w:szCs w:val="16"/>
              </w:rPr>
              <w:t>000009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84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F5EDF35" w14:textId="77777777" w:rsidR="00A30AED" w:rsidRPr="006156DB" w:rsidRDefault="00A30AED" w:rsidP="008A4866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 xml:space="preserve">02,  06, 08, 09, 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85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5A5DE3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86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74A44BC" w14:textId="77777777" w:rsidR="00A30AED" w:rsidRDefault="00A30AED" w:rsidP="00B55E3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bCs/>
                <w:sz w:val="16"/>
                <w:szCs w:val="16"/>
              </w:rPr>
              <w:t>хxxх00000000005хх</w:t>
            </w:r>
          </w:p>
          <w:p w14:paraId="273BC3F4" w14:textId="77777777" w:rsidR="00A30AED" w:rsidRPr="001419B4" w:rsidRDefault="00A30AED" w:rsidP="00F34A6B">
            <w:pPr>
              <w:jc w:val="center"/>
              <w:rPr>
                <w:bCs/>
                <w:sz w:val="16"/>
                <w:szCs w:val="16"/>
              </w:rPr>
            </w:pPr>
            <w:r w:rsidRPr="001419B4">
              <w:rPr>
                <w:bCs/>
                <w:sz w:val="16"/>
                <w:szCs w:val="16"/>
              </w:rPr>
              <w:t>проверка хххх на справочник «кодов разделов и подразделов», проверка 5хх на справочники «код вида расхода» с учетом детализированных кодов бюджетной классификации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87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AD9317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394AB908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88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2A940D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20651</w:t>
            </w:r>
          </w:p>
          <w:p w14:paraId="32298F9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89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F77382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000</w:t>
            </w:r>
          </w:p>
          <w:p w14:paraId="1BB210E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90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93F349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91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8D0D04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92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DD23A2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93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50EFE7B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значение&gt;0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1994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1B45939F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0</w:t>
            </w:r>
          </w:p>
        </w:tc>
      </w:tr>
      <w:tr w:rsidR="00A30AED" w:rsidRPr="006156DB" w14:paraId="3247CCD3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199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1996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1997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85882A6" w14:textId="77777777" w:rsidR="00A30AED" w:rsidRPr="003A3A0C" w:rsidRDefault="00A30AED" w:rsidP="00B55E3E">
            <w:pPr>
              <w:rPr>
                <w:sz w:val="16"/>
                <w:szCs w:val="16"/>
              </w:rPr>
            </w:pPr>
            <w:r w:rsidRPr="003A3A0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  <w:r w:rsidRPr="003A3A0C">
              <w:rPr>
                <w:sz w:val="16"/>
                <w:szCs w:val="16"/>
              </w:rPr>
              <w:t>.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998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6990201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99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6EEC930" w14:textId="77777777" w:rsidR="00A30AED" w:rsidRPr="0054111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30305</w:t>
            </w:r>
            <w:r w:rsidRPr="006156DB">
              <w:rPr>
                <w:sz w:val="16"/>
                <w:szCs w:val="16"/>
              </w:rPr>
              <w:t>000</w:t>
            </w:r>
          </w:p>
          <w:p w14:paraId="51A914B2" w14:textId="77777777" w:rsidR="00A30AED" w:rsidRPr="0054111D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0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E8BDDD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1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6CA272C" w14:textId="77777777" w:rsidR="00A30AED" w:rsidRPr="0054111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54111D">
              <w:rPr>
                <w:sz w:val="16"/>
                <w:szCs w:val="16"/>
                <w:lang w:val="en-US"/>
              </w:rPr>
              <w:t>********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2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44D80F4" w14:textId="77777777" w:rsidR="00A30AED" w:rsidRPr="0054111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54111D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3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C58CC6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4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5A79637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*****************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5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93A984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6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7F146B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7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E31DF26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8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A4A8F64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09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96BE052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10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A898055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11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80D0EDA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2012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7FF9018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значение&lt;, &gt;=0</w:t>
            </w:r>
          </w:p>
        </w:tc>
      </w:tr>
      <w:tr w:rsidR="00A30AED" w:rsidRPr="006156DB" w14:paraId="09E5F8F6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01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014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015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78987E8" w14:textId="77777777" w:rsidR="00A30AED" w:rsidRPr="006156DB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16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22F8D2C" w14:textId="77777777" w:rsidR="00A30AED" w:rsidRPr="006156DB" w:rsidRDefault="00A30AED" w:rsidP="00B55E3E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17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547AC2C" w14:textId="77777777" w:rsidR="00A30AED" w:rsidRPr="0054111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30305</w:t>
            </w:r>
            <w:r w:rsidRPr="006156DB">
              <w:rPr>
                <w:sz w:val="16"/>
                <w:szCs w:val="16"/>
              </w:rPr>
              <w:t>000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18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9A4F000" w14:textId="77777777" w:rsidR="00A30AED" w:rsidRDefault="00A30AED" w:rsidP="00B55E3E">
            <w:pPr>
              <w:jc w:val="center"/>
              <w:rPr>
                <w:sz w:val="16"/>
                <w:szCs w:val="16"/>
              </w:rPr>
            </w:pPr>
            <w:r w:rsidRPr="0054111D">
              <w:rPr>
                <w:sz w:val="16"/>
                <w:szCs w:val="16"/>
              </w:rPr>
              <w:t xml:space="preserve">&lt;&gt;***, </w:t>
            </w:r>
          </w:p>
          <w:p w14:paraId="6797E592" w14:textId="77777777" w:rsidR="00A30AED" w:rsidRPr="006733B1" w:rsidRDefault="00A30AED" w:rsidP="00B55E3E">
            <w:pPr>
              <w:jc w:val="center"/>
              <w:rPr>
                <w:sz w:val="16"/>
                <w:szCs w:val="16"/>
              </w:rPr>
            </w:pPr>
            <w:r w:rsidRPr="006733B1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>000</w:t>
            </w:r>
          </w:p>
          <w:p w14:paraId="494F0D5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19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8C0CE99" w14:textId="77777777" w:rsidR="00A30AED" w:rsidRPr="000F4000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 w:rsidRPr="0054111D">
              <w:rPr>
                <w:sz w:val="16"/>
                <w:szCs w:val="16"/>
                <w:lang w:val="en-US"/>
              </w:rPr>
              <w:t>хх000000,</w:t>
            </w:r>
            <w:r w:rsidRPr="0054111D">
              <w:rPr>
                <w:sz w:val="16"/>
                <w:szCs w:val="16"/>
                <w:lang w:val="en-US"/>
              </w:rPr>
              <w:br/>
              <w:t>11800000,</w:t>
            </w:r>
            <w:r w:rsidRPr="0054111D">
              <w:rPr>
                <w:sz w:val="16"/>
                <w:szCs w:val="16"/>
                <w:lang w:val="en-US"/>
              </w:rPr>
              <w:br/>
              <w:t>71800000,</w:t>
            </w:r>
            <w:r w:rsidRPr="0054111D">
              <w:rPr>
                <w:sz w:val="16"/>
                <w:szCs w:val="16"/>
                <w:lang w:val="en-US"/>
              </w:rPr>
              <w:br/>
              <w:t>71900000,</w:t>
            </w:r>
            <w:r w:rsidR="000F4000">
              <w:rPr>
                <w:sz w:val="16"/>
                <w:szCs w:val="16"/>
              </w:rPr>
              <w:br/>
            </w:r>
            <w:r w:rsidR="000F4000" w:rsidRPr="00EB75AD">
              <w:rPr>
                <w:sz w:val="16"/>
                <w:szCs w:val="16"/>
              </w:rPr>
              <w:t>03731000</w:t>
            </w:r>
          </w:p>
          <w:p w14:paraId="17C2C2AA" w14:textId="77777777" w:rsidR="00A30AE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00000001</w:t>
            </w:r>
          </w:p>
          <w:p w14:paraId="25B2A9A2" w14:textId="77777777" w:rsidR="00A30AED" w:rsidRPr="0054111D" w:rsidRDefault="00A30AED" w:rsidP="008A4866">
            <w:pPr>
              <w:jc w:val="center"/>
              <w:rPr>
                <w:sz w:val="16"/>
                <w:szCs w:val="16"/>
                <w:lang w:val="en-US"/>
              </w:rPr>
            </w:pPr>
            <w:r w:rsidRPr="0054111D">
              <w:rPr>
                <w:sz w:val="16"/>
                <w:szCs w:val="16"/>
                <w:lang w:val="en-US"/>
              </w:rPr>
              <w:t xml:space="preserve">00000006, 00000008, </w:t>
            </w:r>
            <w:r>
              <w:rPr>
                <w:sz w:val="16"/>
                <w:szCs w:val="16"/>
                <w:lang w:val="en-US"/>
              </w:rPr>
              <w:t>xx</w:t>
            </w:r>
            <w:r w:rsidRPr="0054111D">
              <w:rPr>
                <w:sz w:val="16"/>
                <w:szCs w:val="16"/>
                <w:lang w:val="en-US"/>
              </w:rPr>
              <w:t>000009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20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2227654" w14:textId="77777777" w:rsidR="00A30AED" w:rsidRDefault="00A30AED" w:rsidP="00B55E3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01,</w:t>
            </w:r>
          </w:p>
          <w:p w14:paraId="0F22637D" w14:textId="77777777" w:rsidR="00A30AED" w:rsidRPr="0054111D" w:rsidRDefault="00A30AED" w:rsidP="008A4866">
            <w:pPr>
              <w:jc w:val="center"/>
              <w:rPr>
                <w:sz w:val="16"/>
                <w:szCs w:val="16"/>
                <w:lang w:val="en-US"/>
              </w:rPr>
            </w:pPr>
            <w:r w:rsidRPr="0054111D">
              <w:rPr>
                <w:sz w:val="16"/>
                <w:szCs w:val="16"/>
                <w:lang w:val="en-US"/>
              </w:rPr>
              <w:t xml:space="preserve">02, 06, 08, 09, 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21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54F6643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22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212E67E" w14:textId="77777777" w:rsidR="002042FE" w:rsidRPr="006156DB" w:rsidRDefault="002042FE" w:rsidP="002042F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19</w:t>
            </w:r>
            <w:r w:rsidRPr="006156DB">
              <w:rPr>
                <w:sz w:val="16"/>
                <w:szCs w:val="16"/>
              </w:rPr>
              <w:t>ххххх0</w:t>
            </w:r>
            <w:r>
              <w:rPr>
                <w:sz w:val="16"/>
                <w:szCs w:val="16"/>
              </w:rPr>
              <w:t>6</w:t>
            </w:r>
            <w:r w:rsidRPr="006156DB">
              <w:rPr>
                <w:sz w:val="16"/>
                <w:szCs w:val="16"/>
              </w:rPr>
              <w:t>хххх</w:t>
            </w:r>
            <w:r w:rsidRPr="006156DB">
              <w:rPr>
                <w:bCs/>
                <w:sz w:val="16"/>
                <w:szCs w:val="16"/>
              </w:rPr>
              <w:t>150,</w:t>
            </w:r>
          </w:p>
          <w:p w14:paraId="6A21348E" w14:textId="77777777" w:rsidR="002042FE" w:rsidRDefault="002042FE" w:rsidP="002042FE">
            <w:pPr>
              <w:jc w:val="center"/>
              <w:rPr>
                <w:bCs/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19</w:t>
            </w:r>
            <w:r w:rsidRPr="006156DB">
              <w:rPr>
                <w:sz w:val="16"/>
                <w:szCs w:val="16"/>
              </w:rPr>
              <w:t>ххххх0</w:t>
            </w:r>
            <w:r>
              <w:rPr>
                <w:sz w:val="16"/>
                <w:szCs w:val="16"/>
              </w:rPr>
              <w:t>8</w:t>
            </w:r>
            <w:r w:rsidRPr="006156DB">
              <w:rPr>
                <w:sz w:val="16"/>
                <w:szCs w:val="16"/>
              </w:rPr>
              <w:t>хххх</w:t>
            </w:r>
            <w:r w:rsidRPr="006156DB">
              <w:rPr>
                <w:bCs/>
                <w:sz w:val="16"/>
                <w:szCs w:val="16"/>
              </w:rPr>
              <w:t>150</w:t>
            </w:r>
          </w:p>
          <w:p w14:paraId="16EA220D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23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F2906DE" w14:textId="77777777" w:rsidR="00A30AED" w:rsidRPr="0054111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53F94AB0" w14:textId="77777777" w:rsidR="00A30AED" w:rsidRPr="0054111D" w:rsidRDefault="00A30AED" w:rsidP="00B55E3E">
            <w:pPr>
              <w:jc w:val="center"/>
              <w:rPr>
                <w:sz w:val="16"/>
                <w:szCs w:val="16"/>
              </w:rPr>
            </w:pPr>
            <w:r w:rsidRPr="0054111D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24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DB32C30" w14:textId="77777777" w:rsidR="00A30AED" w:rsidRDefault="00B11493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30305</w:t>
            </w:r>
          </w:p>
          <w:p w14:paraId="7DB2F6A4" w14:textId="77777777" w:rsidR="00B11493" w:rsidRPr="0054111D" w:rsidRDefault="00B11493" w:rsidP="00B55E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25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5ACDD2D" w14:textId="77777777" w:rsidR="00A30AED" w:rsidRPr="0054111D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000</w:t>
            </w:r>
          </w:p>
          <w:p w14:paraId="63ADDAE4" w14:textId="77777777" w:rsidR="00A30AED" w:rsidRPr="0054111D" w:rsidRDefault="00A30AED" w:rsidP="00B55E3E">
            <w:pPr>
              <w:jc w:val="center"/>
              <w:rPr>
                <w:sz w:val="16"/>
                <w:szCs w:val="16"/>
              </w:rPr>
            </w:pPr>
            <w:r w:rsidRPr="0054111D">
              <w:rPr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26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FB34AFA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27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C500CBF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28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605D081" w14:textId="77777777" w:rsidR="00A30AED" w:rsidRPr="006156DB" w:rsidRDefault="00A30AED" w:rsidP="00B55E3E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29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81CCBE5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2030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3C6BA4D" w14:textId="77777777" w:rsidR="00A30AED" w:rsidRPr="005F69E7" w:rsidRDefault="00A30AED" w:rsidP="00B55E3E">
            <w:pPr>
              <w:jc w:val="center"/>
              <w:rPr>
                <w:sz w:val="16"/>
                <w:szCs w:val="16"/>
              </w:rPr>
            </w:pPr>
            <w:r w:rsidRPr="005F69E7">
              <w:rPr>
                <w:sz w:val="16"/>
                <w:szCs w:val="16"/>
              </w:rPr>
              <w:t>значение&lt;, &gt;=0</w:t>
            </w:r>
          </w:p>
        </w:tc>
      </w:tr>
      <w:tr w:rsidR="00DA53F5" w:rsidRPr="006156DB" w14:paraId="446DCA00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03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03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033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68CB8CD" w14:textId="77777777" w:rsidR="00DA53F5" w:rsidRPr="006156DB" w:rsidRDefault="00DA53F5" w:rsidP="000A06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34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F9A7C97" w14:textId="77777777" w:rsidR="00DA53F5" w:rsidRPr="006156DB" w:rsidRDefault="00DA53F5" w:rsidP="000A0618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35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4AAB12F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130406000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36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35C0328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37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BF20061" w14:textId="77777777" w:rsidR="00DA53F5" w:rsidRPr="00DA53F5" w:rsidRDefault="00DA53F5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********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38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E0563F9" w14:textId="77777777" w:rsidR="00DA53F5" w:rsidRPr="00DA53F5" w:rsidRDefault="00DA53F5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39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FD94663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40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D6E126A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*****************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41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2C54D2A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42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62E2A3D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43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41721CD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44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678A5CB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45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D7D1AF0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46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37F39E3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47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2DC84FE" w14:textId="5271AC98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значение&gt;</w:t>
            </w:r>
            <w:r w:rsidR="00E930AD">
              <w:rPr>
                <w:sz w:val="16"/>
                <w:szCs w:val="16"/>
              </w:rPr>
              <w:t>=</w:t>
            </w: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2048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0E6E1B5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значение&gt;</w:t>
            </w:r>
            <w:r w:rsidRPr="006156DB">
              <w:rPr>
                <w:sz w:val="16"/>
                <w:szCs w:val="16"/>
              </w:rPr>
              <w:t>0</w:t>
            </w:r>
          </w:p>
        </w:tc>
      </w:tr>
      <w:tr w:rsidR="00DA53F5" w:rsidRPr="006156DB" w14:paraId="20E74973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04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05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051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2EB3565" w14:textId="77777777" w:rsidR="00DA53F5" w:rsidRPr="006156DB" w:rsidRDefault="00DA53F5" w:rsidP="00DA53F5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52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46C43E6" w14:textId="77777777" w:rsidR="00DA53F5" w:rsidRPr="006156DB" w:rsidRDefault="00DA53F5" w:rsidP="00DA53F5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в том числе по номеру (коду) счета: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53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875B116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130406000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54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6176D5D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55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BCB507E" w14:textId="77777777" w:rsidR="00DA53F5" w:rsidRPr="00DA53F5" w:rsidRDefault="00DA53F5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********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56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1DBC519" w14:textId="77777777" w:rsidR="00DA53F5" w:rsidRPr="00DA53F5" w:rsidRDefault="00DA53F5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57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72502F5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58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1EF57A9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00000000000000000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59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602B308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60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09AFC11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30406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61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4C500EC" w14:textId="77777777" w:rsidR="00DA53F5" w:rsidRPr="00DA53F5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73</w:t>
            </w:r>
            <w:r w:rsidRPr="00DA53F5">
              <w:rPr>
                <w:sz w:val="16"/>
                <w:szCs w:val="16"/>
              </w:rPr>
              <w:t>X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62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4C15B63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63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8DBD642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64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4B76E07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65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C04EA64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2066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13A0F518" w14:textId="77777777" w:rsidR="00DA53F5" w:rsidRPr="006156DB" w:rsidRDefault="00DA53F5" w:rsidP="00DA53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значение&gt;</w:t>
            </w:r>
            <w:r w:rsidRPr="006156DB">
              <w:rPr>
                <w:sz w:val="16"/>
                <w:szCs w:val="16"/>
              </w:rPr>
              <w:t>0</w:t>
            </w:r>
          </w:p>
        </w:tc>
      </w:tr>
      <w:tr w:rsidR="00DA53F5" w:rsidRPr="008C4EC7" w14:paraId="2FED8AD3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06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068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069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3F98F4D" w14:textId="77777777" w:rsidR="00DA53F5" w:rsidRPr="006156DB" w:rsidRDefault="00DA53F5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70" w:author="Зайцев Павел Борисович" w:date="2025-12-18T16:37:00Z">
              <w:tcPr>
                <w:tcW w:w="185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7FB6498" w14:textId="77777777" w:rsidR="00DA53F5" w:rsidRPr="006156DB" w:rsidRDefault="00DA53F5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71" w:author="Зайцев Павел Борисович" w:date="2025-12-18T16:37:00Z">
              <w:tcPr>
                <w:tcW w:w="9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24F2371" w14:textId="77777777" w:rsidR="00DA53F5" w:rsidRPr="006156DB" w:rsidRDefault="00DA53F5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72" w:author="Зайцев Павел Борисович" w:date="2025-12-18T16:37:00Z">
              <w:tcPr>
                <w:tcW w:w="693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10F6238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73" w:author="Зайцев Павел Борисович" w:date="2025-12-18T16:37:00Z">
              <w:tcPr>
                <w:tcW w:w="99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637D2B7" w14:textId="77777777" w:rsidR="00DA53F5" w:rsidRPr="00DA53F5" w:rsidRDefault="00DA53F5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********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74" w:author="Зайцев Павел Борисович" w:date="2025-12-18T16:37:00Z">
              <w:tcPr>
                <w:tcW w:w="56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69B9531" w14:textId="77777777" w:rsidR="00DA53F5" w:rsidRPr="00DA53F5" w:rsidRDefault="00DA53F5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75" w:author="Зайцев Павел Борисович" w:date="2025-12-18T16:37:00Z">
              <w:tcPr>
                <w:tcW w:w="714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9B7430D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76" w:author="Зайцев Павел Борисович" w:date="2025-12-18T16:37:00Z">
              <w:tcPr>
                <w:tcW w:w="184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6944A27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00000000000000000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77" w:author="Зайцев Павел Борисович" w:date="2025-12-18T16:37:00Z">
              <w:tcPr>
                <w:tcW w:w="851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1ED7A61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78" w:author="Зайцев Павел Борисович" w:date="2025-12-18T16:37:00Z">
              <w:tcPr>
                <w:tcW w:w="112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E7CCEA1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30406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79" w:author="Зайцев Павел Борисович" w:date="2025-12-18T16:37:00Z">
              <w:tcPr>
                <w:tcW w:w="99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50FC5D6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83</w:t>
            </w:r>
            <w:r w:rsidRPr="00DA53F5">
              <w:rPr>
                <w:sz w:val="16"/>
                <w:szCs w:val="16"/>
              </w:rPr>
              <w:t>X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80" w:author="Зайцев Павел Борисович" w:date="2025-12-18T16:37:00Z">
              <w:tcPr>
                <w:tcW w:w="56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9258A4B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81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0373A23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*****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82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1BE10DB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83" w:author="Зайцев Павел Борисович" w:date="2025-12-18T16:37:00Z">
              <w:tcPr>
                <w:tcW w:w="999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399679D" w14:textId="77777777" w:rsidR="00DA53F5" w:rsidRPr="006156DB" w:rsidRDefault="00DA53F5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значение&gt;</w:t>
            </w:r>
            <w:r w:rsidRPr="006156DB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2084" w:author="Зайцев Павел Борисович" w:date="2025-12-18T16:37:00Z">
              <w:tcPr>
                <w:tcW w:w="850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0F28EBDF" w14:textId="77777777" w:rsidR="00DA53F5" w:rsidRPr="00DA53F5" w:rsidRDefault="00DA53F5" w:rsidP="00DA53F5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0</w:t>
            </w:r>
          </w:p>
        </w:tc>
      </w:tr>
      <w:tr w:rsidR="00504C5F" w:rsidRPr="006156DB" w14:paraId="15EDCF55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08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086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087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6F39F10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tcPrChange w:id="2088" w:author="Зайцев Павел Борисович" w:date="2025-12-18T16:37:00Z">
              <w:tcPr>
                <w:tcW w:w="1857" w:type="dxa"/>
                <w:gridSpan w:val="3"/>
                <w:vMerge w:val="restart"/>
                <w:tcBorders>
                  <w:top w:val="single" w:sz="8" w:space="0" w:color="auto"/>
                  <w:left w:val="single" w:sz="8" w:space="0" w:color="auto"/>
                  <w:right w:val="single" w:sz="4" w:space="0" w:color="auto"/>
                </w:tcBorders>
                <w:noWrap/>
              </w:tcPr>
            </w:tcPrChange>
          </w:tcPr>
          <w:p w14:paraId="0B29FD8F" w14:textId="77777777" w:rsidR="00504C5F" w:rsidRPr="006156DB" w:rsidRDefault="00504C5F" w:rsidP="000A0618">
            <w:pPr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неденежные расчеты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cPrChange w:id="2089" w:author="Зайцев Павел Борисович" w:date="2025-12-18T16:37:00Z">
              <w:tcPr>
                <w:tcW w:w="993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</w:tcPr>
            </w:tcPrChange>
          </w:tcPr>
          <w:p w14:paraId="64F11B22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130406000</w:t>
            </w:r>
          </w:p>
          <w:p w14:paraId="10AACC6F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03717314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  <w:p w14:paraId="325874F2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</w:tc>
        <w:tc>
          <w:tcPr>
            <w:tcW w:w="69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tcPrChange w:id="2090" w:author="Зайцев Павел Борисович" w:date="2025-12-18T16:37:00Z">
              <w:tcPr>
                <w:tcW w:w="693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68B47FA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***</w:t>
            </w:r>
          </w:p>
          <w:p w14:paraId="2854F00E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5D89FF55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tcPrChange w:id="2091" w:author="Зайцев Павел Борисович" w:date="2025-12-18T16:37:00Z">
              <w:tcPr>
                <w:tcW w:w="991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2154D34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********</w:t>
            </w:r>
          </w:p>
          <w:p w14:paraId="563F77E4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 </w:t>
            </w:r>
          </w:p>
          <w:p w14:paraId="5BE741EA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PrChange w:id="2092" w:author="Зайцев Павел Борисович" w:date="2025-12-18T16:37:00Z">
              <w:tcPr>
                <w:tcW w:w="568" w:type="dxa"/>
                <w:gridSpan w:val="3"/>
                <w:vMerge w:val="restart"/>
                <w:tcBorders>
                  <w:top w:val="nil"/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1D890EA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**</w:t>
            </w:r>
          </w:p>
          <w:p w14:paraId="7C3C31DA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DA53F5">
              <w:rPr>
                <w:sz w:val="16"/>
                <w:szCs w:val="16"/>
                <w:lang w:val="en-US"/>
              </w:rPr>
              <w:t> </w:t>
            </w:r>
          </w:p>
          <w:p w14:paraId="2C517806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tcPrChange w:id="2093" w:author="Зайцев Павел Борисович" w:date="2025-12-18T16:37:00Z">
              <w:tcPr>
                <w:tcW w:w="714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C765386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***</w:t>
            </w:r>
          </w:p>
          <w:p w14:paraId="726F113F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29F5885D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tcPrChange w:id="2094" w:author="Зайцев Павел Борисович" w:date="2025-12-18T16:37:00Z">
              <w:tcPr>
                <w:tcW w:w="1842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B7D0F9B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00000000000000000</w:t>
            </w:r>
          </w:p>
          <w:p w14:paraId="17CC9383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1E43D924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tcPrChange w:id="2095" w:author="Зайцев Павел Борисович" w:date="2025-12-18T16:37:00Z">
              <w:tcPr>
                <w:tcW w:w="851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BEDF7AC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634340CC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2619BE9C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tcPrChange w:id="2096" w:author="Зайцев Павел Борисович" w:date="2025-12-18T16:37:00Z">
              <w:tcPr>
                <w:tcW w:w="1129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4B21ABF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30406</w:t>
            </w:r>
          </w:p>
          <w:p w14:paraId="7FB8F470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758671D5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tcPrChange w:id="2097" w:author="Зайцев Павел Борисович" w:date="2025-12-18T16:37:00Z">
              <w:tcPr>
                <w:tcW w:w="992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1C9F00A" w14:textId="77777777" w:rsidR="00504C5F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73</w:t>
            </w:r>
            <w:r w:rsidRPr="00DA53F5">
              <w:rPr>
                <w:sz w:val="16"/>
                <w:szCs w:val="16"/>
              </w:rPr>
              <w:t>X</w:t>
            </w:r>
          </w:p>
          <w:p w14:paraId="7B0A8C9E" w14:textId="77777777" w:rsidR="00504C5F" w:rsidRDefault="00504C5F" w:rsidP="000A0618">
            <w:pPr>
              <w:jc w:val="center"/>
              <w:rPr>
                <w:sz w:val="16"/>
                <w:szCs w:val="16"/>
              </w:rPr>
            </w:pPr>
          </w:p>
          <w:p w14:paraId="5EC17332" w14:textId="77777777" w:rsidR="00504C5F" w:rsidRDefault="00504C5F" w:rsidP="000A0618">
            <w:pPr>
              <w:jc w:val="center"/>
              <w:rPr>
                <w:sz w:val="16"/>
                <w:szCs w:val="16"/>
              </w:rPr>
            </w:pPr>
          </w:p>
          <w:p w14:paraId="3E6D3149" w14:textId="77777777" w:rsidR="00504C5F" w:rsidRPr="00942CA7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83</w:t>
            </w:r>
            <w:r w:rsidRPr="00DA53F5">
              <w:rPr>
                <w:sz w:val="16"/>
                <w:szCs w:val="16"/>
              </w:rPr>
              <w:t>X</w:t>
            </w:r>
          </w:p>
          <w:p w14:paraId="7E089B7A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2B418EFB" w14:textId="77777777" w:rsidR="00504C5F" w:rsidRPr="00044A44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tcPrChange w:id="2098" w:author="Зайцев Павел Борисович" w:date="2025-12-18T16:37:00Z">
              <w:tcPr>
                <w:tcW w:w="562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D17102C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1</w:t>
            </w:r>
          </w:p>
          <w:p w14:paraId="48D42B6B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 </w:t>
            </w:r>
          </w:p>
          <w:p w14:paraId="0E9293FF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99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844553C" w14:textId="77777777" w:rsidR="00504C5F" w:rsidRPr="008C3F38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10111-10113, 10115,</w:t>
            </w:r>
          </w:p>
          <w:p w14:paraId="6086B018" w14:textId="77777777" w:rsidR="00504C5F" w:rsidRPr="008C3F38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 xml:space="preserve">10132-10138, 10191, 10192, 10194-10198, 10611, 10631, 10641, 10651, </w:t>
            </w:r>
          </w:p>
          <w:p w14:paraId="2A1E65A2" w14:textId="77777777" w:rsidR="00504C5F" w:rsidRPr="008C3F38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10652, 10653, 10691,</w:t>
            </w:r>
          </w:p>
          <w:p w14:paraId="6B2DB451" w14:textId="77777777" w:rsidR="00504C5F" w:rsidRPr="00254565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10692, 10711, 10731, 10851-10853, 10891, 10892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100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36B77AB" w14:textId="77777777" w:rsidR="00504C5F" w:rsidRPr="00254565" w:rsidRDefault="00504C5F" w:rsidP="00DA53F5">
            <w:pPr>
              <w:jc w:val="center"/>
              <w:rPr>
                <w:sz w:val="16"/>
                <w:szCs w:val="16"/>
              </w:rPr>
            </w:pPr>
            <w:r w:rsidRPr="00254565">
              <w:rPr>
                <w:sz w:val="16"/>
                <w:szCs w:val="16"/>
              </w:rPr>
              <w:t>310</w:t>
            </w:r>
            <w:r>
              <w:rPr>
                <w:sz w:val="16"/>
                <w:szCs w:val="16"/>
              </w:rPr>
              <w:t>/410</w:t>
            </w:r>
          </w:p>
        </w:tc>
        <w:tc>
          <w:tcPr>
            <w:tcW w:w="99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PrChange w:id="2101" w:author="Зайцев Павел Борисович" w:date="2025-12-18T16:37:00Z">
              <w:tcPr>
                <w:tcW w:w="999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CDAB8DB" w14:textId="77777777" w:rsidR="00504C5F" w:rsidRDefault="00504C5F" w:rsidP="00DA53F5">
            <w:pPr>
              <w:jc w:val="center"/>
              <w:rPr>
                <w:sz w:val="16"/>
                <w:szCs w:val="16"/>
              </w:rPr>
            </w:pPr>
            <w:r w:rsidRPr="006156DB">
              <w:rPr>
                <w:sz w:val="16"/>
                <w:szCs w:val="16"/>
              </w:rPr>
              <w:t>0</w:t>
            </w:r>
          </w:p>
          <w:p w14:paraId="4DF28C50" w14:textId="77777777" w:rsidR="00504C5F" w:rsidRDefault="00504C5F" w:rsidP="00DA53F5">
            <w:pPr>
              <w:jc w:val="center"/>
              <w:rPr>
                <w:sz w:val="16"/>
                <w:szCs w:val="16"/>
              </w:rPr>
            </w:pPr>
          </w:p>
          <w:p w14:paraId="6CFDC256" w14:textId="77777777" w:rsidR="00504C5F" w:rsidRDefault="00504C5F" w:rsidP="00DA53F5">
            <w:pPr>
              <w:jc w:val="center"/>
              <w:rPr>
                <w:sz w:val="16"/>
                <w:szCs w:val="16"/>
              </w:rPr>
            </w:pPr>
          </w:p>
          <w:p w14:paraId="5E153EF2" w14:textId="77777777" w:rsidR="00504C5F" w:rsidRPr="00DA53F5" w:rsidRDefault="00504C5F" w:rsidP="00DA53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</w:t>
            </w:r>
            <w:r w:rsidRPr="006156DB">
              <w:rPr>
                <w:sz w:val="16"/>
                <w:szCs w:val="16"/>
              </w:rPr>
              <w:t>&gt;0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PrChange w:id="2102" w:author="Зайцев Павел Борисович" w:date="2025-12-18T16:37:00Z">
              <w:tcPr>
                <w:tcW w:w="850" w:type="dxa"/>
                <w:gridSpan w:val="3"/>
                <w:vMerge w:val="restart"/>
                <w:tcBorders>
                  <w:top w:val="single" w:sz="8" w:space="0" w:color="auto"/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01CC4B8" w14:textId="77777777" w:rsidR="00504C5F" w:rsidRDefault="00504C5F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</w:t>
            </w:r>
            <w:r w:rsidRPr="006156DB">
              <w:rPr>
                <w:sz w:val="16"/>
                <w:szCs w:val="16"/>
              </w:rPr>
              <w:t>&gt;0</w:t>
            </w:r>
          </w:p>
          <w:p w14:paraId="1AB3BBE2" w14:textId="77777777" w:rsidR="00504C5F" w:rsidRDefault="00504C5F" w:rsidP="000A0618">
            <w:pPr>
              <w:jc w:val="center"/>
              <w:rPr>
                <w:sz w:val="16"/>
                <w:szCs w:val="16"/>
              </w:rPr>
            </w:pPr>
          </w:p>
          <w:p w14:paraId="7C3B9C73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04C5F" w:rsidRPr="006156DB" w14:paraId="6FF75FBC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10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104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105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F37A48D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106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4B0A9A9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107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38699C93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108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6A887B2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109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A6A9EC4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110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7599CA4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11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3DB3ECE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12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D054F29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13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FBAA811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14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6CE7BA8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15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A6A8997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16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42D2A1E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117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3B58695" w14:textId="77777777" w:rsidR="00504C5F" w:rsidRPr="00D30729" w:rsidRDefault="00504C5F" w:rsidP="000A0618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10411-10413, 10415, 10432-10438, 10451, 10452, 10459, 10491, 10492, 10494-10498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118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5F8D91F" w14:textId="77777777" w:rsidR="00504C5F" w:rsidRPr="00DA53F5" w:rsidRDefault="00504C5F" w:rsidP="00DA53F5">
            <w:pPr>
              <w:jc w:val="center"/>
              <w:rPr>
                <w:sz w:val="16"/>
                <w:szCs w:val="16"/>
              </w:rPr>
            </w:pPr>
            <w:r w:rsidRPr="00D30729">
              <w:rPr>
                <w:sz w:val="16"/>
                <w:szCs w:val="16"/>
              </w:rPr>
              <w:t>41</w:t>
            </w:r>
            <w:r w:rsidRPr="00DA53F5">
              <w:rPr>
                <w:sz w:val="16"/>
                <w:szCs w:val="16"/>
              </w:rPr>
              <w:t>1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119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6AE4FAE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120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833A2BF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45CC8E89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12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12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123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020B44C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124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1B18AF9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125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132D314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126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7C72E58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127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F49B235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128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946814F" w14:textId="77777777" w:rsidR="00504C5F" w:rsidRPr="00DA53F5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29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0DB764F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30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E56A0E6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31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C67561F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32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35FB070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33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90095F8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34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68650C5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135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9D54AD8" w14:textId="77777777" w:rsidR="00504C5F" w:rsidRPr="006A7241" w:rsidRDefault="00504C5F" w:rsidP="000A0618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11411-11413, 11415,11432-11438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136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6A4F990" w14:textId="77777777" w:rsidR="00504C5F" w:rsidRPr="006A7241" w:rsidRDefault="00504C5F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137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206F2E4" w14:textId="77777777" w:rsidR="00504C5F" w:rsidRPr="00DA53F5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138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2FA0C5AF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426A1203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13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14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141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384EDF1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142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DA91E07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143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BF1C676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44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557877E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45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9F5B275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46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1CC097F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47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B95228E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48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35B7E2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49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802519D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50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C01D284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51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CF61408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cPrChange w:id="2152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76B36F9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153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728AD8C" w14:textId="77777777" w:rsidR="00504C5F" w:rsidRPr="00654C1E" w:rsidRDefault="00504C5F" w:rsidP="000A0618">
            <w:pPr>
              <w:jc w:val="center"/>
              <w:rPr>
                <w:sz w:val="16"/>
                <w:szCs w:val="16"/>
                <w:lang w:val="en-US"/>
              </w:rPr>
            </w:pPr>
            <w:r w:rsidRPr="00654C1E">
              <w:rPr>
                <w:sz w:val="16"/>
                <w:szCs w:val="16"/>
                <w:lang w:val="en-US"/>
              </w:rPr>
              <w:t>1023N, 1023R, 1023I, 1023D  1063N, 1063R, 1063I, 1063D, 10654, 1069I, 10854, 1089I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154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E96AB73" w14:textId="77777777" w:rsidR="00504C5F" w:rsidRPr="00254565" w:rsidRDefault="00504C5F" w:rsidP="000A0618">
            <w:pPr>
              <w:jc w:val="center"/>
              <w:rPr>
                <w:sz w:val="16"/>
                <w:szCs w:val="16"/>
              </w:rPr>
            </w:pPr>
            <w:r w:rsidRPr="00254565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/420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155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53C4195" w14:textId="77777777" w:rsidR="00504C5F" w:rsidRPr="00DA53F5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156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3ACACB2" w14:textId="77777777" w:rsidR="00504C5F" w:rsidRPr="006156DB" w:rsidRDefault="00504C5F" w:rsidP="000A0618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6681DB59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15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158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159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A41E5E9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160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D1E2044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161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17C8BE07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162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B2EC68C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163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C839E96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164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0679D0A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165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200331F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166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CB5DF5C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167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846D65D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168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09A971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169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5A1FC28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170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2535EF9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171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036F76F7" w14:textId="77777777" w:rsidR="00504C5F" w:rsidRPr="00254565" w:rsidRDefault="00504C5F" w:rsidP="000A0618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1043N, 1043R, 1043I, 1043D, 1045I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172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633829F" w14:textId="77777777" w:rsidR="00504C5F" w:rsidRPr="00254565" w:rsidRDefault="00504C5F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173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12703FF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174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30D13F9B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7234279F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17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176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177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EC8CE75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178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8A53247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179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1486841E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180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78740D4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181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ACEB4E4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182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6FE91A8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183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F269334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184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5E9FC12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185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C7811A3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186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5495E8C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187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ABD13E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188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2B04B3F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189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504385AE" w14:textId="77777777" w:rsidR="00504C5F" w:rsidRPr="00254565" w:rsidRDefault="00504C5F" w:rsidP="000A0618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1143N, 1143R, 1143I, 1143D, 11439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190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496C3D3A" w14:textId="77777777" w:rsidR="00504C5F" w:rsidRPr="00254565" w:rsidRDefault="00504C5F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422,423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191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875ABD1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192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354D5149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48BC0A24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19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194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195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5E0F140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196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1941312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197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18AC65D2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198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8CAD952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199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8FFE2D4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200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BAD8FCB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201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C72421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202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65EB3BE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203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A2240C2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204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F1B5048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205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5E3B306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206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B57B0FD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07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4E2DC282" w14:textId="77777777" w:rsidR="00504C5F" w:rsidRPr="000762DE" w:rsidRDefault="00504C5F" w:rsidP="000A0618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10311-10313, 10332, 10333, 10391, 10613, 10633, 10655, 10695, 10855, 10895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08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4C8BE4F2" w14:textId="77777777" w:rsidR="00504C5F" w:rsidRPr="000762DE" w:rsidRDefault="00504C5F" w:rsidP="000A0618">
            <w:pPr>
              <w:jc w:val="center"/>
              <w:rPr>
                <w:sz w:val="16"/>
                <w:szCs w:val="16"/>
              </w:rPr>
            </w:pPr>
            <w:r w:rsidRPr="00254565">
              <w:rPr>
                <w:sz w:val="16"/>
                <w:szCs w:val="16"/>
              </w:rPr>
              <w:t>330</w:t>
            </w:r>
            <w:r>
              <w:rPr>
                <w:sz w:val="16"/>
                <w:szCs w:val="16"/>
              </w:rPr>
              <w:t>/</w:t>
            </w:r>
            <w:r w:rsidRPr="000762DE">
              <w:rPr>
                <w:sz w:val="16"/>
                <w:szCs w:val="16"/>
              </w:rPr>
              <w:t>430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209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DDAEB16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210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279764C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561EC523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21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21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213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0DDDA52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214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A0D746D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215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41383E28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216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5B56617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217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B1A46DD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218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A1D6333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219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4739057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220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0753A56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221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C4BE23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222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6312978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223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710DF3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224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D50668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25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0078F959" w14:textId="77777777" w:rsidR="00504C5F" w:rsidRPr="0056101F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10531-10539, 10634, 10656, 10733, 10856, 10857, 11487, 11488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26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3C026B54" w14:textId="77777777" w:rsidR="00504C5F" w:rsidRPr="0056101F" w:rsidRDefault="00504C5F" w:rsidP="00DA53F5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34х</w:t>
            </w:r>
            <w:r>
              <w:rPr>
                <w:sz w:val="16"/>
                <w:szCs w:val="16"/>
              </w:rPr>
              <w:t>/44</w:t>
            </w:r>
            <w:r w:rsidRPr="00DA53F5">
              <w:rPr>
                <w:sz w:val="16"/>
                <w:szCs w:val="16"/>
              </w:rPr>
              <w:t>x</w:t>
            </w:r>
            <w:r w:rsidRPr="005610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227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3DC3E7F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228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356704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3A488A5E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22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23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231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57DAC19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232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14039DC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233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47F893A6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234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6452258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235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543580B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236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395822D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237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9AFCC91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238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847B6CF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239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23CFEC4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240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9065754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241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3511F38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242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A274889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43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30169B85" w14:textId="77777777" w:rsidR="00504C5F" w:rsidRPr="00254565" w:rsidRDefault="00504C5F" w:rsidP="000A0618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11461-11463, 11471-11473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44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E590F6F" w14:textId="77777777" w:rsidR="00504C5F" w:rsidRPr="00DA53F5" w:rsidRDefault="00504C5F" w:rsidP="000A0618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432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245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9B21885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246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063A89D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1F15222E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24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248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249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BF11164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250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A34E99E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251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1AF32665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252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D14BBE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253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F7A0E4D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254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883510D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255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0C93896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256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28CBCA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257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C2EAE5B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258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5E3C8C7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259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E9A4D8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260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09D7967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61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4474F30" w14:textId="77777777" w:rsidR="00504C5F" w:rsidRPr="0056101F" w:rsidRDefault="00504C5F" w:rsidP="00DA53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11141, 11142,          </w:t>
            </w:r>
            <w:r w:rsidRPr="001661C0">
              <w:rPr>
                <w:sz w:val="16"/>
                <w:szCs w:val="16"/>
              </w:rPr>
              <w:t>11144 -</w:t>
            </w:r>
            <w:r w:rsidRPr="00DA53F5">
              <w:rPr>
                <w:sz w:val="16"/>
                <w:szCs w:val="16"/>
              </w:rPr>
              <w:t xml:space="preserve"> </w:t>
            </w:r>
            <w:r w:rsidRPr="001661C0">
              <w:rPr>
                <w:sz w:val="16"/>
                <w:szCs w:val="16"/>
              </w:rPr>
              <w:t>11149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62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1EB5DE7F" w14:textId="77777777" w:rsidR="00504C5F" w:rsidRPr="00942CA7" w:rsidRDefault="00504C5F" w:rsidP="000A0618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35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263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22583DB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264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34403A9B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0CA75B3E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26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266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267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8CCF856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268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A5FA281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269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01EA0F9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270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B65272B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271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29C5425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272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254F0C5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273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FA557E3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274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5295A49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275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E79838E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276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6B89AAF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277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312D29C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278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4269CDD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79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485C9D3B" w14:textId="77777777" w:rsidR="00504C5F" w:rsidRPr="008C3F38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1066N, 1066R, 1066I, 1066D,</w:t>
            </w:r>
          </w:p>
          <w:p w14:paraId="2408BD32" w14:textId="77777777" w:rsidR="00504C5F" w:rsidRPr="0056101F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1116N, 1116R, 1116I, 1116D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80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7E4EFC0E" w14:textId="77777777" w:rsidR="00504C5F" w:rsidRPr="00DA53F5" w:rsidRDefault="00504C5F" w:rsidP="00DA53F5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352,353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281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7289D92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282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2C31C6E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5E635ECF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28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284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285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B64012A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286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68D5F1C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287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48866726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288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72FFC9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289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6F8FF66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290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96AB2CA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291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D59B4D7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292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57B848E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293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E991D5D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294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3087A8F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295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752B0DF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296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A58043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97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DA6D4CC" w14:textId="77777777" w:rsidR="00504C5F" w:rsidRPr="008C3F38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1046N,</w:t>
            </w:r>
          </w:p>
          <w:p w14:paraId="343E8B00" w14:textId="77777777" w:rsidR="00504C5F" w:rsidRPr="008C3F38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1046R, 1046I,</w:t>
            </w:r>
          </w:p>
          <w:p w14:paraId="5E674043" w14:textId="77777777" w:rsidR="00504C5F" w:rsidRPr="008C3F38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1046D,</w:t>
            </w:r>
          </w:p>
          <w:p w14:paraId="3A192C32" w14:textId="77777777" w:rsidR="00504C5F" w:rsidRPr="0056101F" w:rsidRDefault="00504C5F" w:rsidP="00DA53F5">
            <w:pPr>
              <w:jc w:val="center"/>
              <w:rPr>
                <w:sz w:val="16"/>
                <w:szCs w:val="16"/>
              </w:rPr>
            </w:pPr>
            <w:r w:rsidRPr="008C3F38">
              <w:rPr>
                <w:sz w:val="16"/>
                <w:szCs w:val="16"/>
              </w:rPr>
              <w:t>1049I,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298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72C15C8B" w14:textId="77777777" w:rsidR="00504C5F" w:rsidRPr="00942CA7" w:rsidRDefault="00504C5F" w:rsidP="000A06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299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F082D4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300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7BE6631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6FE4788A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30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30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303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5391287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304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9888B07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305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264A580C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306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D20894C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307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43FE048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308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18C026D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309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345C206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310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6314362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311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AF2F353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312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56D8022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313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4D96F0A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314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485D8E7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15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2DDF02F1" w14:textId="77777777" w:rsidR="00504C5F" w:rsidRPr="00003C98" w:rsidRDefault="0017518E" w:rsidP="00DA53F5">
            <w:pPr>
              <w:jc w:val="center"/>
              <w:rPr>
                <w:sz w:val="16"/>
                <w:szCs w:val="16"/>
                <w:lang w:val="en-US"/>
              </w:rPr>
            </w:pPr>
            <w:r w:rsidRPr="00003C98">
              <w:rPr>
                <w:sz w:val="16"/>
                <w:szCs w:val="16"/>
                <w:lang w:val="en-US"/>
              </w:rPr>
              <w:t>1066N, 1066R, 1066I, 1066D,</w:t>
            </w:r>
            <w:r w:rsidRPr="00D46577">
              <w:rPr>
                <w:sz w:val="16"/>
                <w:szCs w:val="16"/>
                <w:lang w:val="en-US"/>
              </w:rPr>
              <w:t xml:space="preserve"> </w:t>
            </w:r>
            <w:r w:rsidRPr="00003C98">
              <w:rPr>
                <w:sz w:val="16"/>
                <w:szCs w:val="16"/>
                <w:lang w:val="en-US"/>
              </w:rPr>
              <w:t xml:space="preserve">1116N, 1116R, 1116I, 1116D, </w:t>
            </w:r>
            <w:r w:rsidR="00504C5F" w:rsidRPr="00003C98">
              <w:rPr>
                <w:sz w:val="16"/>
                <w:szCs w:val="16"/>
                <w:lang w:val="en-US"/>
              </w:rPr>
              <w:t>1146N,</w:t>
            </w:r>
            <w:r w:rsidRPr="00D46577">
              <w:rPr>
                <w:sz w:val="16"/>
                <w:szCs w:val="16"/>
                <w:lang w:val="en-US"/>
              </w:rPr>
              <w:t xml:space="preserve"> </w:t>
            </w:r>
            <w:r w:rsidR="00504C5F" w:rsidRPr="00003C98">
              <w:rPr>
                <w:sz w:val="16"/>
                <w:szCs w:val="16"/>
                <w:lang w:val="en-US"/>
              </w:rPr>
              <w:t>1146R, 1146I, 1146D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16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5F80960A" w14:textId="77777777" w:rsidR="00504C5F" w:rsidRPr="00DA53F5" w:rsidRDefault="00504C5F" w:rsidP="000A0618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452,453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317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308EA34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318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80DAE4C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542BEA3A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31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245"/>
          <w:trPrChange w:id="2320" w:author="Зайцев Павел Борисович" w:date="2025-12-18T16:37:00Z">
            <w:trPr>
              <w:gridBefore w:val="2"/>
              <w:trHeight w:val="245"/>
            </w:trPr>
          </w:trPrChange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PrChange w:id="2321" w:author="Зайцев Павел Борисович" w:date="2025-12-18T16:37:00Z">
              <w:tcPr>
                <w:tcW w:w="441" w:type="dxa"/>
                <w:gridSpan w:val="3"/>
                <w:vMerge w:val="restart"/>
                <w:tcBorders>
                  <w:top w:val="single" w:sz="8" w:space="0" w:color="auto"/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2AF14BA8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322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5F039E3" w14:textId="77777777" w:rsidR="00504C5F" w:rsidRPr="006156DB" w:rsidRDefault="00504C5F" w:rsidP="000A061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323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6BE9626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324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36FDD74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325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58FB097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326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47657AA" w14:textId="77777777" w:rsidR="00504C5F" w:rsidRPr="00DA53F5" w:rsidRDefault="00504C5F" w:rsidP="00DA53F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327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B0DE130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328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E84AC66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329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2D6CD93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330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5995871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331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6E2D14D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332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684402D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33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7A9EE9F1" w14:textId="77777777" w:rsidR="00504C5F" w:rsidRPr="000762DE" w:rsidRDefault="00504C5F" w:rsidP="00DA53F5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10441, 10442, 10444</w:t>
            </w:r>
            <w:r w:rsidRPr="00DA53F5">
              <w:rPr>
                <w:sz w:val="16"/>
                <w:szCs w:val="16"/>
              </w:rPr>
              <w:t xml:space="preserve"> </w:t>
            </w:r>
            <w:r w:rsidRPr="0056101F">
              <w:rPr>
                <w:sz w:val="16"/>
                <w:szCs w:val="16"/>
              </w:rPr>
              <w:t>- 10449</w:t>
            </w:r>
            <w:r w:rsidRPr="00DA53F5">
              <w:rPr>
                <w:sz w:val="16"/>
                <w:szCs w:val="16"/>
              </w:rPr>
              <w:t xml:space="preserve">, </w:t>
            </w:r>
            <w:r w:rsidRPr="0056101F">
              <w:rPr>
                <w:sz w:val="16"/>
                <w:szCs w:val="16"/>
              </w:rPr>
              <w:t>11141, 11142, 11144-1114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34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3D81BC76" w14:textId="77777777" w:rsidR="00504C5F" w:rsidRPr="00942CA7" w:rsidRDefault="00504C5F" w:rsidP="000A0618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45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335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527C2B9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336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1661477" w14:textId="77777777" w:rsidR="00504C5F" w:rsidRPr="006156DB" w:rsidRDefault="00504C5F" w:rsidP="00DA53F5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604C671B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33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245"/>
          <w:trPrChange w:id="2338" w:author="Зайцев Павел Борисович" w:date="2025-12-18T16:37:00Z">
            <w:trPr>
              <w:gridBefore w:val="2"/>
              <w:trHeight w:val="245"/>
            </w:trPr>
          </w:trPrChange>
        </w:trPr>
        <w:tc>
          <w:tcPr>
            <w:tcW w:w="441" w:type="dxa"/>
            <w:vMerge/>
            <w:tcBorders>
              <w:left w:val="single" w:sz="8" w:space="0" w:color="auto"/>
              <w:right w:val="single" w:sz="4" w:space="0" w:color="auto"/>
            </w:tcBorders>
            <w:tcPrChange w:id="2339" w:author="Зайцев Павел Борисович" w:date="2025-12-18T16:37:00Z">
              <w:tcPr>
                <w:tcW w:w="441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</w:tcPr>
            </w:tcPrChange>
          </w:tcPr>
          <w:p w14:paraId="33C59A79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340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EC3E0E9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341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7B98130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342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41EB8DB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343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9A65DC8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344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E68B2A5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345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19A60D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346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A8236E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347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0802B9C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348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015B94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349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C723FE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350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6092EB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51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79531BF7" w14:textId="77777777" w:rsidR="00504C5F" w:rsidRPr="0056101F" w:rsidRDefault="00504C5F" w:rsidP="005B4C50">
            <w:pPr>
              <w:jc w:val="center"/>
              <w:rPr>
                <w:sz w:val="16"/>
                <w:szCs w:val="16"/>
              </w:rPr>
            </w:pPr>
            <w:r w:rsidRPr="00504C5F">
              <w:rPr>
                <w:sz w:val="16"/>
                <w:szCs w:val="16"/>
              </w:rPr>
              <w:t>10637, 10734, 1133х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52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0464D6FC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  <w:r w:rsidRPr="00504C5F">
              <w:rPr>
                <w:sz w:val="16"/>
                <w:szCs w:val="16"/>
              </w:rPr>
              <w:t>360/460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353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B982597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354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06E6D37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4B5F74AE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35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245"/>
          <w:trPrChange w:id="2356" w:author="Зайцев Павел Борисович" w:date="2025-12-18T16:37:00Z">
            <w:trPr>
              <w:gridBefore w:val="2"/>
              <w:trHeight w:val="245"/>
            </w:trPr>
          </w:trPrChange>
        </w:trPr>
        <w:tc>
          <w:tcPr>
            <w:tcW w:w="4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357" w:author="Зайцев Павел Борисович" w:date="2025-12-18T16:37:00Z">
              <w:tcPr>
                <w:tcW w:w="441" w:type="dxa"/>
                <w:gridSpan w:val="3"/>
                <w:vMerge/>
                <w:tcBorders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E1C6AF2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358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33FB495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359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4DFF9CE8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360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23355E2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361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672A4A1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362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722930C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363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470160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364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B0A5FF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365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80F6005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366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0E34D8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367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B21DFE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368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D96782D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69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408D5474" w14:textId="77777777" w:rsidR="00504C5F" w:rsidRPr="0056101F" w:rsidRDefault="00504C5F" w:rsidP="00504C5F">
            <w:pPr>
              <w:jc w:val="center"/>
              <w:rPr>
                <w:sz w:val="16"/>
                <w:szCs w:val="16"/>
              </w:rPr>
            </w:pPr>
            <w:r w:rsidRPr="00504C5F">
              <w:rPr>
                <w:sz w:val="16"/>
                <w:szCs w:val="16"/>
              </w:rPr>
              <w:t>1149х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70" w:author="Зайцев Павел Борисович" w:date="2025-12-18T16:37:00Z">
              <w:tcPr>
                <w:tcW w:w="1132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08EDB498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  <w:r w:rsidRPr="00504C5F">
              <w:rPr>
                <w:sz w:val="16"/>
                <w:szCs w:val="16"/>
              </w:rPr>
              <w:t>462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371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235E584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372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08B2B892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6156DB" w14:paraId="47F12056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37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374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375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80C2788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376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5554A98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377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641BA047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378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2E0B5C3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379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1A9B7E1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380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7001BDC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381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A39C10E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382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4B012EB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383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1D2C399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384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DA692BC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385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A57FB14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386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C4824B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87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06B5D415" w14:textId="77777777" w:rsidR="00504C5F" w:rsidRPr="0056101F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20135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388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0895DB4F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510</w:t>
            </w:r>
            <w:r w:rsidRPr="00DA53F5">
              <w:rPr>
                <w:sz w:val="16"/>
                <w:szCs w:val="16"/>
              </w:rPr>
              <w:t>/610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389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80B2995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390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5F4728B2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38166499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39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39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393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8725DC2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394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6839F24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395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227CDC61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396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B1F46D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397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9ED5229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398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075E79A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399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642F0A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400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1185F6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401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F121AC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402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49B7035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403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A2C8895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404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980822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05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020F3EE9" w14:textId="77777777" w:rsidR="00504C5F" w:rsidRPr="0056101F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20421-20423, 21521-21523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06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1DED3176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520</w:t>
            </w:r>
            <w:r w:rsidRPr="00DA53F5">
              <w:rPr>
                <w:sz w:val="16"/>
                <w:szCs w:val="16"/>
              </w:rPr>
              <w:t>/620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407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F8F33EB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408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23C783C2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1CF9B7C6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40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41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411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E1E011F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412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701DDD4C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413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44BFA10C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414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6922DB1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415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0EF9B18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416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31DBF9B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417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74C9FFC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418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1A257F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419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C16961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420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989FDD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421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DDC5ED3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422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A2E9B32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23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09049F24" w14:textId="77777777" w:rsidR="00504C5F" w:rsidRPr="0056101F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20431-20434, 21531-21534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24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1159D09E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530</w:t>
            </w:r>
            <w:r w:rsidRPr="00DA53F5">
              <w:rPr>
                <w:sz w:val="16"/>
                <w:szCs w:val="16"/>
              </w:rPr>
              <w:t>/630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425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DA4FB24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426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7D436153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710D2B1F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42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428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429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30BDBE8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430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90016DD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431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437A1658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432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DB803B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433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77248FC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434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666C16A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435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F16DF7E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436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B88B26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437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630D3C9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438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A39B30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439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2966B9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440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FA9407C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41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1B1BD8B3" w14:textId="77777777" w:rsidR="00504C5F" w:rsidRPr="0056101F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 xml:space="preserve">20711, 20713, 20714, 20721, 20723, 20731, 20733 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42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1655040D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54х</w:t>
            </w:r>
            <w:r w:rsidRPr="00DA53F5">
              <w:rPr>
                <w:sz w:val="16"/>
                <w:szCs w:val="16"/>
              </w:rPr>
              <w:t>/6</w:t>
            </w:r>
            <w:r w:rsidRPr="0056101F">
              <w:rPr>
                <w:sz w:val="16"/>
                <w:szCs w:val="16"/>
              </w:rPr>
              <w:t>4х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443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68922F7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444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60F3911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36D5CFA4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44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446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447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13C3E52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448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F2FA596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449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01F01E2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450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3C1432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451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83B68CC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452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A303B4A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453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75F7647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454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44946F4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455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A33CB37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456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007EF4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457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B721DCE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458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3EE1A1E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59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06C9FCD" w14:textId="77777777" w:rsidR="00504C5F" w:rsidRPr="0056101F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20452, 20453, 21552, 21553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60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423B7070" w14:textId="77777777" w:rsidR="00504C5F" w:rsidRPr="00DA53F5" w:rsidDel="00DB1F49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550</w:t>
            </w:r>
            <w:r w:rsidRPr="00DA53F5">
              <w:rPr>
                <w:sz w:val="16"/>
                <w:szCs w:val="16"/>
              </w:rPr>
              <w:t>/650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461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D5540EA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462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AA8551B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6D8AF8F1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46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464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465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38B9075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466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5C31B617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467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7A23652C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468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AED3A8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469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9EA2188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470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61540DC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471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8662BA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472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2A6CAC3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473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3BD942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474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AE95292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475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4115992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476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8A6082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77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3493E9BB" w14:textId="77777777" w:rsidR="00504C5F" w:rsidRPr="0056101F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205хх, 206хх, 208хх, 209хх, 21011-21013, 21003, 21005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78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297A86CC" w14:textId="77777777" w:rsidR="00504C5F" w:rsidRPr="0056101F" w:rsidRDefault="00504C5F" w:rsidP="00504C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56х</w:t>
            </w:r>
            <w:r w:rsidRPr="00DA53F5">
              <w:rPr>
                <w:sz w:val="16"/>
                <w:szCs w:val="16"/>
              </w:rPr>
              <w:t>/</w:t>
            </w:r>
            <w:r w:rsidRPr="0056101F">
              <w:rPr>
                <w:sz w:val="16"/>
                <w:szCs w:val="16"/>
              </w:rPr>
              <w:t>66х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479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C920E1C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480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A342561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172A29C7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481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482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483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77D1550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484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4A756EE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485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02BEE37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486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02A3C5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487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F5A31E6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488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2391001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489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227F332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490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1A9902C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491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10C94A5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492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AAF3B4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493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F831679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494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301F275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95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1CBF2575" w14:textId="77777777" w:rsidR="00504C5F" w:rsidRPr="0056101F" w:rsidRDefault="00504C5F" w:rsidP="00504C5F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 xml:space="preserve">10960, 10970, 10980, </w:t>
            </w:r>
            <w:r w:rsidR="005B4C50" w:rsidRPr="00504C5F">
              <w:rPr>
                <w:sz w:val="16"/>
                <w:szCs w:val="16"/>
              </w:rPr>
              <w:t>1106х, 1107х, 11080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496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C0CC0C2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211-214, 221-229</w:t>
            </w:r>
            <w:r w:rsidR="005B4C50">
              <w:rPr>
                <w:sz w:val="16"/>
                <w:szCs w:val="16"/>
              </w:rPr>
              <w:t>, 26х,</w:t>
            </w:r>
            <w:r w:rsidRPr="00DA53F5">
              <w:rPr>
                <w:sz w:val="16"/>
                <w:szCs w:val="16"/>
              </w:rPr>
              <w:t xml:space="preserve"> 271, 272, 291,296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497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04BC8B7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498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365FE03C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51FF7CBA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499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500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501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79171D0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502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31C80D15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503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62AAB445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504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9D2AC82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505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230D137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506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5D70A98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507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75BE140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508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8123957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509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E2E8378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510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976434D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511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390096F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512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6AD8D0D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513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2B091273" w14:textId="4A3E59CF" w:rsidR="00504C5F" w:rsidRPr="00DA53F5" w:rsidRDefault="00504C5F" w:rsidP="003E0F6D">
            <w:pPr>
              <w:jc w:val="center"/>
              <w:rPr>
                <w:sz w:val="16"/>
                <w:szCs w:val="16"/>
              </w:rPr>
            </w:pPr>
            <w:r w:rsidRPr="0056101F">
              <w:rPr>
                <w:sz w:val="16"/>
                <w:szCs w:val="16"/>
              </w:rPr>
              <w:t>302хх, 30301-</w:t>
            </w:r>
            <w:r w:rsidR="003E0F6D" w:rsidRPr="0056101F">
              <w:rPr>
                <w:sz w:val="16"/>
                <w:szCs w:val="16"/>
              </w:rPr>
              <w:t>3031</w:t>
            </w:r>
            <w:r w:rsidR="003E0F6D">
              <w:rPr>
                <w:sz w:val="16"/>
                <w:szCs w:val="16"/>
              </w:rPr>
              <w:t>5</w:t>
            </w:r>
            <w:r w:rsidRPr="0056101F">
              <w:rPr>
                <w:sz w:val="16"/>
                <w:szCs w:val="16"/>
              </w:rPr>
              <w:t>, 30401-30403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514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1615A0BE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  <w:r w:rsidRPr="00DA53F5">
              <w:rPr>
                <w:sz w:val="16"/>
                <w:szCs w:val="16"/>
              </w:rPr>
              <w:t>73х/83х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515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6C46021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516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6A8BA4A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771041E8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517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518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519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160CF39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520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9FAADE1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521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70ED40FD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522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8E3293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523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DB0EDD6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524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7A0EFD4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525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41D5D9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526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559D932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527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922F259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528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CB7F621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529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86A39DC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530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E3AA01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531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3A1C4CCD" w14:textId="77777777" w:rsidR="00504C5F" w:rsidRDefault="00504C5F" w:rsidP="00504C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40140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532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ABB2205" w14:textId="77777777" w:rsidR="00504C5F" w:rsidRDefault="00504C5F" w:rsidP="00504C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1хх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533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81519F2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534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C91239E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7B3873B3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535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536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537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5BD557F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PrChange w:id="2538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0B85B87D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tcPrChange w:id="2539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</w:tcPr>
            </w:tcPrChange>
          </w:tcPr>
          <w:p w14:paraId="2403549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right w:val="single" w:sz="4" w:space="0" w:color="auto"/>
            </w:tcBorders>
            <w:noWrap/>
            <w:tcPrChange w:id="2540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ED14C79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noWrap/>
            <w:tcPrChange w:id="2541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E6F7E19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tcPrChange w:id="2542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6454B25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right w:val="single" w:sz="4" w:space="0" w:color="auto"/>
            </w:tcBorders>
            <w:noWrap/>
            <w:tcPrChange w:id="2543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B60778D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noWrap/>
            <w:tcPrChange w:id="2544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2ED71D09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  <w:tcPrChange w:id="2545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0D81C0AF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right w:val="single" w:sz="4" w:space="0" w:color="auto"/>
            </w:tcBorders>
            <w:noWrap/>
            <w:tcPrChange w:id="2546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45C9A7F4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tcPrChange w:id="2547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643D263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right w:val="single" w:sz="4" w:space="0" w:color="auto"/>
            </w:tcBorders>
            <w:noWrap/>
            <w:tcPrChange w:id="2548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noWrap/>
              </w:tcPr>
            </w:tcPrChange>
          </w:tcPr>
          <w:p w14:paraId="18EEE485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549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1FC17711" w14:textId="77777777" w:rsidR="00504C5F" w:rsidRPr="00EB7E1F" w:rsidRDefault="00504C5F" w:rsidP="00504C5F">
            <w:pPr>
              <w:jc w:val="center"/>
              <w:rPr>
                <w:sz w:val="16"/>
                <w:szCs w:val="16"/>
              </w:rPr>
            </w:pPr>
            <w:r w:rsidRPr="00EB7E1F">
              <w:rPr>
                <w:sz w:val="16"/>
                <w:szCs w:val="16"/>
              </w:rPr>
              <w:t>40150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550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5C019C38" w14:textId="77777777" w:rsidR="00504C5F" w:rsidRPr="00EB7E1F" w:rsidDel="00DC5FB3" w:rsidRDefault="00504C5F" w:rsidP="00504C5F">
            <w:pPr>
              <w:jc w:val="center"/>
              <w:rPr>
                <w:sz w:val="16"/>
                <w:szCs w:val="16"/>
              </w:rPr>
            </w:pPr>
            <w:r w:rsidRPr="00EB7E1F">
              <w:rPr>
                <w:sz w:val="16"/>
                <w:szCs w:val="16"/>
              </w:rPr>
              <w:t>2хх</w:t>
            </w:r>
          </w:p>
        </w:tc>
        <w:tc>
          <w:tcPr>
            <w:tcW w:w="9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PrChange w:id="2551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4D2F067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PrChange w:id="2552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B5D7402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  <w:tr w:rsidR="00504C5F" w:rsidRPr="00265070" w14:paraId="227F9E03" w14:textId="77777777" w:rsidTr="009E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PrExChange w:id="2553" w:author="Зайцев Павел Борисович" w:date="2025-12-18T16:37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</w:tblPrEx>
          </w:tblPrExChange>
        </w:tblPrEx>
        <w:trPr>
          <w:trHeight w:val="510"/>
          <w:trPrChange w:id="2554" w:author="Зайцев Павел Борисович" w:date="2025-12-18T16:37:00Z">
            <w:trPr>
              <w:gridBefore w:val="2"/>
              <w:trHeight w:val="510"/>
            </w:trPr>
          </w:trPrChange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PrChange w:id="2555" w:author="Зайцев Павел Борисович" w:date="2025-12-18T16:37:00Z">
              <w:tcPr>
                <w:tcW w:w="44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FBB8759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185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556" w:author="Зайцев Павел Борисович" w:date="2025-12-18T16:37:00Z">
              <w:tcPr>
                <w:tcW w:w="1857" w:type="dxa"/>
                <w:gridSpan w:val="3"/>
                <w:vMerge/>
                <w:tcBorders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8443BC6" w14:textId="77777777" w:rsidR="00504C5F" w:rsidRPr="006156DB" w:rsidRDefault="00504C5F" w:rsidP="00504C5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PrChange w:id="2557" w:author="Зайцев Павел Борисович" w:date="2025-12-18T16:37:00Z">
              <w:tcPr>
                <w:tcW w:w="993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CB5D7A0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PrChange w:id="2558" w:author="Зайцев Павел Борисович" w:date="2025-12-18T16:37:00Z">
              <w:tcPr>
                <w:tcW w:w="693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371DCD8C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PrChange w:id="2559" w:author="Зайцев Павел Борисович" w:date="2025-12-18T16:37:00Z">
              <w:tcPr>
                <w:tcW w:w="991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0D634516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PrChange w:id="2560" w:author="Зайцев Павел Борисович" w:date="2025-12-18T16:37:00Z">
              <w:tcPr>
                <w:tcW w:w="568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345E0C93" w14:textId="77777777" w:rsidR="00504C5F" w:rsidRPr="00DA53F5" w:rsidRDefault="00504C5F" w:rsidP="00504C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PrChange w:id="2561" w:author="Зайцев Павел Борисович" w:date="2025-12-18T16:37:00Z">
              <w:tcPr>
                <w:tcW w:w="714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171523FE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PrChange w:id="2562" w:author="Зайцев Павел Борисович" w:date="2025-12-18T16:37:00Z">
              <w:tcPr>
                <w:tcW w:w="1842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211290C8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PrChange w:id="2563" w:author="Зайцев Павел Борисович" w:date="2025-12-18T16:37:00Z">
              <w:tcPr>
                <w:tcW w:w="851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049036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PrChange w:id="2564" w:author="Зайцев Павел Борисович" w:date="2025-12-18T16:37:00Z">
              <w:tcPr>
                <w:tcW w:w="1129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C14497A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PrChange w:id="2565" w:author="Зайцев Павел Борисович" w:date="2025-12-18T16:37:00Z">
              <w:tcPr>
                <w:tcW w:w="992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153BCF6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PrChange w:id="2566" w:author="Зайцев Павел Борисович" w:date="2025-12-18T16:37:00Z">
              <w:tcPr>
                <w:tcW w:w="562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4851C15" w14:textId="77777777" w:rsidR="00504C5F" w:rsidRPr="006156DB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567" w:author="Зайцев Павел Борисович" w:date="2025-12-18T16:37:00Z">
              <w:tcPr>
                <w:tcW w:w="1277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1932EFD" w14:textId="77777777" w:rsidR="00504C5F" w:rsidRPr="00EB7E1F" w:rsidRDefault="00504C5F" w:rsidP="00504C5F">
            <w:pPr>
              <w:jc w:val="center"/>
              <w:rPr>
                <w:sz w:val="16"/>
                <w:szCs w:val="16"/>
              </w:rPr>
            </w:pPr>
            <w:r w:rsidRPr="00EB7E1F">
              <w:rPr>
                <w:sz w:val="16"/>
                <w:szCs w:val="16"/>
              </w:rPr>
              <w:t>401</w:t>
            </w:r>
            <w:r>
              <w:rPr>
                <w:sz w:val="16"/>
                <w:szCs w:val="16"/>
              </w:rPr>
              <w:t>6</w:t>
            </w:r>
            <w:r w:rsidRPr="00EB7E1F">
              <w:rPr>
                <w:sz w:val="16"/>
                <w:szCs w:val="16"/>
              </w:rPr>
              <w:t>0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PrChange w:id="2568" w:author="Зайцев Павел Борисович" w:date="2025-12-18T16:37:00Z">
              <w:tcPr>
                <w:tcW w:w="1132" w:type="dxa"/>
                <w:gridSpan w:val="3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</w:tcPr>
            </w:tcPrChange>
          </w:tcPr>
          <w:p w14:paraId="667E862F" w14:textId="77777777" w:rsidR="00504C5F" w:rsidRPr="00EB7E1F" w:rsidRDefault="00504C5F" w:rsidP="00504C5F">
            <w:pPr>
              <w:jc w:val="center"/>
              <w:rPr>
                <w:sz w:val="16"/>
                <w:szCs w:val="16"/>
              </w:rPr>
            </w:pPr>
            <w:r w:rsidRPr="00EB7E1F">
              <w:rPr>
                <w:sz w:val="16"/>
                <w:szCs w:val="16"/>
              </w:rPr>
              <w:t>2хх</w:t>
            </w:r>
            <w:r>
              <w:rPr>
                <w:sz w:val="16"/>
                <w:szCs w:val="16"/>
              </w:rPr>
              <w:t>, 3хх</w:t>
            </w:r>
          </w:p>
        </w:tc>
        <w:tc>
          <w:tcPr>
            <w:tcW w:w="9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569" w:author="Зайцев Павел Борисович" w:date="2025-12-18T16:37:00Z">
              <w:tcPr>
                <w:tcW w:w="999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EEEB6F5" w14:textId="77777777" w:rsidR="00504C5F" w:rsidRPr="00DA53F5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PrChange w:id="2570" w:author="Зайцев Павел Борисович" w:date="2025-12-18T16:37:00Z">
              <w:tcPr>
                <w:tcW w:w="850" w:type="dxa"/>
                <w:gridSpan w:val="3"/>
                <w:vMerge/>
                <w:tcBorders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46ED8E79" w14:textId="77777777" w:rsidR="00504C5F" w:rsidRPr="00265070" w:rsidRDefault="00504C5F" w:rsidP="00504C5F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4DD9BB4" w14:textId="77777777" w:rsidR="00A30AED" w:rsidRDefault="00A30AED" w:rsidP="00516CD3"/>
    <w:p w14:paraId="14AB0E3A" w14:textId="77777777" w:rsidR="00A30AED" w:rsidRDefault="00A30AED" w:rsidP="00516CD3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78"/>
        <w:gridCol w:w="4718"/>
        <w:gridCol w:w="1903"/>
        <w:gridCol w:w="1600"/>
        <w:gridCol w:w="2047"/>
        <w:gridCol w:w="656"/>
        <w:gridCol w:w="4992"/>
        <w:gridCol w:w="2047"/>
        <w:gridCol w:w="2047"/>
        <w:gridCol w:w="931"/>
      </w:tblGrid>
      <w:tr w:rsidR="00A30AED" w:rsidRPr="00086D33" w14:paraId="7A4C589D" w14:textId="77777777" w:rsidTr="00E57E1B">
        <w:trPr>
          <w:trHeight w:val="283"/>
        </w:trPr>
        <w:tc>
          <w:tcPr>
            <w:tcW w:w="2542" w:type="pct"/>
            <w:gridSpan w:val="5"/>
            <w:noWrap/>
          </w:tcPr>
          <w:p w14:paraId="014D85A4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Строка «неденежные расчеты» по счетам 140110189, 140110191, 140110195</w:t>
            </w:r>
          </w:p>
        </w:tc>
        <w:tc>
          <w:tcPr>
            <w:tcW w:w="2458" w:type="pct"/>
            <w:gridSpan w:val="5"/>
          </w:tcPr>
          <w:p w14:paraId="160C8B65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Строка «неденежные расчеты» по счету 140120251</w:t>
            </w:r>
            <w:r w:rsidR="00AE63DB">
              <w:rPr>
                <w:b/>
                <w:sz w:val="16"/>
                <w:szCs w:val="16"/>
              </w:rPr>
              <w:t>, 140120254</w:t>
            </w:r>
          </w:p>
        </w:tc>
      </w:tr>
      <w:tr w:rsidR="00A30AED" w:rsidRPr="00086D33" w14:paraId="5D897AF6" w14:textId="77777777" w:rsidTr="00E57E1B">
        <w:trPr>
          <w:trHeight w:val="283"/>
        </w:trPr>
        <w:tc>
          <w:tcPr>
            <w:tcW w:w="1705" w:type="pct"/>
            <w:gridSpan w:val="3"/>
            <w:noWrap/>
          </w:tcPr>
          <w:p w14:paraId="5DF069D8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Код корреспондирующего счета бюджетного учета</w:t>
            </w:r>
          </w:p>
        </w:tc>
        <w:tc>
          <w:tcPr>
            <w:tcW w:w="364" w:type="pct"/>
            <w:vMerge w:val="restart"/>
            <w:noWrap/>
          </w:tcPr>
          <w:p w14:paraId="6B196DCA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Значение в графе 7</w:t>
            </w:r>
          </w:p>
        </w:tc>
        <w:tc>
          <w:tcPr>
            <w:tcW w:w="472" w:type="pct"/>
            <w:vMerge w:val="restart"/>
          </w:tcPr>
          <w:p w14:paraId="4995D4EB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Значение в графе 8</w:t>
            </w:r>
          </w:p>
        </w:tc>
        <w:tc>
          <w:tcPr>
            <w:tcW w:w="1771" w:type="pct"/>
            <w:gridSpan w:val="3"/>
          </w:tcPr>
          <w:p w14:paraId="14162300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Код корреспондирующего счета бюджетного учета</w:t>
            </w:r>
          </w:p>
        </w:tc>
        <w:tc>
          <w:tcPr>
            <w:tcW w:w="472" w:type="pct"/>
            <w:vMerge w:val="restart"/>
          </w:tcPr>
          <w:p w14:paraId="3049727F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Значение в графе 7</w:t>
            </w:r>
          </w:p>
        </w:tc>
        <w:tc>
          <w:tcPr>
            <w:tcW w:w="215" w:type="pct"/>
            <w:vMerge w:val="restart"/>
          </w:tcPr>
          <w:p w14:paraId="0CBA2E28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Значение в графе 8</w:t>
            </w:r>
          </w:p>
        </w:tc>
      </w:tr>
      <w:tr w:rsidR="00A30AED" w:rsidRPr="00086D33" w14:paraId="12321E4A" w14:textId="77777777" w:rsidTr="00E57E1B">
        <w:trPr>
          <w:trHeight w:val="624"/>
        </w:trPr>
        <w:tc>
          <w:tcPr>
            <w:tcW w:w="180" w:type="pct"/>
            <w:noWrap/>
          </w:tcPr>
          <w:p w14:paraId="7E3F25AD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087" w:type="pct"/>
            <w:noWrap/>
          </w:tcPr>
          <w:p w14:paraId="579556C8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Код счета</w:t>
            </w:r>
          </w:p>
        </w:tc>
        <w:tc>
          <w:tcPr>
            <w:tcW w:w="439" w:type="pct"/>
            <w:noWrap/>
          </w:tcPr>
          <w:p w14:paraId="172F1717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КОСГУ</w:t>
            </w:r>
          </w:p>
        </w:tc>
        <w:tc>
          <w:tcPr>
            <w:tcW w:w="364" w:type="pct"/>
            <w:vMerge/>
            <w:noWrap/>
          </w:tcPr>
          <w:p w14:paraId="04959E6F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</w:p>
        </w:tc>
        <w:tc>
          <w:tcPr>
            <w:tcW w:w="472" w:type="pct"/>
            <w:vMerge/>
          </w:tcPr>
          <w:p w14:paraId="7AEBA9F7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</w:p>
        </w:tc>
        <w:tc>
          <w:tcPr>
            <w:tcW w:w="149" w:type="pct"/>
          </w:tcPr>
          <w:p w14:paraId="3DE457ED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150" w:type="pct"/>
          </w:tcPr>
          <w:p w14:paraId="7C0DE7DA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Код счета</w:t>
            </w:r>
          </w:p>
        </w:tc>
        <w:tc>
          <w:tcPr>
            <w:tcW w:w="472" w:type="pct"/>
          </w:tcPr>
          <w:p w14:paraId="3C847E59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КОСГУ</w:t>
            </w:r>
          </w:p>
        </w:tc>
        <w:tc>
          <w:tcPr>
            <w:tcW w:w="472" w:type="pct"/>
            <w:vMerge/>
          </w:tcPr>
          <w:p w14:paraId="41EFE264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</w:p>
        </w:tc>
        <w:tc>
          <w:tcPr>
            <w:tcW w:w="215" w:type="pct"/>
            <w:vMerge/>
          </w:tcPr>
          <w:p w14:paraId="2ACCE9CD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</w:p>
        </w:tc>
      </w:tr>
      <w:tr w:rsidR="00A30AED" w:rsidRPr="00086D33" w14:paraId="4EF3348B" w14:textId="77777777" w:rsidTr="00E57E1B">
        <w:trPr>
          <w:trHeight w:val="182"/>
        </w:trPr>
        <w:tc>
          <w:tcPr>
            <w:tcW w:w="1705" w:type="pct"/>
            <w:gridSpan w:val="3"/>
            <w:noWrap/>
          </w:tcPr>
          <w:p w14:paraId="27C0B4EE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4" w:type="pct"/>
            <w:noWrap/>
          </w:tcPr>
          <w:p w14:paraId="26E9E335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72" w:type="pct"/>
          </w:tcPr>
          <w:p w14:paraId="75BE2C70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771" w:type="pct"/>
            <w:gridSpan w:val="3"/>
          </w:tcPr>
          <w:p w14:paraId="1BBBA9C5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72" w:type="pct"/>
          </w:tcPr>
          <w:p w14:paraId="096C9F65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14:paraId="272B9B58" w14:textId="77777777" w:rsidR="00A30AED" w:rsidRPr="00086D33" w:rsidRDefault="00A30AED" w:rsidP="00B55E3E">
            <w:pPr>
              <w:rPr>
                <w:b/>
                <w:sz w:val="16"/>
                <w:szCs w:val="16"/>
              </w:rPr>
            </w:pPr>
            <w:r w:rsidRPr="00086D33">
              <w:rPr>
                <w:b/>
                <w:sz w:val="16"/>
                <w:szCs w:val="16"/>
              </w:rPr>
              <w:t>8</w:t>
            </w:r>
          </w:p>
        </w:tc>
      </w:tr>
      <w:tr w:rsidR="00A30AED" w:rsidRPr="00086D33" w14:paraId="1E1550AC" w14:textId="77777777" w:rsidTr="00E57E1B">
        <w:trPr>
          <w:trHeight w:val="308"/>
        </w:trPr>
        <w:tc>
          <w:tcPr>
            <w:tcW w:w="180" w:type="pct"/>
            <w:vMerge w:val="restart"/>
            <w:noWrap/>
          </w:tcPr>
          <w:p w14:paraId="63338D77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</w:rPr>
              <w:t>1</w:t>
            </w:r>
            <w:r w:rsidRPr="00086D33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6E752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</w:rPr>
              <w:t>10111-10113, 10115,</w:t>
            </w:r>
          </w:p>
          <w:p w14:paraId="28A50D82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 xml:space="preserve">10132-10138, 10191, 10192, 10194-10198, 10611, 10631, 10641, </w:t>
            </w:r>
            <w:r w:rsidRPr="00086D33">
              <w:rPr>
                <w:sz w:val="16"/>
                <w:szCs w:val="16"/>
                <w:lang w:val="en-US"/>
              </w:rPr>
              <w:t>10651-10653</w:t>
            </w:r>
            <w:r w:rsidRPr="00086D33">
              <w:rPr>
                <w:sz w:val="16"/>
                <w:szCs w:val="16"/>
              </w:rPr>
              <w:t>,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10691,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1069</w:t>
            </w:r>
            <w:r w:rsidRPr="00086D33">
              <w:rPr>
                <w:sz w:val="16"/>
                <w:szCs w:val="16"/>
                <w:lang w:val="en-US"/>
              </w:rPr>
              <w:t>2</w:t>
            </w:r>
            <w:r w:rsidRPr="00086D33">
              <w:rPr>
                <w:sz w:val="16"/>
                <w:szCs w:val="16"/>
              </w:rPr>
              <w:t>, 10711, 10731, 10851-10853, 10891, 10892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</w:tcBorders>
          </w:tcPr>
          <w:p w14:paraId="5F03EA19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310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</w:tcBorders>
            <w:hideMark/>
          </w:tcPr>
          <w:p w14:paraId="3438B1ED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0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7E0E99B3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&gt; 0</w:t>
            </w:r>
          </w:p>
        </w:tc>
        <w:tc>
          <w:tcPr>
            <w:tcW w:w="149" w:type="pct"/>
          </w:tcPr>
          <w:p w14:paraId="112B689C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</w:rPr>
              <w:t>1</w:t>
            </w:r>
            <w:r w:rsidR="00AE63DB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</w:tcPr>
          <w:p w14:paraId="4958D075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</w:rPr>
              <w:t>10111-10113, 10115,</w:t>
            </w:r>
          </w:p>
          <w:p w14:paraId="6F4203A6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 xml:space="preserve">10132-10138, 10191, 10192, 10194-10198, 10611, 10631, 10641, </w:t>
            </w:r>
            <w:r w:rsidRPr="00086D33">
              <w:rPr>
                <w:sz w:val="16"/>
                <w:szCs w:val="16"/>
                <w:lang w:val="en-US"/>
              </w:rPr>
              <w:t>10651-10653</w:t>
            </w:r>
            <w:r w:rsidRPr="00086D33">
              <w:rPr>
                <w:sz w:val="16"/>
                <w:szCs w:val="16"/>
              </w:rPr>
              <w:t>,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10691, 1069</w:t>
            </w:r>
            <w:r w:rsidRPr="00086D33">
              <w:rPr>
                <w:sz w:val="16"/>
                <w:szCs w:val="16"/>
                <w:lang w:val="en-US"/>
              </w:rPr>
              <w:t>2</w:t>
            </w:r>
            <w:r w:rsidRPr="00086D33">
              <w:rPr>
                <w:sz w:val="16"/>
                <w:szCs w:val="16"/>
              </w:rPr>
              <w:t>,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10711, 10731, 10851-10853, 10891, 10892</w:t>
            </w:r>
          </w:p>
        </w:tc>
        <w:tc>
          <w:tcPr>
            <w:tcW w:w="472" w:type="pct"/>
          </w:tcPr>
          <w:p w14:paraId="5292EDC4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410</w:t>
            </w:r>
          </w:p>
        </w:tc>
        <w:tc>
          <w:tcPr>
            <w:tcW w:w="472" w:type="pct"/>
            <w:vAlign w:val="center"/>
          </w:tcPr>
          <w:p w14:paraId="69B858C9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&gt; 0</w:t>
            </w:r>
          </w:p>
        </w:tc>
        <w:tc>
          <w:tcPr>
            <w:tcW w:w="215" w:type="pct"/>
            <w:vMerge w:val="restart"/>
          </w:tcPr>
          <w:p w14:paraId="6032F607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0</w:t>
            </w:r>
          </w:p>
        </w:tc>
      </w:tr>
      <w:tr w:rsidR="00A30AED" w:rsidRPr="00086D33" w14:paraId="2E6FF38C" w14:textId="77777777" w:rsidTr="00E57E1B">
        <w:trPr>
          <w:trHeight w:val="598"/>
        </w:trPr>
        <w:tc>
          <w:tcPr>
            <w:tcW w:w="180" w:type="pct"/>
            <w:vMerge/>
            <w:vAlign w:val="center"/>
          </w:tcPr>
          <w:p w14:paraId="32C4A01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C3D6DE3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  <w:vMerge/>
          </w:tcPr>
          <w:p w14:paraId="1BAD82C5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vAlign w:val="center"/>
          </w:tcPr>
          <w:p w14:paraId="6A7E8938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13631864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5BAB6F25" w14:textId="77777777" w:rsidR="00A30AED" w:rsidRPr="00AE63DB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2</w:t>
            </w:r>
            <w:r w:rsidR="00AE63DB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</w:tcPr>
          <w:p w14:paraId="5AD3CED5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10411-10413, 10415, 10432-10438, 10451, 10452, 10459, 10491, 10492, 10494-10498</w:t>
            </w:r>
          </w:p>
        </w:tc>
        <w:tc>
          <w:tcPr>
            <w:tcW w:w="472" w:type="pct"/>
          </w:tcPr>
          <w:p w14:paraId="0AB2ACE8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411</w:t>
            </w:r>
          </w:p>
        </w:tc>
        <w:tc>
          <w:tcPr>
            <w:tcW w:w="472" w:type="pct"/>
          </w:tcPr>
          <w:p w14:paraId="039FE680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&lt;0</w:t>
            </w:r>
          </w:p>
        </w:tc>
        <w:tc>
          <w:tcPr>
            <w:tcW w:w="215" w:type="pct"/>
            <w:vMerge/>
            <w:vAlign w:val="center"/>
          </w:tcPr>
          <w:p w14:paraId="285A620A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6285E01A" w14:textId="77777777" w:rsidTr="00E57E1B">
        <w:trPr>
          <w:trHeight w:val="381"/>
        </w:trPr>
        <w:tc>
          <w:tcPr>
            <w:tcW w:w="180" w:type="pct"/>
            <w:vMerge/>
            <w:vAlign w:val="center"/>
          </w:tcPr>
          <w:p w14:paraId="17DF1A8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50875C4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  <w:vMerge/>
          </w:tcPr>
          <w:p w14:paraId="109AD52B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vAlign w:val="center"/>
          </w:tcPr>
          <w:p w14:paraId="1EF09ADB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0F717AE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0F85DF38" w14:textId="77777777" w:rsidR="00A30AED" w:rsidRPr="00AE63DB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3</w:t>
            </w:r>
            <w:r w:rsidR="00AE63DB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</w:tcPr>
          <w:p w14:paraId="1DD12A42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11411-11413, 11415,11432-11438</w:t>
            </w:r>
          </w:p>
        </w:tc>
        <w:tc>
          <w:tcPr>
            <w:tcW w:w="472" w:type="pct"/>
          </w:tcPr>
          <w:p w14:paraId="7C4EE151" w14:textId="77777777" w:rsidR="00A30AED" w:rsidRPr="00086D33" w:rsidDel="00DB1F49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412</w:t>
            </w:r>
          </w:p>
        </w:tc>
        <w:tc>
          <w:tcPr>
            <w:tcW w:w="472" w:type="pct"/>
          </w:tcPr>
          <w:p w14:paraId="7926DB3B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&lt; 0</w:t>
            </w:r>
          </w:p>
        </w:tc>
        <w:tc>
          <w:tcPr>
            <w:tcW w:w="215" w:type="pct"/>
            <w:vMerge/>
            <w:vAlign w:val="center"/>
          </w:tcPr>
          <w:p w14:paraId="62B55B8B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096A9612" w14:textId="77777777" w:rsidTr="00E57E1B">
        <w:trPr>
          <w:trHeight w:val="245"/>
        </w:trPr>
        <w:tc>
          <w:tcPr>
            <w:tcW w:w="180" w:type="pct"/>
            <w:vMerge w:val="restart"/>
            <w:vAlign w:val="center"/>
            <w:hideMark/>
          </w:tcPr>
          <w:p w14:paraId="44F321E8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2*</w:t>
            </w:r>
          </w:p>
        </w:tc>
        <w:tc>
          <w:tcPr>
            <w:tcW w:w="1087" w:type="pct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3E68A0AA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 xml:space="preserve">1023D, 1023I,1023N, 1023R, 1029I, 1063D, 1063I, 1063N, 1063R,10654, 1069I, 10854, 1089I </w:t>
            </w:r>
          </w:p>
        </w:tc>
        <w:tc>
          <w:tcPr>
            <w:tcW w:w="439" w:type="pct"/>
            <w:vMerge w:val="restart"/>
          </w:tcPr>
          <w:p w14:paraId="4EE87C5D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320</w:t>
            </w:r>
          </w:p>
        </w:tc>
        <w:tc>
          <w:tcPr>
            <w:tcW w:w="364" w:type="pct"/>
            <w:vMerge/>
            <w:vAlign w:val="center"/>
            <w:hideMark/>
          </w:tcPr>
          <w:p w14:paraId="47F7D71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0A04AA37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7002AD4F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</w:t>
            </w:r>
            <w:r w:rsidR="00AE63DB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</w:tcPr>
          <w:p w14:paraId="31BFABC8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 xml:space="preserve">1023D, 1023I,1023N, 1023R, 1029I, 1063D, 1063I, 1063N, 1063R, 10654, 1069I, 10854, 1089I </w:t>
            </w:r>
          </w:p>
        </w:tc>
        <w:tc>
          <w:tcPr>
            <w:tcW w:w="472" w:type="pct"/>
          </w:tcPr>
          <w:p w14:paraId="212DE9B4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420</w:t>
            </w:r>
          </w:p>
        </w:tc>
        <w:tc>
          <w:tcPr>
            <w:tcW w:w="472" w:type="pct"/>
            <w:vAlign w:val="center"/>
          </w:tcPr>
          <w:p w14:paraId="796B7441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&gt; 0</w:t>
            </w:r>
          </w:p>
        </w:tc>
        <w:tc>
          <w:tcPr>
            <w:tcW w:w="215" w:type="pct"/>
            <w:vMerge/>
            <w:vAlign w:val="center"/>
          </w:tcPr>
          <w:p w14:paraId="2A57E7F6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3983AEC5" w14:textId="77777777" w:rsidTr="00E57E1B">
        <w:trPr>
          <w:trHeight w:val="245"/>
        </w:trPr>
        <w:tc>
          <w:tcPr>
            <w:tcW w:w="180" w:type="pct"/>
            <w:vMerge/>
            <w:vAlign w:val="center"/>
          </w:tcPr>
          <w:p w14:paraId="590BF1E0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A4B0733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  <w:vMerge/>
          </w:tcPr>
          <w:p w14:paraId="6B600DC9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vAlign w:val="center"/>
          </w:tcPr>
          <w:p w14:paraId="5EFDC530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4882B54D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59723645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5</w:t>
            </w:r>
            <w:r w:rsidR="00AE63DB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</w:tcPr>
          <w:p w14:paraId="0D98D31B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 xml:space="preserve">1043D, 1043I, 1043N, 1043R, </w:t>
            </w:r>
            <w:r w:rsidRPr="00086D33">
              <w:rPr>
                <w:sz w:val="16"/>
                <w:szCs w:val="16"/>
              </w:rPr>
              <w:t xml:space="preserve">10454, </w:t>
            </w:r>
            <w:r w:rsidRPr="00086D33">
              <w:rPr>
                <w:sz w:val="16"/>
                <w:szCs w:val="16"/>
                <w:lang w:val="en-US"/>
              </w:rPr>
              <w:t>1045I</w:t>
            </w:r>
          </w:p>
        </w:tc>
        <w:tc>
          <w:tcPr>
            <w:tcW w:w="472" w:type="pct"/>
          </w:tcPr>
          <w:p w14:paraId="3AE764B6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421</w:t>
            </w:r>
          </w:p>
        </w:tc>
        <w:tc>
          <w:tcPr>
            <w:tcW w:w="472" w:type="pct"/>
            <w:vMerge w:val="restart"/>
            <w:vAlign w:val="center"/>
          </w:tcPr>
          <w:p w14:paraId="5A0F72E8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215" w:type="pct"/>
            <w:vMerge/>
            <w:vAlign w:val="center"/>
          </w:tcPr>
          <w:p w14:paraId="1DB8117D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1A45101D" w14:textId="77777777" w:rsidTr="00E57E1B">
        <w:trPr>
          <w:trHeight w:val="245"/>
        </w:trPr>
        <w:tc>
          <w:tcPr>
            <w:tcW w:w="180" w:type="pct"/>
            <w:vMerge/>
            <w:vAlign w:val="center"/>
          </w:tcPr>
          <w:p w14:paraId="0BD4848D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2EDC58C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  <w:vMerge/>
          </w:tcPr>
          <w:p w14:paraId="26C0922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vAlign w:val="center"/>
          </w:tcPr>
          <w:p w14:paraId="44B2E90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1EA1D695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41B1D856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6</w:t>
            </w:r>
            <w:r w:rsidR="00AE63DB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</w:tcPr>
          <w:p w14:paraId="5EC53CA6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1143D, 1143I, 1143N, 1143R</w:t>
            </w:r>
          </w:p>
        </w:tc>
        <w:tc>
          <w:tcPr>
            <w:tcW w:w="472" w:type="pct"/>
          </w:tcPr>
          <w:p w14:paraId="4FB48B3D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422, 423</w:t>
            </w:r>
          </w:p>
        </w:tc>
        <w:tc>
          <w:tcPr>
            <w:tcW w:w="472" w:type="pct"/>
            <w:vMerge/>
            <w:vAlign w:val="center"/>
          </w:tcPr>
          <w:p w14:paraId="5C4E825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4AEA517D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471947E8" w14:textId="77777777" w:rsidTr="00E57E1B">
        <w:trPr>
          <w:trHeight w:val="510"/>
        </w:trPr>
        <w:tc>
          <w:tcPr>
            <w:tcW w:w="180" w:type="pct"/>
            <w:vAlign w:val="center"/>
          </w:tcPr>
          <w:p w14:paraId="6687EAFF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3*</w:t>
            </w:r>
          </w:p>
        </w:tc>
        <w:tc>
          <w:tcPr>
            <w:tcW w:w="1087" w:type="pct"/>
            <w:tcBorders>
              <w:left w:val="single" w:sz="4" w:space="0" w:color="auto"/>
            </w:tcBorders>
            <w:shd w:val="clear" w:color="auto" w:fill="FFFFFF"/>
          </w:tcPr>
          <w:p w14:paraId="074F16E6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10311-10313, 10332, 10333, 10391, 10613, 10633,</w:t>
            </w:r>
            <w:r w:rsidRPr="00086D33">
              <w:rPr>
                <w:sz w:val="16"/>
                <w:szCs w:val="16"/>
                <w:lang w:val="en-US"/>
              </w:rPr>
              <w:t xml:space="preserve"> 10655, 10695, </w:t>
            </w:r>
            <w:r w:rsidRPr="00086D33">
              <w:rPr>
                <w:sz w:val="16"/>
                <w:szCs w:val="16"/>
              </w:rPr>
              <w:t>10855, 10895</w:t>
            </w:r>
          </w:p>
        </w:tc>
        <w:tc>
          <w:tcPr>
            <w:tcW w:w="439" w:type="pct"/>
          </w:tcPr>
          <w:p w14:paraId="002E3C5E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330</w:t>
            </w:r>
          </w:p>
        </w:tc>
        <w:tc>
          <w:tcPr>
            <w:tcW w:w="364" w:type="pct"/>
            <w:vMerge/>
            <w:vAlign w:val="center"/>
          </w:tcPr>
          <w:p w14:paraId="08CE8837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764C63F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Merge w:val="restart"/>
            <w:vAlign w:val="center"/>
          </w:tcPr>
          <w:p w14:paraId="6BA32B72" w14:textId="77777777" w:rsidR="00A30AED" w:rsidRPr="00AE63DB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7</w:t>
            </w:r>
            <w:r w:rsidR="00AE63DB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  <w:vMerge w:val="restart"/>
          </w:tcPr>
          <w:p w14:paraId="6DC69EBC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10311</w:t>
            </w:r>
            <w:r w:rsidRPr="00086D33">
              <w:rPr>
                <w:sz w:val="16"/>
                <w:szCs w:val="16"/>
                <w:lang w:val="en-US"/>
              </w:rPr>
              <w:t xml:space="preserve"> - </w:t>
            </w:r>
            <w:r w:rsidRPr="00086D33">
              <w:rPr>
                <w:sz w:val="16"/>
                <w:szCs w:val="16"/>
              </w:rPr>
              <w:t>10313, 10332, 10333, 10391, 10613, 10633, 10655, 10695, 10855, 10895</w:t>
            </w:r>
          </w:p>
        </w:tc>
        <w:tc>
          <w:tcPr>
            <w:tcW w:w="472" w:type="pct"/>
            <w:vMerge w:val="restart"/>
          </w:tcPr>
          <w:p w14:paraId="77C488E8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430</w:t>
            </w:r>
          </w:p>
        </w:tc>
        <w:tc>
          <w:tcPr>
            <w:tcW w:w="472" w:type="pct"/>
            <w:vMerge w:val="restart"/>
          </w:tcPr>
          <w:p w14:paraId="49C51ACD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&gt; 0</w:t>
            </w:r>
          </w:p>
        </w:tc>
        <w:tc>
          <w:tcPr>
            <w:tcW w:w="215" w:type="pct"/>
            <w:vMerge/>
            <w:vAlign w:val="center"/>
          </w:tcPr>
          <w:p w14:paraId="29A2015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22D306E9" w14:textId="77777777" w:rsidTr="00E57E1B">
        <w:trPr>
          <w:trHeight w:val="205"/>
        </w:trPr>
        <w:tc>
          <w:tcPr>
            <w:tcW w:w="180" w:type="pct"/>
            <w:vAlign w:val="center"/>
            <w:hideMark/>
          </w:tcPr>
          <w:p w14:paraId="2FE87410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4</w:t>
            </w:r>
            <w:r w:rsidRPr="00086D33">
              <w:rPr>
                <w:sz w:val="16"/>
                <w:szCs w:val="16"/>
              </w:rPr>
              <w:t>**</w:t>
            </w:r>
          </w:p>
        </w:tc>
        <w:tc>
          <w:tcPr>
            <w:tcW w:w="1087" w:type="pct"/>
            <w:tcBorders>
              <w:left w:val="single" w:sz="4" w:space="0" w:color="auto"/>
            </w:tcBorders>
            <w:shd w:val="clear" w:color="auto" w:fill="FFFFFF"/>
          </w:tcPr>
          <w:p w14:paraId="03B9490E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 xml:space="preserve">10531-10539, 10634, </w:t>
            </w:r>
            <w:r w:rsidRPr="00086D33">
              <w:rPr>
                <w:sz w:val="16"/>
                <w:szCs w:val="16"/>
                <w:lang w:val="en-US"/>
              </w:rPr>
              <w:t>10656</w:t>
            </w:r>
            <w:r w:rsidRPr="00086D33">
              <w:rPr>
                <w:sz w:val="16"/>
                <w:szCs w:val="16"/>
              </w:rPr>
              <w:t>,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10733, 10856, 10857, 11487, 11488</w:t>
            </w:r>
          </w:p>
        </w:tc>
        <w:tc>
          <w:tcPr>
            <w:tcW w:w="439" w:type="pct"/>
          </w:tcPr>
          <w:p w14:paraId="76345D3F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 xml:space="preserve">341-347, 349 </w:t>
            </w:r>
          </w:p>
        </w:tc>
        <w:tc>
          <w:tcPr>
            <w:tcW w:w="364" w:type="pct"/>
            <w:vMerge/>
            <w:vAlign w:val="center"/>
            <w:hideMark/>
          </w:tcPr>
          <w:p w14:paraId="51EA3EC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22786E08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Merge/>
            <w:vAlign w:val="center"/>
          </w:tcPr>
          <w:p w14:paraId="0121F2CA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150" w:type="pct"/>
            <w:vMerge/>
          </w:tcPr>
          <w:p w14:paraId="0E6BE69C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</w:tcPr>
          <w:p w14:paraId="5C7A9D2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</w:tcPr>
          <w:p w14:paraId="66EAD1A4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59797038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0D0D1FEC" w14:textId="77777777" w:rsidTr="00E57E1B">
        <w:trPr>
          <w:trHeight w:val="276"/>
        </w:trPr>
        <w:tc>
          <w:tcPr>
            <w:tcW w:w="180" w:type="pct"/>
            <w:vAlign w:val="center"/>
          </w:tcPr>
          <w:p w14:paraId="14BCE812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5</w:t>
            </w:r>
            <w:r w:rsidRPr="00086D33">
              <w:rPr>
                <w:sz w:val="16"/>
                <w:szCs w:val="16"/>
              </w:rPr>
              <w:t>*</w:t>
            </w:r>
            <w:r w:rsidR="009E0CAE">
              <w:rPr>
                <w:sz w:val="16"/>
                <w:szCs w:val="16"/>
              </w:rPr>
              <w:t>*</w:t>
            </w:r>
          </w:p>
        </w:tc>
        <w:tc>
          <w:tcPr>
            <w:tcW w:w="1087" w:type="pct"/>
            <w:tcBorders>
              <w:left w:val="single" w:sz="4" w:space="0" w:color="auto"/>
            </w:tcBorders>
            <w:shd w:val="clear" w:color="auto" w:fill="FFFFFF"/>
          </w:tcPr>
          <w:p w14:paraId="2E1FC2B2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</w:rPr>
              <w:t>11141, 11142, 11144 -11149</w:t>
            </w:r>
          </w:p>
        </w:tc>
        <w:tc>
          <w:tcPr>
            <w:tcW w:w="439" w:type="pct"/>
          </w:tcPr>
          <w:p w14:paraId="137CFD6F" w14:textId="77777777" w:rsidR="00A30AED" w:rsidRPr="00086D33" w:rsidDel="002B41B1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351</w:t>
            </w:r>
          </w:p>
        </w:tc>
        <w:tc>
          <w:tcPr>
            <w:tcW w:w="364" w:type="pct"/>
            <w:vMerge/>
            <w:vAlign w:val="center"/>
          </w:tcPr>
          <w:p w14:paraId="3D134BD7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285139A5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Merge/>
            <w:vAlign w:val="center"/>
          </w:tcPr>
          <w:p w14:paraId="4F1D2DCE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150" w:type="pct"/>
            <w:vMerge/>
          </w:tcPr>
          <w:p w14:paraId="2D7320E3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</w:tcPr>
          <w:p w14:paraId="34C17144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14:paraId="7C231E8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6A565523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671358E3" w14:textId="77777777" w:rsidTr="00E57E1B">
        <w:trPr>
          <w:trHeight w:val="276"/>
        </w:trPr>
        <w:tc>
          <w:tcPr>
            <w:tcW w:w="180" w:type="pct"/>
            <w:vMerge w:val="restart"/>
            <w:vAlign w:val="center"/>
          </w:tcPr>
          <w:p w14:paraId="4B8E4C0B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5</w:t>
            </w:r>
            <w:r w:rsidRPr="00086D33">
              <w:rPr>
                <w:sz w:val="16"/>
                <w:szCs w:val="16"/>
                <w:lang w:val="en-US"/>
              </w:rPr>
              <w:t>.1</w:t>
            </w:r>
            <w:r w:rsidRPr="00086D33">
              <w:rPr>
                <w:sz w:val="16"/>
                <w:szCs w:val="16"/>
              </w:rPr>
              <w:t>*</w:t>
            </w:r>
            <w:r w:rsidR="009E0CAE">
              <w:rPr>
                <w:sz w:val="16"/>
                <w:szCs w:val="16"/>
              </w:rPr>
              <w:t>*</w:t>
            </w:r>
          </w:p>
        </w:tc>
        <w:tc>
          <w:tcPr>
            <w:tcW w:w="1087" w:type="pct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2D081B63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1066D, 1066I, 1066N, 1066R, 1116D, 1116I, 1116N, 1116R</w:t>
            </w:r>
          </w:p>
        </w:tc>
        <w:tc>
          <w:tcPr>
            <w:tcW w:w="439" w:type="pct"/>
            <w:vMerge w:val="restart"/>
          </w:tcPr>
          <w:p w14:paraId="2B0F7331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35</w:t>
            </w:r>
            <w:r w:rsidRPr="00086D33">
              <w:rPr>
                <w:sz w:val="16"/>
                <w:szCs w:val="16"/>
              </w:rPr>
              <w:t>2-353</w:t>
            </w:r>
          </w:p>
        </w:tc>
        <w:tc>
          <w:tcPr>
            <w:tcW w:w="364" w:type="pct"/>
            <w:vMerge/>
            <w:vAlign w:val="center"/>
          </w:tcPr>
          <w:p w14:paraId="0AC2EA8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72AD158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Merge/>
            <w:vAlign w:val="center"/>
          </w:tcPr>
          <w:p w14:paraId="7521163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150" w:type="pct"/>
            <w:vMerge/>
          </w:tcPr>
          <w:p w14:paraId="115D50C3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</w:tcPr>
          <w:p w14:paraId="43EFFF2A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14:paraId="691CBC2E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0E6C2D5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64DBF548" w14:textId="77777777" w:rsidTr="00E57E1B">
        <w:trPr>
          <w:trHeight w:val="276"/>
        </w:trPr>
        <w:tc>
          <w:tcPr>
            <w:tcW w:w="180" w:type="pct"/>
            <w:vMerge/>
            <w:vAlign w:val="center"/>
            <w:hideMark/>
          </w:tcPr>
          <w:p w14:paraId="6C45DBD9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0FF670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  <w:vMerge/>
          </w:tcPr>
          <w:p w14:paraId="326E0207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vAlign w:val="center"/>
            <w:hideMark/>
          </w:tcPr>
          <w:p w14:paraId="41508A2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49CFE7A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Merge w:val="restart"/>
            <w:vAlign w:val="center"/>
          </w:tcPr>
          <w:p w14:paraId="47F7FA4B" w14:textId="77777777" w:rsidR="00A30AED" w:rsidRPr="00AE63DB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8</w:t>
            </w:r>
            <w:r w:rsidR="00AE63DB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  <w:vMerge w:val="restart"/>
          </w:tcPr>
          <w:p w14:paraId="0F49E14C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 xml:space="preserve">11471-11473 </w:t>
            </w:r>
          </w:p>
        </w:tc>
        <w:tc>
          <w:tcPr>
            <w:tcW w:w="472" w:type="pct"/>
            <w:vMerge w:val="restart"/>
          </w:tcPr>
          <w:p w14:paraId="2054D01E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432</w:t>
            </w:r>
          </w:p>
        </w:tc>
        <w:tc>
          <w:tcPr>
            <w:tcW w:w="472" w:type="pct"/>
            <w:vMerge w:val="restart"/>
          </w:tcPr>
          <w:p w14:paraId="70C0C884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&lt; 0</w:t>
            </w:r>
          </w:p>
        </w:tc>
        <w:tc>
          <w:tcPr>
            <w:tcW w:w="215" w:type="pct"/>
            <w:vMerge/>
            <w:vAlign w:val="center"/>
          </w:tcPr>
          <w:p w14:paraId="2ED963F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1E98BD5A" w14:textId="77777777" w:rsidTr="00E57E1B">
        <w:trPr>
          <w:trHeight w:val="450"/>
        </w:trPr>
        <w:tc>
          <w:tcPr>
            <w:tcW w:w="180" w:type="pct"/>
            <w:vAlign w:val="center"/>
            <w:hideMark/>
          </w:tcPr>
          <w:p w14:paraId="655DB81A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6*</w:t>
            </w:r>
          </w:p>
        </w:tc>
        <w:tc>
          <w:tcPr>
            <w:tcW w:w="1087" w:type="pct"/>
            <w:tcBorders>
              <w:left w:val="single" w:sz="4" w:space="0" w:color="auto"/>
              <w:bottom w:val="single" w:sz="8" w:space="0" w:color="auto"/>
            </w:tcBorders>
            <w:shd w:val="clear" w:color="auto" w:fill="FFFFFF"/>
            <w:hideMark/>
          </w:tcPr>
          <w:p w14:paraId="576C9B54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10311</w:t>
            </w:r>
          </w:p>
        </w:tc>
        <w:tc>
          <w:tcPr>
            <w:tcW w:w="439" w:type="pct"/>
            <w:hideMark/>
          </w:tcPr>
          <w:p w14:paraId="7C8FD634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430</w:t>
            </w:r>
          </w:p>
        </w:tc>
        <w:tc>
          <w:tcPr>
            <w:tcW w:w="364" w:type="pct"/>
            <w:vMerge/>
            <w:vAlign w:val="center"/>
            <w:hideMark/>
          </w:tcPr>
          <w:p w14:paraId="35199049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 w:val="restart"/>
            <w:tcBorders>
              <w:right w:val="single" w:sz="4" w:space="0" w:color="auto"/>
            </w:tcBorders>
            <w:hideMark/>
          </w:tcPr>
          <w:p w14:paraId="30C1230D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149" w:type="pct"/>
            <w:vMerge/>
            <w:vAlign w:val="center"/>
          </w:tcPr>
          <w:p w14:paraId="7C6A7E17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150" w:type="pct"/>
            <w:vMerge/>
          </w:tcPr>
          <w:p w14:paraId="1C74266D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</w:tcPr>
          <w:p w14:paraId="2EF2F6F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</w:tcPr>
          <w:p w14:paraId="39FA4E7B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52A1A737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5CAD018A" w14:textId="77777777" w:rsidTr="00E57E1B">
        <w:trPr>
          <w:trHeight w:val="450"/>
        </w:trPr>
        <w:tc>
          <w:tcPr>
            <w:tcW w:w="180" w:type="pct"/>
            <w:vAlign w:val="center"/>
          </w:tcPr>
          <w:p w14:paraId="64A4ED66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7*</w:t>
            </w:r>
          </w:p>
        </w:tc>
        <w:tc>
          <w:tcPr>
            <w:tcW w:w="1087" w:type="pct"/>
            <w:tcBorders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14:paraId="26345BBD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10411-10413, 10415, 10432-10438, 10451, 10452, 10459, 10491, 10492, 10494-10498</w:t>
            </w:r>
          </w:p>
        </w:tc>
        <w:tc>
          <w:tcPr>
            <w:tcW w:w="439" w:type="pct"/>
            <w:tcBorders>
              <w:bottom w:val="single" w:sz="8" w:space="0" w:color="auto"/>
            </w:tcBorders>
          </w:tcPr>
          <w:p w14:paraId="41B03AE6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411</w:t>
            </w:r>
          </w:p>
        </w:tc>
        <w:tc>
          <w:tcPr>
            <w:tcW w:w="364" w:type="pct"/>
            <w:vMerge/>
            <w:vAlign w:val="center"/>
          </w:tcPr>
          <w:p w14:paraId="20D07035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bottom w:val="single" w:sz="8" w:space="0" w:color="auto"/>
              <w:right w:val="single" w:sz="4" w:space="0" w:color="auto"/>
            </w:tcBorders>
          </w:tcPr>
          <w:p w14:paraId="776D753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Merge/>
            <w:vAlign w:val="center"/>
          </w:tcPr>
          <w:p w14:paraId="3D37E37A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150" w:type="pct"/>
            <w:vMerge/>
            <w:tcBorders>
              <w:bottom w:val="single" w:sz="8" w:space="0" w:color="auto"/>
            </w:tcBorders>
          </w:tcPr>
          <w:p w14:paraId="241EA73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bottom w:val="single" w:sz="8" w:space="0" w:color="auto"/>
            </w:tcBorders>
          </w:tcPr>
          <w:p w14:paraId="4702F34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bottom w:val="single" w:sz="8" w:space="0" w:color="auto"/>
            </w:tcBorders>
          </w:tcPr>
          <w:p w14:paraId="573AD68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07442786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2BAD52D9" w14:textId="77777777" w:rsidTr="00E57E1B">
        <w:trPr>
          <w:trHeight w:val="345"/>
        </w:trPr>
        <w:tc>
          <w:tcPr>
            <w:tcW w:w="180" w:type="pct"/>
            <w:vAlign w:val="center"/>
          </w:tcPr>
          <w:p w14:paraId="7420FE5F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8*</w:t>
            </w:r>
          </w:p>
        </w:tc>
        <w:tc>
          <w:tcPr>
            <w:tcW w:w="1087" w:type="pct"/>
            <w:tcBorders>
              <w:left w:val="single" w:sz="4" w:space="0" w:color="auto"/>
            </w:tcBorders>
            <w:shd w:val="clear" w:color="auto" w:fill="FFFFFF"/>
          </w:tcPr>
          <w:p w14:paraId="30CB6A4A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11411-11413, 11415, 11432-11438</w:t>
            </w:r>
          </w:p>
        </w:tc>
        <w:tc>
          <w:tcPr>
            <w:tcW w:w="439" w:type="pct"/>
          </w:tcPr>
          <w:p w14:paraId="06B96264" w14:textId="77777777" w:rsidR="00A30AED" w:rsidRPr="00086D33" w:rsidDel="00CE583C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412</w:t>
            </w:r>
          </w:p>
        </w:tc>
        <w:tc>
          <w:tcPr>
            <w:tcW w:w="364" w:type="pct"/>
            <w:vMerge/>
            <w:vAlign w:val="center"/>
          </w:tcPr>
          <w:p w14:paraId="11005113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 w:val="restart"/>
            <w:tcBorders>
              <w:right w:val="single" w:sz="4" w:space="0" w:color="auto"/>
            </w:tcBorders>
          </w:tcPr>
          <w:p w14:paraId="543308F6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149" w:type="pct"/>
            <w:vAlign w:val="center"/>
          </w:tcPr>
          <w:p w14:paraId="44EBB503" w14:textId="77777777" w:rsidR="00A30AED" w:rsidRPr="00AE63DB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9</w:t>
            </w:r>
            <w:r w:rsidR="00AE63DB"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218C004B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10531-10538, 10634, 10656, 10733, 10856, 10857, 11487, 11488</w:t>
            </w:r>
          </w:p>
        </w:tc>
        <w:tc>
          <w:tcPr>
            <w:tcW w:w="472" w:type="pct"/>
          </w:tcPr>
          <w:p w14:paraId="12F40CAC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441-447, 449</w:t>
            </w:r>
          </w:p>
        </w:tc>
        <w:tc>
          <w:tcPr>
            <w:tcW w:w="472" w:type="pct"/>
          </w:tcPr>
          <w:p w14:paraId="3796EAA4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&gt;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0</w:t>
            </w:r>
          </w:p>
        </w:tc>
        <w:tc>
          <w:tcPr>
            <w:tcW w:w="215" w:type="pct"/>
            <w:vMerge/>
            <w:vAlign w:val="center"/>
          </w:tcPr>
          <w:p w14:paraId="33B46C59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4A89E8A2" w14:textId="77777777" w:rsidTr="00E57E1B">
        <w:trPr>
          <w:trHeight w:val="266"/>
        </w:trPr>
        <w:tc>
          <w:tcPr>
            <w:tcW w:w="180" w:type="pct"/>
            <w:vAlign w:val="center"/>
          </w:tcPr>
          <w:p w14:paraId="3350115F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9*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21B72861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 xml:space="preserve">1043D, 1043I, 1043N, 1043R, </w:t>
            </w:r>
            <w:r w:rsidRPr="00086D33">
              <w:rPr>
                <w:sz w:val="16"/>
                <w:szCs w:val="16"/>
              </w:rPr>
              <w:t>10454</w:t>
            </w:r>
            <w:r w:rsidRPr="00086D33">
              <w:rPr>
                <w:sz w:val="16"/>
                <w:szCs w:val="16"/>
                <w:lang w:val="en-US"/>
              </w:rPr>
              <w:t>, 1045I</w:t>
            </w:r>
          </w:p>
        </w:tc>
        <w:tc>
          <w:tcPr>
            <w:tcW w:w="439" w:type="pct"/>
          </w:tcPr>
          <w:p w14:paraId="0A94D3EE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421</w:t>
            </w:r>
          </w:p>
        </w:tc>
        <w:tc>
          <w:tcPr>
            <w:tcW w:w="364" w:type="pct"/>
            <w:vMerge/>
            <w:vAlign w:val="center"/>
          </w:tcPr>
          <w:p w14:paraId="0A92F7E7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433D135D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191CA457" w14:textId="77777777" w:rsidR="00A30AED" w:rsidRPr="00AE63DB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10</w:t>
            </w:r>
            <w:r w:rsidR="00AE63DB">
              <w:rPr>
                <w:sz w:val="16"/>
                <w:szCs w:val="16"/>
              </w:rPr>
              <w:t>*</w:t>
            </w:r>
            <w:r w:rsidR="009E0CAE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</w:tcPr>
          <w:p w14:paraId="7AD95101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10441, 10442, 10444- 10449, 11441, 11442, 11444-11448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72" w:type="pct"/>
            <w:vMerge w:val="restart"/>
          </w:tcPr>
          <w:p w14:paraId="7E05846D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  <w:p w14:paraId="34B64D8C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451</w:t>
            </w:r>
          </w:p>
        </w:tc>
        <w:tc>
          <w:tcPr>
            <w:tcW w:w="472" w:type="pct"/>
            <w:vAlign w:val="center"/>
          </w:tcPr>
          <w:p w14:paraId="50C9C8C1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&lt;</w:t>
            </w:r>
            <w:r w:rsidRPr="00086D33">
              <w:rPr>
                <w:sz w:val="16"/>
                <w:szCs w:val="16"/>
              </w:rPr>
              <w:t xml:space="preserve"> 0</w:t>
            </w:r>
          </w:p>
        </w:tc>
        <w:tc>
          <w:tcPr>
            <w:tcW w:w="215" w:type="pct"/>
            <w:vMerge/>
            <w:vAlign w:val="center"/>
          </w:tcPr>
          <w:p w14:paraId="6827663C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0EB160B3" w14:textId="77777777" w:rsidTr="00E57E1B">
        <w:trPr>
          <w:trHeight w:val="266"/>
        </w:trPr>
        <w:tc>
          <w:tcPr>
            <w:tcW w:w="180" w:type="pct"/>
            <w:vAlign w:val="center"/>
          </w:tcPr>
          <w:p w14:paraId="27AE6AB7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10*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6940BC7B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1143D, 1143I, 1143N, 1143R</w:t>
            </w:r>
          </w:p>
        </w:tc>
        <w:tc>
          <w:tcPr>
            <w:tcW w:w="439" w:type="pct"/>
          </w:tcPr>
          <w:p w14:paraId="738B97E4" w14:textId="77777777" w:rsidR="00A30AED" w:rsidRPr="00086D33" w:rsidDel="00CE583C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422, 423</w:t>
            </w:r>
          </w:p>
        </w:tc>
        <w:tc>
          <w:tcPr>
            <w:tcW w:w="364" w:type="pct"/>
            <w:vMerge/>
            <w:vAlign w:val="center"/>
          </w:tcPr>
          <w:p w14:paraId="4D4F0488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6B6DB53D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6ACECB36" w14:textId="77777777" w:rsidR="00A30AED" w:rsidRPr="00AE63DB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11</w:t>
            </w:r>
            <w:r w:rsidR="00AE63DB"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1A56BFBF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11141, 11142, 11144-11149</w:t>
            </w:r>
          </w:p>
        </w:tc>
        <w:tc>
          <w:tcPr>
            <w:tcW w:w="472" w:type="pct"/>
            <w:vMerge/>
          </w:tcPr>
          <w:p w14:paraId="0D06AFD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Align w:val="center"/>
          </w:tcPr>
          <w:p w14:paraId="5495BB4D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&gt; 0</w:t>
            </w:r>
          </w:p>
        </w:tc>
        <w:tc>
          <w:tcPr>
            <w:tcW w:w="215" w:type="pct"/>
            <w:vMerge/>
            <w:vAlign w:val="center"/>
          </w:tcPr>
          <w:p w14:paraId="0F3F6925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3BE07150" w14:textId="77777777" w:rsidTr="00E57E1B">
        <w:trPr>
          <w:trHeight w:val="266"/>
        </w:trPr>
        <w:tc>
          <w:tcPr>
            <w:tcW w:w="180" w:type="pct"/>
            <w:vAlign w:val="center"/>
          </w:tcPr>
          <w:p w14:paraId="45D7659B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11*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7361B616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11471-11473</w:t>
            </w:r>
          </w:p>
        </w:tc>
        <w:tc>
          <w:tcPr>
            <w:tcW w:w="439" w:type="pct"/>
          </w:tcPr>
          <w:p w14:paraId="06934E7A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432</w:t>
            </w:r>
          </w:p>
        </w:tc>
        <w:tc>
          <w:tcPr>
            <w:tcW w:w="364" w:type="pct"/>
            <w:vMerge/>
            <w:vAlign w:val="center"/>
          </w:tcPr>
          <w:p w14:paraId="5C3641C3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2885AC75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2B35DD72" w14:textId="77777777" w:rsidR="00A30AED" w:rsidRPr="00086D33" w:rsidRDefault="00A30AED" w:rsidP="00AE63D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11</w:t>
            </w:r>
            <w:r w:rsidR="00AE63DB">
              <w:rPr>
                <w:sz w:val="16"/>
                <w:szCs w:val="16"/>
              </w:rPr>
              <w:t>.</w:t>
            </w:r>
            <w:r w:rsidRPr="00086D33">
              <w:rPr>
                <w:sz w:val="16"/>
                <w:szCs w:val="16"/>
              </w:rPr>
              <w:t>1</w:t>
            </w:r>
            <w:r w:rsidR="00AE63DB">
              <w:rPr>
                <w:sz w:val="16"/>
                <w:szCs w:val="16"/>
              </w:rPr>
              <w:t>*</w:t>
            </w:r>
            <w:r w:rsidR="009E0CAE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</w:tcPr>
          <w:p w14:paraId="4C7D293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  <w:p w14:paraId="78A22147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1046D, 1046I, 1046N, 1046R, 1049I</w:t>
            </w:r>
          </w:p>
          <w:p w14:paraId="7EE390E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7B3A241C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  <w:p w14:paraId="008849AD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452</w:t>
            </w:r>
          </w:p>
          <w:p w14:paraId="077F1CEF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Align w:val="center"/>
          </w:tcPr>
          <w:p w14:paraId="3285C150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&lt;</w:t>
            </w:r>
            <w:r w:rsidRPr="00086D33">
              <w:rPr>
                <w:sz w:val="16"/>
                <w:szCs w:val="16"/>
              </w:rPr>
              <w:t xml:space="preserve"> 0</w:t>
            </w:r>
          </w:p>
          <w:p w14:paraId="5055D9CA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0890F3AA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6D809A67" w14:textId="77777777" w:rsidTr="00E57E1B">
        <w:trPr>
          <w:trHeight w:val="266"/>
        </w:trPr>
        <w:tc>
          <w:tcPr>
            <w:tcW w:w="180" w:type="pct"/>
            <w:vAlign w:val="center"/>
          </w:tcPr>
          <w:p w14:paraId="2C67D884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12*</w:t>
            </w:r>
            <w:r w:rsidR="009E0CAE">
              <w:rPr>
                <w:sz w:val="16"/>
                <w:szCs w:val="16"/>
              </w:rPr>
              <w:t>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26E9FA40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104</w:t>
            </w:r>
            <w:r w:rsidRPr="00086D33">
              <w:rPr>
                <w:sz w:val="16"/>
                <w:szCs w:val="16"/>
                <w:lang w:val="en-US"/>
              </w:rPr>
              <w:t>4</w:t>
            </w:r>
            <w:r w:rsidRPr="00086D33">
              <w:rPr>
                <w:sz w:val="16"/>
                <w:szCs w:val="16"/>
              </w:rPr>
              <w:t>1</w:t>
            </w:r>
            <w:r w:rsidRPr="00086D33">
              <w:rPr>
                <w:sz w:val="16"/>
                <w:szCs w:val="16"/>
                <w:lang w:val="en-US"/>
              </w:rPr>
              <w:t xml:space="preserve">, 10442, </w:t>
            </w:r>
            <w:r w:rsidRPr="00086D33">
              <w:rPr>
                <w:sz w:val="16"/>
                <w:szCs w:val="16"/>
              </w:rPr>
              <w:t>104</w:t>
            </w:r>
            <w:r w:rsidRPr="00086D33">
              <w:rPr>
                <w:sz w:val="16"/>
                <w:szCs w:val="16"/>
                <w:lang w:val="en-US"/>
              </w:rPr>
              <w:t>44-</w:t>
            </w:r>
            <w:r w:rsidRPr="00086D33">
              <w:rPr>
                <w:sz w:val="16"/>
                <w:szCs w:val="16"/>
              </w:rPr>
              <w:t>104</w:t>
            </w:r>
            <w:r w:rsidRPr="00086D33">
              <w:rPr>
                <w:sz w:val="16"/>
                <w:szCs w:val="16"/>
                <w:lang w:val="en-US"/>
              </w:rPr>
              <w:t>49</w:t>
            </w:r>
            <w:r w:rsidRPr="00086D33">
              <w:rPr>
                <w:sz w:val="16"/>
                <w:szCs w:val="16"/>
              </w:rPr>
              <w:t>, 1</w:t>
            </w:r>
            <w:r w:rsidRPr="00086D33">
              <w:rPr>
                <w:sz w:val="16"/>
                <w:szCs w:val="16"/>
                <w:lang w:val="en-US"/>
              </w:rPr>
              <w:t>144</w:t>
            </w:r>
            <w:r w:rsidRPr="00086D33">
              <w:rPr>
                <w:sz w:val="16"/>
                <w:szCs w:val="16"/>
              </w:rPr>
              <w:t>1</w:t>
            </w:r>
            <w:r w:rsidRPr="00086D33">
              <w:rPr>
                <w:sz w:val="16"/>
                <w:szCs w:val="16"/>
                <w:lang w:val="en-US"/>
              </w:rPr>
              <w:t xml:space="preserve">, 11442, </w:t>
            </w:r>
            <w:r w:rsidRPr="00086D33">
              <w:rPr>
                <w:sz w:val="16"/>
                <w:szCs w:val="16"/>
              </w:rPr>
              <w:t>1</w:t>
            </w:r>
            <w:r w:rsidRPr="00086D33">
              <w:rPr>
                <w:sz w:val="16"/>
                <w:szCs w:val="16"/>
                <w:lang w:val="en-US"/>
              </w:rPr>
              <w:t>1444-</w:t>
            </w:r>
            <w:r w:rsidRPr="00086D33">
              <w:rPr>
                <w:sz w:val="16"/>
                <w:szCs w:val="16"/>
              </w:rPr>
              <w:t>1</w:t>
            </w:r>
            <w:r w:rsidRPr="00086D33">
              <w:rPr>
                <w:sz w:val="16"/>
                <w:szCs w:val="16"/>
                <w:lang w:val="en-US"/>
              </w:rPr>
              <w:t>1448</w:t>
            </w:r>
            <w:r w:rsidRPr="00086D33">
              <w:rPr>
                <w:sz w:val="16"/>
                <w:szCs w:val="16"/>
              </w:rPr>
              <w:t xml:space="preserve">, </w:t>
            </w:r>
          </w:p>
        </w:tc>
        <w:tc>
          <w:tcPr>
            <w:tcW w:w="439" w:type="pct"/>
          </w:tcPr>
          <w:p w14:paraId="793228DC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451</w:t>
            </w:r>
          </w:p>
        </w:tc>
        <w:tc>
          <w:tcPr>
            <w:tcW w:w="364" w:type="pct"/>
            <w:vMerge/>
            <w:vAlign w:val="center"/>
          </w:tcPr>
          <w:p w14:paraId="1456884B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56B76F33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5631DC15" w14:textId="77777777" w:rsidR="00A30AED" w:rsidRPr="00086D33" w:rsidRDefault="00A30AED" w:rsidP="00AE63D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11</w:t>
            </w:r>
            <w:r w:rsidR="00AE63DB">
              <w:rPr>
                <w:sz w:val="16"/>
                <w:szCs w:val="16"/>
              </w:rPr>
              <w:t>.</w:t>
            </w:r>
            <w:r w:rsidRPr="00086D33">
              <w:rPr>
                <w:sz w:val="16"/>
                <w:szCs w:val="16"/>
              </w:rPr>
              <w:t>2</w:t>
            </w:r>
            <w:r w:rsidR="00AE63DB">
              <w:rPr>
                <w:sz w:val="16"/>
                <w:szCs w:val="16"/>
              </w:rPr>
              <w:t>*</w:t>
            </w:r>
            <w:r w:rsidR="009E0CAE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</w:tcPr>
          <w:p w14:paraId="51D4E253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1066D, 1066I, 1066N, 1066R, 1116D, 1116I, 1116N, 1116R</w:t>
            </w:r>
          </w:p>
        </w:tc>
        <w:tc>
          <w:tcPr>
            <w:tcW w:w="472" w:type="pct"/>
            <w:vMerge w:val="restart"/>
          </w:tcPr>
          <w:p w14:paraId="6EFB7C0A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  <w:p w14:paraId="40D28F6F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452-453</w:t>
            </w:r>
          </w:p>
        </w:tc>
        <w:tc>
          <w:tcPr>
            <w:tcW w:w="472" w:type="pct"/>
            <w:vAlign w:val="center"/>
          </w:tcPr>
          <w:p w14:paraId="68D55C47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&gt; 0</w:t>
            </w:r>
          </w:p>
        </w:tc>
        <w:tc>
          <w:tcPr>
            <w:tcW w:w="215" w:type="pct"/>
            <w:vMerge/>
            <w:vAlign w:val="center"/>
          </w:tcPr>
          <w:p w14:paraId="5C421085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560CE35F" w14:textId="77777777" w:rsidTr="00E57E1B">
        <w:trPr>
          <w:trHeight w:val="266"/>
        </w:trPr>
        <w:tc>
          <w:tcPr>
            <w:tcW w:w="180" w:type="pct"/>
            <w:vAlign w:val="center"/>
          </w:tcPr>
          <w:p w14:paraId="79B04452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12.1*</w:t>
            </w:r>
            <w:r w:rsidR="009E0CAE">
              <w:rPr>
                <w:sz w:val="16"/>
                <w:szCs w:val="16"/>
              </w:rPr>
              <w:t>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7A39F4FF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</w:rPr>
              <w:t>1146</w:t>
            </w:r>
            <w:r w:rsidRPr="00086D33">
              <w:rPr>
                <w:sz w:val="16"/>
                <w:szCs w:val="16"/>
                <w:lang w:val="en-US"/>
              </w:rPr>
              <w:t>D</w:t>
            </w:r>
            <w:r w:rsidRPr="00086D33">
              <w:rPr>
                <w:sz w:val="16"/>
                <w:szCs w:val="16"/>
              </w:rPr>
              <w:t>, 1146</w:t>
            </w:r>
            <w:r w:rsidRPr="00086D33">
              <w:rPr>
                <w:sz w:val="16"/>
                <w:szCs w:val="16"/>
                <w:lang w:val="en-US"/>
              </w:rPr>
              <w:t>I</w:t>
            </w:r>
            <w:r w:rsidRPr="00086D33">
              <w:rPr>
                <w:sz w:val="16"/>
                <w:szCs w:val="16"/>
              </w:rPr>
              <w:t>, 1146</w:t>
            </w:r>
            <w:r w:rsidRPr="00086D33">
              <w:rPr>
                <w:sz w:val="16"/>
                <w:szCs w:val="16"/>
                <w:lang w:val="en-US"/>
              </w:rPr>
              <w:t>N</w:t>
            </w:r>
            <w:r w:rsidRPr="00086D33">
              <w:rPr>
                <w:sz w:val="16"/>
                <w:szCs w:val="16"/>
              </w:rPr>
              <w:t>, 1146</w:t>
            </w:r>
            <w:r w:rsidRPr="00086D33">
              <w:rPr>
                <w:sz w:val="16"/>
                <w:szCs w:val="16"/>
                <w:lang w:val="en-US"/>
              </w:rPr>
              <w:t>R</w:t>
            </w:r>
          </w:p>
        </w:tc>
        <w:tc>
          <w:tcPr>
            <w:tcW w:w="439" w:type="pct"/>
          </w:tcPr>
          <w:p w14:paraId="1C78DA8B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452-453</w:t>
            </w:r>
          </w:p>
        </w:tc>
        <w:tc>
          <w:tcPr>
            <w:tcW w:w="364" w:type="pct"/>
            <w:vMerge/>
            <w:vAlign w:val="center"/>
          </w:tcPr>
          <w:p w14:paraId="6364BC5E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</w:tcPr>
          <w:p w14:paraId="2A9B52FE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Merge w:val="restart"/>
            <w:vAlign w:val="center"/>
          </w:tcPr>
          <w:p w14:paraId="23CBA2E2" w14:textId="77777777" w:rsidR="00A30AED" w:rsidRPr="00086D33" w:rsidRDefault="00A30AED" w:rsidP="00AE63DB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11</w:t>
            </w:r>
            <w:r w:rsidR="00AE63DB">
              <w:rPr>
                <w:sz w:val="16"/>
                <w:szCs w:val="16"/>
              </w:rPr>
              <w:t>.</w:t>
            </w:r>
            <w:r w:rsidRPr="00086D33">
              <w:rPr>
                <w:sz w:val="16"/>
                <w:szCs w:val="16"/>
              </w:rPr>
              <w:t>3</w:t>
            </w:r>
            <w:r w:rsidR="00AE63DB">
              <w:rPr>
                <w:sz w:val="16"/>
                <w:szCs w:val="16"/>
              </w:rPr>
              <w:t>*</w:t>
            </w:r>
            <w:r w:rsidR="009E0CAE">
              <w:rPr>
                <w:sz w:val="16"/>
                <w:szCs w:val="16"/>
              </w:rPr>
              <w:t>*</w:t>
            </w:r>
          </w:p>
        </w:tc>
        <w:tc>
          <w:tcPr>
            <w:tcW w:w="1150" w:type="pct"/>
            <w:vMerge w:val="restart"/>
            <w:vAlign w:val="center"/>
          </w:tcPr>
          <w:p w14:paraId="56346BF3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1146</w:t>
            </w:r>
            <w:r w:rsidRPr="00086D33">
              <w:rPr>
                <w:sz w:val="16"/>
                <w:szCs w:val="16"/>
                <w:lang w:val="en-US"/>
              </w:rPr>
              <w:t>D</w:t>
            </w:r>
            <w:r w:rsidRPr="00086D33">
              <w:rPr>
                <w:sz w:val="16"/>
                <w:szCs w:val="16"/>
              </w:rPr>
              <w:t>, 1146</w:t>
            </w:r>
            <w:r w:rsidRPr="00086D33">
              <w:rPr>
                <w:sz w:val="16"/>
                <w:szCs w:val="16"/>
                <w:lang w:val="en-US"/>
              </w:rPr>
              <w:t>I</w:t>
            </w:r>
            <w:r w:rsidRPr="00086D33">
              <w:rPr>
                <w:sz w:val="16"/>
                <w:szCs w:val="16"/>
              </w:rPr>
              <w:t>, 1146</w:t>
            </w:r>
            <w:r w:rsidRPr="00086D33">
              <w:rPr>
                <w:sz w:val="16"/>
                <w:szCs w:val="16"/>
                <w:lang w:val="en-US"/>
              </w:rPr>
              <w:t>N</w:t>
            </w:r>
            <w:r w:rsidRPr="00086D33">
              <w:rPr>
                <w:sz w:val="16"/>
                <w:szCs w:val="16"/>
              </w:rPr>
              <w:t>, 1146</w:t>
            </w:r>
            <w:r w:rsidRPr="00086D33">
              <w:rPr>
                <w:sz w:val="16"/>
                <w:szCs w:val="16"/>
                <w:lang w:val="en-US"/>
              </w:rPr>
              <w:t>R</w:t>
            </w:r>
          </w:p>
        </w:tc>
        <w:tc>
          <w:tcPr>
            <w:tcW w:w="472" w:type="pct"/>
            <w:vMerge/>
          </w:tcPr>
          <w:p w14:paraId="341E3DCB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 w:val="restart"/>
            <w:vAlign w:val="center"/>
          </w:tcPr>
          <w:p w14:paraId="07355989" w14:textId="77777777" w:rsidR="00A30AED" w:rsidRPr="00086D33" w:rsidRDefault="00235CA2" w:rsidP="00235C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="00A30AED" w:rsidRPr="00086D33">
              <w:rPr>
                <w:sz w:val="16"/>
                <w:szCs w:val="16"/>
              </w:rPr>
              <w:t>начение</w:t>
            </w:r>
            <w:r w:rsidR="00A30AED" w:rsidRPr="00086D33">
              <w:rPr>
                <w:sz w:val="16"/>
                <w:szCs w:val="16"/>
                <w:lang w:val="en-US"/>
              </w:rPr>
              <w:t xml:space="preserve"> &lt;</w:t>
            </w:r>
            <w:r w:rsidR="00A30AED" w:rsidRPr="00086D33">
              <w:rPr>
                <w:sz w:val="16"/>
                <w:szCs w:val="16"/>
              </w:rPr>
              <w:t xml:space="preserve"> 0</w:t>
            </w:r>
          </w:p>
        </w:tc>
        <w:tc>
          <w:tcPr>
            <w:tcW w:w="215" w:type="pct"/>
            <w:vMerge/>
            <w:vAlign w:val="center"/>
          </w:tcPr>
          <w:p w14:paraId="24B8868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A30AED" w:rsidRPr="00086D33" w14:paraId="0C1C5A9B" w14:textId="77777777" w:rsidTr="00E57E1B">
        <w:trPr>
          <w:trHeight w:val="266"/>
        </w:trPr>
        <w:tc>
          <w:tcPr>
            <w:tcW w:w="180" w:type="pct"/>
            <w:vAlign w:val="center"/>
            <w:hideMark/>
          </w:tcPr>
          <w:p w14:paraId="477B8B8D" w14:textId="77777777" w:rsidR="00A30AED" w:rsidRPr="00086D33" w:rsidRDefault="00A30AED" w:rsidP="009E0CA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12</w:t>
            </w:r>
            <w:r w:rsidR="009E0CAE">
              <w:rPr>
                <w:sz w:val="16"/>
                <w:szCs w:val="16"/>
              </w:rPr>
              <w:t>.</w:t>
            </w:r>
            <w:r w:rsidRPr="00086D33">
              <w:rPr>
                <w:sz w:val="16"/>
                <w:szCs w:val="16"/>
              </w:rPr>
              <w:t>2*</w:t>
            </w:r>
            <w:r w:rsidR="009E0CAE">
              <w:rPr>
                <w:sz w:val="16"/>
                <w:szCs w:val="16"/>
              </w:rPr>
              <w:t>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69A58A78" w14:textId="77777777" w:rsidR="00A30AED" w:rsidRPr="00086D33" w:rsidRDefault="00A30AED" w:rsidP="00B55E3E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1046D, 1046I, 1046N, 1046R, 1049I</w:t>
            </w:r>
          </w:p>
        </w:tc>
        <w:tc>
          <w:tcPr>
            <w:tcW w:w="439" w:type="pct"/>
          </w:tcPr>
          <w:p w14:paraId="0EBE0D2A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  <w:r w:rsidRPr="00086D33">
              <w:rPr>
                <w:sz w:val="16"/>
                <w:szCs w:val="16"/>
                <w:lang w:val="en-US"/>
              </w:rPr>
              <w:t>452</w:t>
            </w:r>
          </w:p>
        </w:tc>
        <w:tc>
          <w:tcPr>
            <w:tcW w:w="364" w:type="pct"/>
            <w:vMerge/>
            <w:vAlign w:val="center"/>
            <w:hideMark/>
          </w:tcPr>
          <w:p w14:paraId="2C0BC97E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5B3DBA51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Merge/>
            <w:vAlign w:val="center"/>
          </w:tcPr>
          <w:p w14:paraId="6A21A391" w14:textId="77777777" w:rsidR="00A30AED" w:rsidRPr="00086D33" w:rsidRDefault="00A30AED" w:rsidP="00B55E3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50" w:type="pct"/>
            <w:vMerge/>
          </w:tcPr>
          <w:p w14:paraId="278CF254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</w:tcPr>
          <w:p w14:paraId="653955A2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14:paraId="63970EE0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35229E36" w14:textId="77777777" w:rsidR="00A30AED" w:rsidRPr="00086D33" w:rsidRDefault="00A30AED" w:rsidP="00B55E3E">
            <w:pPr>
              <w:rPr>
                <w:sz w:val="16"/>
                <w:szCs w:val="16"/>
              </w:rPr>
            </w:pPr>
          </w:p>
        </w:tc>
      </w:tr>
      <w:tr w:rsidR="00F34A6B" w:rsidRPr="00086D33" w14:paraId="44EE84F5" w14:textId="77777777" w:rsidTr="00E57E1B">
        <w:trPr>
          <w:trHeight w:val="384"/>
        </w:trPr>
        <w:tc>
          <w:tcPr>
            <w:tcW w:w="180" w:type="pct"/>
            <w:vAlign w:val="center"/>
          </w:tcPr>
          <w:p w14:paraId="36CCAFBF" w14:textId="77777777" w:rsidR="00F34A6B" w:rsidRPr="00F34A6B" w:rsidRDefault="00F34A6B" w:rsidP="00F34A6B">
            <w:pPr>
              <w:rPr>
                <w:sz w:val="16"/>
                <w:szCs w:val="16"/>
              </w:rPr>
            </w:pPr>
            <w:r w:rsidRPr="00F34A6B">
              <w:rPr>
                <w:sz w:val="16"/>
                <w:szCs w:val="16"/>
              </w:rPr>
              <w:t>12.3**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657EF825" w14:textId="77777777" w:rsidR="00F34A6B" w:rsidRPr="00086D33" w:rsidRDefault="00F34A6B" w:rsidP="005B4C50">
            <w:pPr>
              <w:rPr>
                <w:sz w:val="16"/>
                <w:szCs w:val="16"/>
              </w:rPr>
            </w:pPr>
            <w:r w:rsidRPr="00F34A6B">
              <w:rPr>
                <w:sz w:val="16"/>
                <w:szCs w:val="16"/>
              </w:rPr>
              <w:t>10637, 10734, 1133х</w:t>
            </w:r>
          </w:p>
        </w:tc>
        <w:tc>
          <w:tcPr>
            <w:tcW w:w="439" w:type="pct"/>
          </w:tcPr>
          <w:p w14:paraId="53028167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F34A6B">
              <w:rPr>
                <w:sz w:val="16"/>
                <w:szCs w:val="16"/>
              </w:rPr>
              <w:t>360</w:t>
            </w:r>
          </w:p>
        </w:tc>
        <w:tc>
          <w:tcPr>
            <w:tcW w:w="364" w:type="pct"/>
            <w:vMerge/>
            <w:vAlign w:val="center"/>
          </w:tcPr>
          <w:p w14:paraId="222B1DB8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6B1FD264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>&gt; 0</w:t>
            </w:r>
          </w:p>
        </w:tc>
        <w:tc>
          <w:tcPr>
            <w:tcW w:w="149" w:type="pct"/>
            <w:vAlign w:val="center"/>
          </w:tcPr>
          <w:p w14:paraId="3ED72929" w14:textId="77777777" w:rsidR="00F34A6B" w:rsidRPr="00F34A6B" w:rsidRDefault="00F34A6B" w:rsidP="00F34A6B">
            <w:pPr>
              <w:rPr>
                <w:sz w:val="16"/>
                <w:szCs w:val="16"/>
                <w:lang w:val="en-US"/>
              </w:rPr>
            </w:pPr>
            <w:r w:rsidRPr="00F34A6B">
              <w:rPr>
                <w:sz w:val="16"/>
                <w:szCs w:val="16"/>
                <w:lang w:val="en-US"/>
              </w:rPr>
              <w:t>11,4**</w:t>
            </w:r>
          </w:p>
        </w:tc>
        <w:tc>
          <w:tcPr>
            <w:tcW w:w="1150" w:type="pct"/>
          </w:tcPr>
          <w:p w14:paraId="5F52D3D9" w14:textId="77777777" w:rsidR="00F34A6B" w:rsidRPr="00F34A6B" w:rsidRDefault="00F34A6B" w:rsidP="005B4C50">
            <w:pPr>
              <w:rPr>
                <w:sz w:val="16"/>
                <w:szCs w:val="16"/>
                <w:lang w:val="en-US"/>
              </w:rPr>
            </w:pPr>
            <w:r w:rsidRPr="00F34A6B">
              <w:rPr>
                <w:sz w:val="16"/>
                <w:szCs w:val="16"/>
                <w:lang w:val="en-US"/>
              </w:rPr>
              <w:t>10637, 10734, 1133х</w:t>
            </w:r>
          </w:p>
        </w:tc>
        <w:tc>
          <w:tcPr>
            <w:tcW w:w="472" w:type="pct"/>
          </w:tcPr>
          <w:p w14:paraId="07961064" w14:textId="77777777" w:rsidR="00F34A6B" w:rsidRPr="00F34A6B" w:rsidRDefault="00F34A6B" w:rsidP="00F34A6B">
            <w:pPr>
              <w:rPr>
                <w:sz w:val="16"/>
                <w:szCs w:val="16"/>
                <w:lang w:val="en-US"/>
              </w:rPr>
            </w:pPr>
            <w:r w:rsidRPr="00F34A6B">
              <w:rPr>
                <w:sz w:val="16"/>
                <w:szCs w:val="16"/>
                <w:lang w:val="en-US"/>
              </w:rPr>
              <w:t>460</w:t>
            </w:r>
          </w:p>
        </w:tc>
        <w:tc>
          <w:tcPr>
            <w:tcW w:w="472" w:type="pct"/>
            <w:vAlign w:val="center"/>
          </w:tcPr>
          <w:p w14:paraId="22FF76AA" w14:textId="77777777" w:rsidR="00F34A6B" w:rsidRPr="00F34A6B" w:rsidRDefault="00F34A6B" w:rsidP="00F34A6B">
            <w:pPr>
              <w:rPr>
                <w:sz w:val="16"/>
                <w:szCs w:val="16"/>
                <w:lang w:val="en-US"/>
              </w:rPr>
            </w:pPr>
            <w:r w:rsidRPr="00F34A6B">
              <w:rPr>
                <w:sz w:val="16"/>
                <w:szCs w:val="16"/>
                <w:lang w:val="en-US"/>
              </w:rPr>
              <w:t>значение &gt; 0</w:t>
            </w:r>
          </w:p>
        </w:tc>
        <w:tc>
          <w:tcPr>
            <w:tcW w:w="215" w:type="pct"/>
            <w:vMerge/>
            <w:vAlign w:val="center"/>
          </w:tcPr>
          <w:p w14:paraId="3D782349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235CA2" w:rsidRPr="00086D33" w14:paraId="44FAD8E0" w14:textId="77777777" w:rsidTr="00E57E1B">
        <w:trPr>
          <w:trHeight w:val="384"/>
        </w:trPr>
        <w:tc>
          <w:tcPr>
            <w:tcW w:w="180" w:type="pct"/>
            <w:vAlign w:val="center"/>
          </w:tcPr>
          <w:p w14:paraId="0D6F71E4" w14:textId="77777777" w:rsidR="00235CA2" w:rsidRPr="00F34A6B" w:rsidRDefault="00235CA2" w:rsidP="00235CA2">
            <w:pPr>
              <w:rPr>
                <w:sz w:val="16"/>
                <w:szCs w:val="16"/>
              </w:rPr>
            </w:pPr>
            <w:r w:rsidRPr="00F34A6B">
              <w:rPr>
                <w:sz w:val="16"/>
                <w:szCs w:val="16"/>
              </w:rPr>
              <w:t>12.4**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0770E4DD" w14:textId="77777777" w:rsidR="00235CA2" w:rsidRPr="00086D33" w:rsidRDefault="00235CA2" w:rsidP="00235CA2">
            <w:pPr>
              <w:rPr>
                <w:sz w:val="16"/>
                <w:szCs w:val="16"/>
              </w:rPr>
            </w:pPr>
            <w:r w:rsidRPr="00F34A6B">
              <w:rPr>
                <w:sz w:val="16"/>
                <w:szCs w:val="16"/>
              </w:rPr>
              <w:t>1149х</w:t>
            </w:r>
          </w:p>
        </w:tc>
        <w:tc>
          <w:tcPr>
            <w:tcW w:w="439" w:type="pct"/>
          </w:tcPr>
          <w:p w14:paraId="1108AC22" w14:textId="77777777" w:rsidR="00235CA2" w:rsidRPr="00086D33" w:rsidRDefault="00235CA2" w:rsidP="00235CA2">
            <w:pPr>
              <w:rPr>
                <w:sz w:val="16"/>
                <w:szCs w:val="16"/>
              </w:rPr>
            </w:pPr>
            <w:r w:rsidRPr="00F34A6B">
              <w:rPr>
                <w:sz w:val="16"/>
                <w:szCs w:val="16"/>
              </w:rPr>
              <w:t>462</w:t>
            </w:r>
          </w:p>
        </w:tc>
        <w:tc>
          <w:tcPr>
            <w:tcW w:w="364" w:type="pct"/>
            <w:vMerge/>
            <w:vAlign w:val="center"/>
          </w:tcPr>
          <w:p w14:paraId="14C05086" w14:textId="77777777" w:rsidR="00235CA2" w:rsidRPr="00086D33" w:rsidRDefault="00235CA2" w:rsidP="00235CA2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30DDD2B0" w14:textId="77777777" w:rsidR="00235CA2" w:rsidRPr="00086D33" w:rsidRDefault="00235CA2" w:rsidP="00235CA2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149" w:type="pct"/>
            <w:vAlign w:val="center"/>
          </w:tcPr>
          <w:p w14:paraId="48E871A5" w14:textId="77777777" w:rsidR="00235CA2" w:rsidRPr="00F34A6B" w:rsidRDefault="00235CA2" w:rsidP="00235CA2">
            <w:pPr>
              <w:rPr>
                <w:sz w:val="16"/>
                <w:szCs w:val="16"/>
                <w:lang w:val="en-US"/>
              </w:rPr>
            </w:pPr>
            <w:r w:rsidRPr="00F34A6B">
              <w:rPr>
                <w:sz w:val="16"/>
                <w:szCs w:val="16"/>
                <w:lang w:val="en-US"/>
              </w:rPr>
              <w:t>11,5**</w:t>
            </w:r>
          </w:p>
        </w:tc>
        <w:tc>
          <w:tcPr>
            <w:tcW w:w="1150" w:type="pct"/>
          </w:tcPr>
          <w:p w14:paraId="185C9A44" w14:textId="77777777" w:rsidR="00235CA2" w:rsidRPr="00F34A6B" w:rsidRDefault="00235CA2" w:rsidP="00235CA2">
            <w:pPr>
              <w:rPr>
                <w:sz w:val="16"/>
                <w:szCs w:val="16"/>
                <w:lang w:val="en-US"/>
              </w:rPr>
            </w:pPr>
            <w:r w:rsidRPr="00F34A6B">
              <w:rPr>
                <w:sz w:val="16"/>
                <w:szCs w:val="16"/>
                <w:lang w:val="en-US"/>
              </w:rPr>
              <w:t>1149х</w:t>
            </w:r>
          </w:p>
        </w:tc>
        <w:tc>
          <w:tcPr>
            <w:tcW w:w="472" w:type="pct"/>
          </w:tcPr>
          <w:p w14:paraId="3396D595" w14:textId="77777777" w:rsidR="00235CA2" w:rsidRPr="00F34A6B" w:rsidRDefault="00235CA2" w:rsidP="00235CA2">
            <w:pPr>
              <w:rPr>
                <w:sz w:val="16"/>
                <w:szCs w:val="16"/>
                <w:lang w:val="en-US"/>
              </w:rPr>
            </w:pPr>
            <w:r w:rsidRPr="00F34A6B">
              <w:rPr>
                <w:sz w:val="16"/>
                <w:szCs w:val="16"/>
                <w:lang w:val="en-US"/>
              </w:rPr>
              <w:t>462</w:t>
            </w:r>
          </w:p>
        </w:tc>
        <w:tc>
          <w:tcPr>
            <w:tcW w:w="472" w:type="pct"/>
            <w:vAlign w:val="center"/>
          </w:tcPr>
          <w:p w14:paraId="3C8C756B" w14:textId="77777777" w:rsidR="00235CA2" w:rsidRPr="00235CA2" w:rsidRDefault="00235CA2" w:rsidP="00235CA2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&lt;</w:t>
            </w:r>
            <w:r w:rsidRPr="00086D33">
              <w:rPr>
                <w:sz w:val="16"/>
                <w:szCs w:val="16"/>
              </w:rPr>
              <w:t xml:space="preserve"> 0</w:t>
            </w:r>
          </w:p>
        </w:tc>
        <w:tc>
          <w:tcPr>
            <w:tcW w:w="215" w:type="pct"/>
            <w:vMerge/>
            <w:vAlign w:val="center"/>
          </w:tcPr>
          <w:p w14:paraId="73815DDD" w14:textId="77777777" w:rsidR="00235CA2" w:rsidRPr="00086D33" w:rsidRDefault="00235CA2" w:rsidP="00235CA2">
            <w:pPr>
              <w:rPr>
                <w:sz w:val="16"/>
                <w:szCs w:val="16"/>
              </w:rPr>
            </w:pPr>
          </w:p>
        </w:tc>
      </w:tr>
      <w:tr w:rsidR="00F34A6B" w:rsidRPr="00086D33" w14:paraId="6E990EB2" w14:textId="77777777" w:rsidTr="00E57E1B">
        <w:trPr>
          <w:trHeight w:val="384"/>
        </w:trPr>
        <w:tc>
          <w:tcPr>
            <w:tcW w:w="180" w:type="pct"/>
            <w:vAlign w:val="center"/>
          </w:tcPr>
          <w:p w14:paraId="665EF14C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3*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635BEE56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20135</w:t>
            </w:r>
          </w:p>
        </w:tc>
        <w:tc>
          <w:tcPr>
            <w:tcW w:w="439" w:type="pct"/>
          </w:tcPr>
          <w:p w14:paraId="58D3518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510</w:t>
            </w:r>
          </w:p>
        </w:tc>
        <w:tc>
          <w:tcPr>
            <w:tcW w:w="364" w:type="pct"/>
            <w:vMerge/>
            <w:vAlign w:val="center"/>
          </w:tcPr>
          <w:p w14:paraId="3DEA89CB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69B518F8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&gt; 0</w:t>
            </w:r>
          </w:p>
        </w:tc>
        <w:tc>
          <w:tcPr>
            <w:tcW w:w="149" w:type="pct"/>
            <w:vAlign w:val="center"/>
          </w:tcPr>
          <w:p w14:paraId="638BD555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068405A9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20135</w:t>
            </w:r>
          </w:p>
        </w:tc>
        <w:tc>
          <w:tcPr>
            <w:tcW w:w="472" w:type="pct"/>
          </w:tcPr>
          <w:p w14:paraId="11D9C777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610</w:t>
            </w:r>
          </w:p>
        </w:tc>
        <w:tc>
          <w:tcPr>
            <w:tcW w:w="472" w:type="pct"/>
            <w:vMerge w:val="restart"/>
            <w:vAlign w:val="center"/>
          </w:tcPr>
          <w:p w14:paraId="6AC5D401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&gt;0</w:t>
            </w:r>
          </w:p>
        </w:tc>
        <w:tc>
          <w:tcPr>
            <w:tcW w:w="215" w:type="pct"/>
            <w:vMerge/>
            <w:vAlign w:val="center"/>
          </w:tcPr>
          <w:p w14:paraId="426317E9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03708270" w14:textId="77777777" w:rsidTr="00E57E1B">
        <w:trPr>
          <w:trHeight w:val="255"/>
        </w:trPr>
        <w:tc>
          <w:tcPr>
            <w:tcW w:w="180" w:type="pct"/>
            <w:vAlign w:val="center"/>
          </w:tcPr>
          <w:p w14:paraId="00D5C6B1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4**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243429E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20421-20423, 21521-21523</w:t>
            </w:r>
          </w:p>
        </w:tc>
        <w:tc>
          <w:tcPr>
            <w:tcW w:w="439" w:type="pct"/>
          </w:tcPr>
          <w:p w14:paraId="00374B59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520</w:t>
            </w:r>
          </w:p>
        </w:tc>
        <w:tc>
          <w:tcPr>
            <w:tcW w:w="364" w:type="pct"/>
            <w:vMerge/>
            <w:vAlign w:val="center"/>
          </w:tcPr>
          <w:p w14:paraId="6452538F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 w:val="restart"/>
            <w:tcBorders>
              <w:right w:val="single" w:sz="4" w:space="0" w:color="auto"/>
            </w:tcBorders>
          </w:tcPr>
          <w:p w14:paraId="455C7C5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 xml:space="preserve"> &gt; 0</w:t>
            </w:r>
          </w:p>
        </w:tc>
        <w:tc>
          <w:tcPr>
            <w:tcW w:w="149" w:type="pct"/>
            <w:vAlign w:val="center"/>
          </w:tcPr>
          <w:p w14:paraId="0819F41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66B4CBF9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20421-20423, 21521-21523</w:t>
            </w:r>
          </w:p>
        </w:tc>
        <w:tc>
          <w:tcPr>
            <w:tcW w:w="472" w:type="pct"/>
          </w:tcPr>
          <w:p w14:paraId="4101F835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620</w:t>
            </w:r>
          </w:p>
        </w:tc>
        <w:tc>
          <w:tcPr>
            <w:tcW w:w="472" w:type="pct"/>
            <w:vMerge/>
            <w:vAlign w:val="center"/>
          </w:tcPr>
          <w:p w14:paraId="039BE08D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0E0225CB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1F9E6A07" w14:textId="77777777" w:rsidTr="00E57E1B">
        <w:trPr>
          <w:trHeight w:val="255"/>
        </w:trPr>
        <w:tc>
          <w:tcPr>
            <w:tcW w:w="180" w:type="pct"/>
            <w:vAlign w:val="center"/>
            <w:hideMark/>
          </w:tcPr>
          <w:p w14:paraId="0E48C42E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5**</w:t>
            </w:r>
          </w:p>
        </w:tc>
        <w:tc>
          <w:tcPr>
            <w:tcW w:w="1087" w:type="pct"/>
            <w:tcBorders>
              <w:left w:val="single" w:sz="4" w:space="0" w:color="auto"/>
            </w:tcBorders>
            <w:hideMark/>
          </w:tcPr>
          <w:p w14:paraId="189AC2C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20431-20434, 21531-21534</w:t>
            </w:r>
          </w:p>
        </w:tc>
        <w:tc>
          <w:tcPr>
            <w:tcW w:w="439" w:type="pct"/>
            <w:hideMark/>
          </w:tcPr>
          <w:p w14:paraId="042DEF69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530</w:t>
            </w:r>
          </w:p>
        </w:tc>
        <w:tc>
          <w:tcPr>
            <w:tcW w:w="364" w:type="pct"/>
            <w:vMerge/>
            <w:vAlign w:val="center"/>
            <w:hideMark/>
          </w:tcPr>
          <w:p w14:paraId="71463056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</w:tcPr>
          <w:p w14:paraId="2CB93EFE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59B2518A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28EF0EF9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20431-20434, 21531-21534</w:t>
            </w:r>
          </w:p>
        </w:tc>
        <w:tc>
          <w:tcPr>
            <w:tcW w:w="472" w:type="pct"/>
          </w:tcPr>
          <w:p w14:paraId="761E394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630</w:t>
            </w:r>
          </w:p>
        </w:tc>
        <w:tc>
          <w:tcPr>
            <w:tcW w:w="472" w:type="pct"/>
            <w:vMerge/>
            <w:vAlign w:val="center"/>
          </w:tcPr>
          <w:p w14:paraId="00874171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5FE642D2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274CA6CE" w14:textId="77777777" w:rsidTr="00E57E1B">
        <w:trPr>
          <w:trHeight w:val="255"/>
        </w:trPr>
        <w:tc>
          <w:tcPr>
            <w:tcW w:w="180" w:type="pct"/>
            <w:vAlign w:val="center"/>
            <w:hideMark/>
          </w:tcPr>
          <w:p w14:paraId="1B565787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6**</w:t>
            </w:r>
          </w:p>
        </w:tc>
        <w:tc>
          <w:tcPr>
            <w:tcW w:w="1087" w:type="pct"/>
            <w:tcBorders>
              <w:left w:val="single" w:sz="4" w:space="0" w:color="auto"/>
            </w:tcBorders>
            <w:hideMark/>
          </w:tcPr>
          <w:p w14:paraId="5A68865F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20711, 20713, 20714, 20721, 20723, 20731, 20733</w:t>
            </w:r>
            <w:r w:rsidRPr="00086D33">
              <w:rPr>
                <w:sz w:val="16"/>
                <w:szCs w:val="16"/>
                <w:lang w:val="en-US"/>
              </w:rPr>
              <w:t>, 20744</w:t>
            </w:r>
            <w:r w:rsidRPr="00086D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439" w:type="pct"/>
            <w:hideMark/>
          </w:tcPr>
          <w:p w14:paraId="76F7CA6B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54х</w:t>
            </w:r>
          </w:p>
        </w:tc>
        <w:tc>
          <w:tcPr>
            <w:tcW w:w="364" w:type="pct"/>
            <w:vMerge/>
            <w:vAlign w:val="center"/>
            <w:hideMark/>
          </w:tcPr>
          <w:p w14:paraId="1B1D57E5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</w:tcPr>
          <w:p w14:paraId="4FC1AAC2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53C0A1A7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200660F5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20711, 20713, 20714, 20721, 20723, 20731, 20733, 20744</w:t>
            </w:r>
          </w:p>
        </w:tc>
        <w:tc>
          <w:tcPr>
            <w:tcW w:w="472" w:type="pct"/>
          </w:tcPr>
          <w:p w14:paraId="2FC24FF3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64х</w:t>
            </w:r>
          </w:p>
        </w:tc>
        <w:tc>
          <w:tcPr>
            <w:tcW w:w="472" w:type="pct"/>
            <w:vMerge/>
            <w:vAlign w:val="center"/>
          </w:tcPr>
          <w:p w14:paraId="4C81F8EA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31370878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180B66AA" w14:textId="77777777" w:rsidTr="00E57E1B">
        <w:trPr>
          <w:trHeight w:val="255"/>
        </w:trPr>
        <w:tc>
          <w:tcPr>
            <w:tcW w:w="180" w:type="pct"/>
            <w:vAlign w:val="center"/>
          </w:tcPr>
          <w:p w14:paraId="42A8040D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7**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42B0510C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20452, 20453, 21552, 21553</w:t>
            </w:r>
          </w:p>
        </w:tc>
        <w:tc>
          <w:tcPr>
            <w:tcW w:w="439" w:type="pct"/>
          </w:tcPr>
          <w:p w14:paraId="01220989" w14:textId="77777777" w:rsidR="00F34A6B" w:rsidRPr="00086D33" w:rsidDel="00DB1F49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550</w:t>
            </w:r>
          </w:p>
        </w:tc>
        <w:tc>
          <w:tcPr>
            <w:tcW w:w="364" w:type="pct"/>
            <w:vMerge/>
            <w:vAlign w:val="center"/>
          </w:tcPr>
          <w:p w14:paraId="11D48DE3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253EB06" w14:textId="77777777" w:rsidR="00F34A6B" w:rsidRPr="00086D33" w:rsidRDefault="00F34A6B" w:rsidP="00F34A6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9" w:type="pct"/>
            <w:vAlign w:val="center"/>
          </w:tcPr>
          <w:p w14:paraId="086C14F2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356C35E2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20452, 20453, 21552, 21553</w:t>
            </w:r>
          </w:p>
        </w:tc>
        <w:tc>
          <w:tcPr>
            <w:tcW w:w="472" w:type="pct"/>
          </w:tcPr>
          <w:p w14:paraId="135BF682" w14:textId="77777777" w:rsidR="00F34A6B" w:rsidRPr="00086D33" w:rsidDel="00DB1F49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650</w:t>
            </w:r>
          </w:p>
        </w:tc>
        <w:tc>
          <w:tcPr>
            <w:tcW w:w="472" w:type="pct"/>
            <w:vMerge/>
            <w:tcBorders>
              <w:bottom w:val="single" w:sz="4" w:space="0" w:color="auto"/>
            </w:tcBorders>
            <w:vAlign w:val="center"/>
          </w:tcPr>
          <w:p w14:paraId="4A0C9B76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14:paraId="60B4ED95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357C1A66" w14:textId="77777777" w:rsidTr="00E57E1B">
        <w:trPr>
          <w:trHeight w:val="263"/>
        </w:trPr>
        <w:tc>
          <w:tcPr>
            <w:tcW w:w="180" w:type="pct"/>
            <w:vMerge w:val="restart"/>
            <w:vAlign w:val="center"/>
            <w:hideMark/>
          </w:tcPr>
          <w:p w14:paraId="086E5311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8**</w:t>
            </w:r>
          </w:p>
        </w:tc>
        <w:tc>
          <w:tcPr>
            <w:tcW w:w="1087" w:type="pct"/>
            <w:vMerge w:val="restart"/>
            <w:tcBorders>
              <w:left w:val="single" w:sz="4" w:space="0" w:color="auto"/>
            </w:tcBorders>
            <w:hideMark/>
          </w:tcPr>
          <w:p w14:paraId="0B755559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205хх, 206хх, 208хх, 209хх, 21011-21013, 21003, 21005</w:t>
            </w:r>
          </w:p>
        </w:tc>
        <w:tc>
          <w:tcPr>
            <w:tcW w:w="439" w:type="pct"/>
            <w:hideMark/>
          </w:tcPr>
          <w:p w14:paraId="2F57E437" w14:textId="70B834FD" w:rsidR="00F34A6B" w:rsidRPr="00086D33" w:rsidRDefault="00F34A6B" w:rsidP="003D0C99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56х</w:t>
            </w:r>
            <w:del w:id="2571" w:author="Зайцев Павел Борисович" w:date="2025-12-18T16:40:00Z">
              <w:r w:rsidDel="003D0C99">
                <w:rPr>
                  <w:rStyle w:val="af"/>
                  <w:sz w:val="16"/>
                  <w:szCs w:val="16"/>
                </w:rPr>
                <w:footnoteReference w:id="6"/>
              </w:r>
            </w:del>
            <w:ins w:id="2574" w:author="Зайцев Павел Борисович" w:date="2025-12-18T16:40:00Z">
              <w:r w:rsidR="003D0C99">
                <w:rPr>
                  <w:sz w:val="16"/>
                  <w:szCs w:val="16"/>
                </w:rPr>
                <w:t>*****</w:t>
              </w:r>
            </w:ins>
          </w:p>
        </w:tc>
        <w:tc>
          <w:tcPr>
            <w:tcW w:w="364" w:type="pct"/>
            <w:vMerge/>
            <w:vAlign w:val="center"/>
            <w:hideMark/>
          </w:tcPr>
          <w:p w14:paraId="59DAE440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3D735606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 &gt; 0</w:t>
            </w:r>
          </w:p>
        </w:tc>
        <w:tc>
          <w:tcPr>
            <w:tcW w:w="149" w:type="pct"/>
            <w:vMerge w:val="restart"/>
            <w:vAlign w:val="center"/>
          </w:tcPr>
          <w:p w14:paraId="0CB7F7CE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17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  <w:vMerge w:val="restart"/>
          </w:tcPr>
          <w:p w14:paraId="08AA423A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205хх, 206хх, 208хх, 209хх, 21011-21013, 21003, 21005</w:t>
            </w:r>
          </w:p>
        </w:tc>
        <w:tc>
          <w:tcPr>
            <w:tcW w:w="472" w:type="pct"/>
          </w:tcPr>
          <w:p w14:paraId="06BB5AE1" w14:textId="5C14CAA7" w:rsidR="00F34A6B" w:rsidRPr="002854EF" w:rsidRDefault="00F34A6B" w:rsidP="003D0C99">
            <w:pPr>
              <w:rPr>
                <w:sz w:val="16"/>
                <w:szCs w:val="16"/>
                <w:vertAlign w:val="superscript"/>
              </w:rPr>
            </w:pPr>
            <w:r w:rsidRPr="00086D33">
              <w:rPr>
                <w:sz w:val="16"/>
                <w:szCs w:val="16"/>
              </w:rPr>
              <w:t>56х</w:t>
            </w:r>
            <w:ins w:id="2575" w:author="Зайцев Павел Борисович" w:date="2025-12-18T16:40:00Z">
              <w:r w:rsidR="003D0C99">
                <w:rPr>
                  <w:sz w:val="16"/>
                  <w:szCs w:val="16"/>
                </w:rPr>
                <w:t>*****</w:t>
              </w:r>
            </w:ins>
            <w:del w:id="2576" w:author="Зайцев Павел Борисович" w:date="2025-12-18T16:40:00Z">
              <w:r w:rsidDel="003D0C99">
                <w:rPr>
                  <w:sz w:val="16"/>
                  <w:szCs w:val="16"/>
                  <w:vertAlign w:val="superscript"/>
                </w:rPr>
                <w:delText>5</w:delText>
              </w:r>
            </w:del>
          </w:p>
        </w:tc>
        <w:tc>
          <w:tcPr>
            <w:tcW w:w="472" w:type="pct"/>
            <w:tcBorders>
              <w:top w:val="single" w:sz="4" w:space="0" w:color="auto"/>
            </w:tcBorders>
          </w:tcPr>
          <w:p w14:paraId="5C9A18DE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215" w:type="pct"/>
            <w:vMerge/>
            <w:vAlign w:val="center"/>
          </w:tcPr>
          <w:p w14:paraId="1EB8E028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77C0E967" w14:textId="77777777" w:rsidTr="00E57E1B">
        <w:trPr>
          <w:trHeight w:val="253"/>
        </w:trPr>
        <w:tc>
          <w:tcPr>
            <w:tcW w:w="180" w:type="pct"/>
            <w:vMerge/>
            <w:vAlign w:val="center"/>
          </w:tcPr>
          <w:p w14:paraId="750D99E9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</w:tcPr>
          <w:p w14:paraId="25D67E33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</w:tcPr>
          <w:p w14:paraId="30B43C6D" w14:textId="77F8132F" w:rsidR="00F34A6B" w:rsidRPr="002854EF" w:rsidRDefault="00F34A6B" w:rsidP="003D0C99">
            <w:pPr>
              <w:rPr>
                <w:sz w:val="16"/>
                <w:szCs w:val="16"/>
                <w:vertAlign w:val="superscript"/>
              </w:rPr>
            </w:pPr>
            <w:r w:rsidRPr="00086D33">
              <w:rPr>
                <w:sz w:val="16"/>
                <w:szCs w:val="16"/>
              </w:rPr>
              <w:t>66х</w:t>
            </w:r>
            <w:ins w:id="2577" w:author="Зайцев Павел Борисович" w:date="2025-12-18T16:40:00Z">
              <w:r w:rsidR="003D0C99">
                <w:rPr>
                  <w:sz w:val="16"/>
                  <w:szCs w:val="16"/>
                </w:rPr>
                <w:t>*****</w:t>
              </w:r>
            </w:ins>
            <w:del w:id="2578" w:author="Зайцев Павел Борисович" w:date="2025-12-18T16:40:00Z">
              <w:r w:rsidDel="003D0C99">
                <w:rPr>
                  <w:sz w:val="16"/>
                  <w:szCs w:val="16"/>
                  <w:vertAlign w:val="superscript"/>
                </w:rPr>
                <w:delText>5</w:delText>
              </w:r>
            </w:del>
          </w:p>
        </w:tc>
        <w:tc>
          <w:tcPr>
            <w:tcW w:w="364" w:type="pct"/>
            <w:vMerge/>
            <w:vAlign w:val="center"/>
          </w:tcPr>
          <w:p w14:paraId="0D7EE988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58D1C844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149" w:type="pct"/>
            <w:vMerge/>
            <w:vAlign w:val="center"/>
          </w:tcPr>
          <w:p w14:paraId="02FCCBF2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150" w:type="pct"/>
            <w:vMerge/>
          </w:tcPr>
          <w:p w14:paraId="3728C454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320093F3" w14:textId="7232AB6C" w:rsidR="00F34A6B" w:rsidRPr="002854EF" w:rsidRDefault="00F34A6B" w:rsidP="003D0C99">
            <w:pPr>
              <w:rPr>
                <w:sz w:val="16"/>
                <w:szCs w:val="16"/>
                <w:vertAlign w:val="superscript"/>
              </w:rPr>
            </w:pPr>
            <w:r w:rsidRPr="00086D33">
              <w:rPr>
                <w:sz w:val="16"/>
                <w:szCs w:val="16"/>
              </w:rPr>
              <w:t>66х</w:t>
            </w:r>
            <w:ins w:id="2579" w:author="Зайцев Павел Борисович" w:date="2025-12-18T16:40:00Z">
              <w:r w:rsidR="003D0C99">
                <w:rPr>
                  <w:sz w:val="16"/>
                  <w:szCs w:val="16"/>
                </w:rPr>
                <w:t>*****</w:t>
              </w:r>
            </w:ins>
            <w:del w:id="2580" w:author="Зайцев Павел Борисович" w:date="2025-12-18T16:40:00Z">
              <w:r w:rsidDel="003D0C99">
                <w:rPr>
                  <w:sz w:val="16"/>
                  <w:szCs w:val="16"/>
                  <w:vertAlign w:val="superscript"/>
                </w:rPr>
                <w:delText>5</w:delText>
              </w:r>
            </w:del>
          </w:p>
        </w:tc>
        <w:tc>
          <w:tcPr>
            <w:tcW w:w="472" w:type="pct"/>
          </w:tcPr>
          <w:p w14:paraId="5B389C0E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&gt; 0</w:t>
            </w:r>
          </w:p>
        </w:tc>
        <w:tc>
          <w:tcPr>
            <w:tcW w:w="215" w:type="pct"/>
            <w:vMerge/>
            <w:vAlign w:val="center"/>
          </w:tcPr>
          <w:p w14:paraId="25C7A991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38E81705" w14:textId="77777777" w:rsidTr="00E57E1B">
        <w:trPr>
          <w:trHeight w:val="630"/>
        </w:trPr>
        <w:tc>
          <w:tcPr>
            <w:tcW w:w="180" w:type="pct"/>
            <w:vAlign w:val="center"/>
            <w:hideMark/>
          </w:tcPr>
          <w:p w14:paraId="3EC70A6E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19**</w:t>
            </w:r>
          </w:p>
        </w:tc>
        <w:tc>
          <w:tcPr>
            <w:tcW w:w="1087" w:type="pct"/>
            <w:tcBorders>
              <w:left w:val="single" w:sz="4" w:space="0" w:color="auto"/>
            </w:tcBorders>
            <w:hideMark/>
          </w:tcPr>
          <w:p w14:paraId="74E7FB18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 xml:space="preserve">10960, 10970, 10980, </w:t>
            </w:r>
            <w:r w:rsidR="005B4C50">
              <w:rPr>
                <w:sz w:val="16"/>
                <w:szCs w:val="16"/>
              </w:rPr>
              <w:t>1106х, 1107х, 11080</w:t>
            </w:r>
          </w:p>
        </w:tc>
        <w:tc>
          <w:tcPr>
            <w:tcW w:w="439" w:type="pct"/>
            <w:hideMark/>
          </w:tcPr>
          <w:p w14:paraId="0298BF75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211-214, 221-229</w:t>
            </w:r>
            <w:r w:rsidR="005B4C50">
              <w:rPr>
                <w:sz w:val="16"/>
                <w:szCs w:val="16"/>
              </w:rPr>
              <w:t>, 26х,</w:t>
            </w:r>
            <w:r w:rsidRPr="00086D33">
              <w:rPr>
                <w:sz w:val="16"/>
                <w:szCs w:val="16"/>
              </w:rPr>
              <w:t xml:space="preserve"> 271, 272, 291,296</w:t>
            </w:r>
          </w:p>
        </w:tc>
        <w:tc>
          <w:tcPr>
            <w:tcW w:w="364" w:type="pct"/>
            <w:vMerge/>
            <w:vAlign w:val="center"/>
            <w:hideMark/>
          </w:tcPr>
          <w:p w14:paraId="38F5A92C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  <w:hideMark/>
          </w:tcPr>
          <w:p w14:paraId="4367C345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&gt; 0</w:t>
            </w:r>
          </w:p>
        </w:tc>
        <w:tc>
          <w:tcPr>
            <w:tcW w:w="149" w:type="pct"/>
            <w:vAlign w:val="center"/>
          </w:tcPr>
          <w:p w14:paraId="7EBB0714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1</w:t>
            </w:r>
            <w:r w:rsidRPr="00086D33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680B826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 xml:space="preserve">10960, 10970, 10980, </w:t>
            </w:r>
            <w:r w:rsidR="005B4C50" w:rsidRPr="00F34A6B">
              <w:rPr>
                <w:sz w:val="16"/>
                <w:szCs w:val="16"/>
                <w:lang w:val="en-US"/>
              </w:rPr>
              <w:t>1106х, 1107х, 11080</w:t>
            </w:r>
          </w:p>
        </w:tc>
        <w:tc>
          <w:tcPr>
            <w:tcW w:w="472" w:type="pct"/>
          </w:tcPr>
          <w:p w14:paraId="1C957D4F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 xml:space="preserve">211-214, 221-229, </w:t>
            </w:r>
            <w:r>
              <w:rPr>
                <w:sz w:val="16"/>
                <w:szCs w:val="16"/>
              </w:rPr>
              <w:t xml:space="preserve">26х, </w:t>
            </w:r>
            <w:r w:rsidRPr="00086D33">
              <w:rPr>
                <w:sz w:val="16"/>
                <w:szCs w:val="16"/>
              </w:rPr>
              <w:t>271, 272, 291,296</w:t>
            </w:r>
          </w:p>
        </w:tc>
        <w:tc>
          <w:tcPr>
            <w:tcW w:w="472" w:type="pct"/>
            <w:vAlign w:val="center"/>
          </w:tcPr>
          <w:p w14:paraId="2DF510C6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 xml:space="preserve">значение </w:t>
            </w:r>
            <w:r w:rsidRPr="00086D33">
              <w:rPr>
                <w:sz w:val="16"/>
                <w:szCs w:val="16"/>
                <w:lang w:val="en-US"/>
              </w:rPr>
              <w:t>&gt;</w:t>
            </w:r>
            <w:r w:rsidRPr="00086D33">
              <w:rPr>
                <w:sz w:val="16"/>
                <w:szCs w:val="16"/>
              </w:rPr>
              <w:t xml:space="preserve"> 0</w:t>
            </w:r>
          </w:p>
        </w:tc>
        <w:tc>
          <w:tcPr>
            <w:tcW w:w="215" w:type="pct"/>
            <w:vMerge/>
            <w:vAlign w:val="center"/>
          </w:tcPr>
          <w:p w14:paraId="2D9143F0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1BBC88C9" w14:textId="77777777" w:rsidTr="00E57E1B">
        <w:trPr>
          <w:trHeight w:val="226"/>
        </w:trPr>
        <w:tc>
          <w:tcPr>
            <w:tcW w:w="180" w:type="pct"/>
            <w:vMerge w:val="restart"/>
            <w:vAlign w:val="center"/>
          </w:tcPr>
          <w:p w14:paraId="3AC7E393" w14:textId="77777777" w:rsidR="00F34A6B" w:rsidRPr="00086D33" w:rsidRDefault="00F34A6B" w:rsidP="00F34A6B">
            <w:pPr>
              <w:rPr>
                <w:sz w:val="16"/>
                <w:szCs w:val="16"/>
                <w:lang w:val="en-US"/>
              </w:rPr>
            </w:pPr>
          </w:p>
          <w:p w14:paraId="21724031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2</w:t>
            </w:r>
            <w:r w:rsidRPr="00086D33">
              <w:rPr>
                <w:sz w:val="16"/>
                <w:szCs w:val="16"/>
              </w:rPr>
              <w:t>0**</w:t>
            </w:r>
          </w:p>
        </w:tc>
        <w:tc>
          <w:tcPr>
            <w:tcW w:w="1087" w:type="pct"/>
            <w:vMerge w:val="restart"/>
            <w:tcBorders>
              <w:left w:val="single" w:sz="4" w:space="0" w:color="auto"/>
            </w:tcBorders>
          </w:tcPr>
          <w:p w14:paraId="37155DB6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  <w:p w14:paraId="49B8D4A6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302хх, 30401</w:t>
            </w:r>
          </w:p>
        </w:tc>
        <w:tc>
          <w:tcPr>
            <w:tcW w:w="439" w:type="pct"/>
            <w:vMerge w:val="restart"/>
          </w:tcPr>
          <w:p w14:paraId="52C2D3B9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  <w:p w14:paraId="17413DDF" w14:textId="3AEE7952" w:rsidR="00F34A6B" w:rsidRPr="002854EF" w:rsidRDefault="00F34A6B" w:rsidP="003D0C99">
            <w:pPr>
              <w:rPr>
                <w:sz w:val="16"/>
                <w:szCs w:val="16"/>
                <w:vertAlign w:val="superscript"/>
              </w:rPr>
            </w:pPr>
            <w:r w:rsidRPr="00086D33">
              <w:rPr>
                <w:sz w:val="16"/>
                <w:szCs w:val="16"/>
              </w:rPr>
              <w:t>73х</w:t>
            </w:r>
            <w:ins w:id="2581" w:author="Зайцев Павел Борисович" w:date="2025-12-18T16:39:00Z">
              <w:r w:rsidR="003D0C99">
                <w:rPr>
                  <w:sz w:val="16"/>
                  <w:szCs w:val="16"/>
                </w:rPr>
                <w:t>*****</w:t>
              </w:r>
            </w:ins>
            <w:del w:id="2582" w:author="Зайцев Павел Борисович" w:date="2025-12-18T16:39:00Z">
              <w:r w:rsidDel="003D0C99">
                <w:rPr>
                  <w:sz w:val="16"/>
                  <w:szCs w:val="16"/>
                  <w:vertAlign w:val="superscript"/>
                </w:rPr>
                <w:delText>5</w:delText>
              </w:r>
            </w:del>
          </w:p>
        </w:tc>
        <w:tc>
          <w:tcPr>
            <w:tcW w:w="364" w:type="pct"/>
            <w:vMerge/>
            <w:vAlign w:val="center"/>
            <w:hideMark/>
          </w:tcPr>
          <w:p w14:paraId="3CEF4970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 w:val="restart"/>
            <w:tcBorders>
              <w:right w:val="single" w:sz="4" w:space="0" w:color="auto"/>
            </w:tcBorders>
            <w:hideMark/>
          </w:tcPr>
          <w:p w14:paraId="42E114B8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  <w:p w14:paraId="4FE4B82D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Align w:val="center"/>
          </w:tcPr>
          <w:p w14:paraId="147A6E51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37E6D658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30251</w:t>
            </w:r>
          </w:p>
        </w:tc>
        <w:tc>
          <w:tcPr>
            <w:tcW w:w="472" w:type="pct"/>
          </w:tcPr>
          <w:p w14:paraId="2DB9BB4C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731</w:t>
            </w:r>
          </w:p>
        </w:tc>
        <w:tc>
          <w:tcPr>
            <w:tcW w:w="472" w:type="pct"/>
          </w:tcPr>
          <w:p w14:paraId="49531778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 xml:space="preserve"> &gt; 0</w:t>
            </w:r>
          </w:p>
        </w:tc>
        <w:tc>
          <w:tcPr>
            <w:tcW w:w="215" w:type="pct"/>
            <w:vMerge/>
            <w:vAlign w:val="center"/>
          </w:tcPr>
          <w:p w14:paraId="13B82DAA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53A65797" w14:textId="77777777" w:rsidTr="00E57E1B">
        <w:trPr>
          <w:trHeight w:val="299"/>
        </w:trPr>
        <w:tc>
          <w:tcPr>
            <w:tcW w:w="180" w:type="pct"/>
            <w:vMerge/>
            <w:vAlign w:val="center"/>
          </w:tcPr>
          <w:p w14:paraId="2AD83913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</w:tcPr>
          <w:p w14:paraId="44124E44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  <w:vMerge/>
          </w:tcPr>
          <w:p w14:paraId="0D5161AB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vAlign w:val="center"/>
          </w:tcPr>
          <w:p w14:paraId="061CA43B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vMerge/>
            <w:tcBorders>
              <w:right w:val="single" w:sz="4" w:space="0" w:color="auto"/>
            </w:tcBorders>
          </w:tcPr>
          <w:p w14:paraId="13D52D60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vMerge w:val="restart"/>
            <w:vAlign w:val="center"/>
          </w:tcPr>
          <w:p w14:paraId="743A695B" w14:textId="77777777" w:rsidR="00F34A6B" w:rsidRPr="00086D33" w:rsidRDefault="00F34A6B" w:rsidP="00F34A6B">
            <w:pPr>
              <w:rPr>
                <w:sz w:val="16"/>
                <w:szCs w:val="16"/>
                <w:lang w:val="en-US"/>
              </w:rPr>
            </w:pPr>
          </w:p>
          <w:p w14:paraId="7FE8ABB6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2</w:t>
            </w:r>
            <w:r w:rsidRPr="00086D33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  <w:vMerge w:val="restart"/>
          </w:tcPr>
          <w:p w14:paraId="1C105570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  <w:p w14:paraId="39AA67F4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302хх (кроме 30251), 30401</w:t>
            </w:r>
          </w:p>
        </w:tc>
        <w:tc>
          <w:tcPr>
            <w:tcW w:w="472" w:type="pct"/>
          </w:tcPr>
          <w:p w14:paraId="5962D34E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  <w:p w14:paraId="3F51451B" w14:textId="5237E67D" w:rsidR="00F34A6B" w:rsidRPr="002854EF" w:rsidRDefault="00F34A6B" w:rsidP="003D0C99">
            <w:pPr>
              <w:rPr>
                <w:sz w:val="16"/>
                <w:szCs w:val="16"/>
                <w:vertAlign w:val="superscript"/>
              </w:rPr>
            </w:pPr>
            <w:r w:rsidRPr="00086D33">
              <w:rPr>
                <w:sz w:val="16"/>
                <w:szCs w:val="16"/>
              </w:rPr>
              <w:t>73х</w:t>
            </w:r>
            <w:ins w:id="2583" w:author="Зайцев Павел Борисович" w:date="2025-12-18T16:40:00Z">
              <w:r w:rsidR="003D0C99">
                <w:rPr>
                  <w:sz w:val="16"/>
                  <w:szCs w:val="16"/>
                </w:rPr>
                <w:t>*****</w:t>
              </w:r>
            </w:ins>
            <w:del w:id="2584" w:author="Зайцев Павел Борисович" w:date="2025-12-18T16:40:00Z">
              <w:r w:rsidDel="003D0C99">
                <w:rPr>
                  <w:sz w:val="16"/>
                  <w:szCs w:val="16"/>
                  <w:vertAlign w:val="superscript"/>
                </w:rPr>
                <w:delText>5</w:delText>
              </w:r>
            </w:del>
          </w:p>
        </w:tc>
        <w:tc>
          <w:tcPr>
            <w:tcW w:w="472" w:type="pct"/>
          </w:tcPr>
          <w:p w14:paraId="2BD4FA9F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  <w:p w14:paraId="249F692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 xml:space="preserve"> &gt; 0</w:t>
            </w:r>
          </w:p>
        </w:tc>
        <w:tc>
          <w:tcPr>
            <w:tcW w:w="215" w:type="pct"/>
            <w:vMerge/>
            <w:vAlign w:val="center"/>
          </w:tcPr>
          <w:p w14:paraId="1290AF6B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19216786" w14:textId="77777777" w:rsidTr="00E57E1B">
        <w:trPr>
          <w:trHeight w:val="262"/>
        </w:trPr>
        <w:tc>
          <w:tcPr>
            <w:tcW w:w="180" w:type="pct"/>
            <w:vMerge/>
            <w:vAlign w:val="center"/>
          </w:tcPr>
          <w:p w14:paraId="2F7B0CC8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</w:tcPr>
          <w:p w14:paraId="1EA60EBA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</w:tcPr>
          <w:p w14:paraId="638FC6A4" w14:textId="46647431" w:rsidR="00F34A6B" w:rsidRPr="002854EF" w:rsidRDefault="00F34A6B" w:rsidP="003D0C99">
            <w:pPr>
              <w:rPr>
                <w:sz w:val="16"/>
                <w:szCs w:val="16"/>
                <w:vertAlign w:val="superscript"/>
              </w:rPr>
            </w:pPr>
            <w:r w:rsidRPr="00086D33">
              <w:rPr>
                <w:sz w:val="16"/>
                <w:szCs w:val="16"/>
              </w:rPr>
              <w:t>83х</w:t>
            </w:r>
            <w:ins w:id="2585" w:author="Зайцев Павел Борисович" w:date="2025-12-18T16:39:00Z">
              <w:r w:rsidR="003D0C99">
                <w:rPr>
                  <w:sz w:val="16"/>
                  <w:szCs w:val="16"/>
                </w:rPr>
                <w:t>*****</w:t>
              </w:r>
            </w:ins>
            <w:del w:id="2586" w:author="Зайцев Павел Борисович" w:date="2025-12-18T16:39:00Z">
              <w:r w:rsidDel="003D0C99">
                <w:rPr>
                  <w:sz w:val="16"/>
                  <w:szCs w:val="16"/>
                  <w:vertAlign w:val="superscript"/>
                </w:rPr>
                <w:delText>5</w:delText>
              </w:r>
            </w:del>
          </w:p>
        </w:tc>
        <w:tc>
          <w:tcPr>
            <w:tcW w:w="364" w:type="pct"/>
            <w:vMerge/>
            <w:vAlign w:val="center"/>
          </w:tcPr>
          <w:p w14:paraId="1DC46FF3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1407861C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 &gt; 0</w:t>
            </w:r>
          </w:p>
        </w:tc>
        <w:tc>
          <w:tcPr>
            <w:tcW w:w="149" w:type="pct"/>
            <w:vMerge/>
            <w:vAlign w:val="center"/>
          </w:tcPr>
          <w:p w14:paraId="7FB0A8EC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150" w:type="pct"/>
            <w:vMerge/>
          </w:tcPr>
          <w:p w14:paraId="374D7440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3171814F" w14:textId="1330F67C" w:rsidR="00F34A6B" w:rsidRPr="002854EF" w:rsidRDefault="00F34A6B" w:rsidP="003D0C99">
            <w:pPr>
              <w:rPr>
                <w:sz w:val="16"/>
                <w:szCs w:val="16"/>
                <w:vertAlign w:val="superscript"/>
              </w:rPr>
            </w:pPr>
            <w:r w:rsidRPr="00086D33">
              <w:rPr>
                <w:sz w:val="16"/>
                <w:szCs w:val="16"/>
              </w:rPr>
              <w:t>83х</w:t>
            </w:r>
            <w:ins w:id="2587" w:author="Зайцев Павел Борисович" w:date="2025-12-18T16:40:00Z">
              <w:r w:rsidR="003D0C99">
                <w:rPr>
                  <w:sz w:val="16"/>
                  <w:szCs w:val="16"/>
                </w:rPr>
                <w:t>*****</w:t>
              </w:r>
            </w:ins>
            <w:del w:id="2588" w:author="Зайцев Павел Борисович" w:date="2025-12-18T16:40:00Z">
              <w:r w:rsidDel="003D0C99">
                <w:rPr>
                  <w:sz w:val="16"/>
                  <w:szCs w:val="16"/>
                  <w:vertAlign w:val="superscript"/>
                </w:rPr>
                <w:delText>5</w:delText>
              </w:r>
            </w:del>
          </w:p>
        </w:tc>
        <w:tc>
          <w:tcPr>
            <w:tcW w:w="472" w:type="pct"/>
          </w:tcPr>
          <w:p w14:paraId="6A7A872B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215" w:type="pct"/>
            <w:vMerge/>
            <w:vAlign w:val="center"/>
          </w:tcPr>
          <w:p w14:paraId="79A063CB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453899D3" w14:textId="77777777" w:rsidTr="00E57E1B">
        <w:trPr>
          <w:trHeight w:val="201"/>
        </w:trPr>
        <w:tc>
          <w:tcPr>
            <w:tcW w:w="180" w:type="pct"/>
            <w:vAlign w:val="center"/>
          </w:tcPr>
          <w:p w14:paraId="318D2E1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2</w:t>
            </w:r>
            <w:r w:rsidRPr="00086D33">
              <w:rPr>
                <w:sz w:val="16"/>
                <w:szCs w:val="16"/>
              </w:rPr>
              <w:t>1**</w:t>
            </w:r>
          </w:p>
        </w:tc>
        <w:tc>
          <w:tcPr>
            <w:tcW w:w="1087" w:type="pct"/>
            <w:tcBorders>
              <w:left w:val="single" w:sz="4" w:space="0" w:color="auto"/>
            </w:tcBorders>
          </w:tcPr>
          <w:p w14:paraId="102CE00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40150</w:t>
            </w:r>
          </w:p>
        </w:tc>
        <w:tc>
          <w:tcPr>
            <w:tcW w:w="439" w:type="pct"/>
          </w:tcPr>
          <w:p w14:paraId="249A1EB8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2хх</w:t>
            </w:r>
          </w:p>
        </w:tc>
        <w:tc>
          <w:tcPr>
            <w:tcW w:w="364" w:type="pct"/>
            <w:vMerge/>
            <w:vAlign w:val="center"/>
          </w:tcPr>
          <w:p w14:paraId="47992D98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5A76F543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 xml:space="preserve"> &gt; 0</w:t>
            </w:r>
          </w:p>
        </w:tc>
        <w:tc>
          <w:tcPr>
            <w:tcW w:w="149" w:type="pct"/>
            <w:vAlign w:val="center"/>
          </w:tcPr>
          <w:p w14:paraId="20ABEB66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  <w:lang w:val="en-US"/>
              </w:rPr>
              <w:t>2</w:t>
            </w:r>
            <w:r w:rsidRPr="00086D33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</w:tcPr>
          <w:p w14:paraId="7E727CA5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40150</w:t>
            </w:r>
          </w:p>
        </w:tc>
        <w:tc>
          <w:tcPr>
            <w:tcW w:w="472" w:type="pct"/>
          </w:tcPr>
          <w:p w14:paraId="0924C8EB" w14:textId="77777777" w:rsidR="00F34A6B" w:rsidRPr="00086D33" w:rsidDel="00DC5FB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2хх</w:t>
            </w:r>
          </w:p>
        </w:tc>
        <w:tc>
          <w:tcPr>
            <w:tcW w:w="472" w:type="pct"/>
          </w:tcPr>
          <w:p w14:paraId="633CA654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 xml:space="preserve"> &gt; 0</w:t>
            </w:r>
          </w:p>
        </w:tc>
        <w:tc>
          <w:tcPr>
            <w:tcW w:w="215" w:type="pct"/>
            <w:vMerge/>
            <w:vAlign w:val="center"/>
          </w:tcPr>
          <w:p w14:paraId="28C5BEE2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7FB4" w14:paraId="0377CFD3" w14:textId="77777777" w:rsidTr="00E57E1B">
        <w:trPr>
          <w:trHeight w:val="201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2168F" w14:textId="77777777" w:rsidR="00F34A6B" w:rsidRPr="00AB4159" w:rsidRDefault="00F34A6B" w:rsidP="00F34A6B">
            <w:pPr>
              <w:rPr>
                <w:sz w:val="16"/>
                <w:szCs w:val="16"/>
                <w:lang w:val="en-US"/>
              </w:rPr>
            </w:pPr>
            <w:r w:rsidRPr="00AB4159">
              <w:rPr>
                <w:sz w:val="16"/>
                <w:szCs w:val="16"/>
                <w:lang w:val="en-US"/>
              </w:rPr>
              <w:t>21.1**</w:t>
            </w:r>
          </w:p>
        </w:tc>
        <w:tc>
          <w:tcPr>
            <w:tcW w:w="108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D83CCC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40160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A13793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2хх,3хх</w:t>
            </w:r>
          </w:p>
        </w:tc>
        <w:tc>
          <w:tcPr>
            <w:tcW w:w="364" w:type="pct"/>
            <w:vMerge/>
            <w:vAlign w:val="center"/>
          </w:tcPr>
          <w:p w14:paraId="4BDDD798" w14:textId="77777777" w:rsidR="00F34A6B" w:rsidRPr="00087FB4" w:rsidRDefault="00F34A6B" w:rsidP="00F34A6B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8A4D037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значение &lt; 0</w:t>
            </w:r>
          </w:p>
          <w:p w14:paraId="05D49A56" w14:textId="77777777" w:rsidR="00F34A6B" w:rsidRPr="00AB4159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318C3D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21.1**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DDE670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40160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DE2E34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2хх,3хх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9F60B9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значение  &gt; 0</w:t>
            </w:r>
          </w:p>
        </w:tc>
        <w:tc>
          <w:tcPr>
            <w:tcW w:w="215" w:type="pct"/>
            <w:vMerge/>
            <w:vAlign w:val="center"/>
          </w:tcPr>
          <w:p w14:paraId="694E7F55" w14:textId="77777777" w:rsidR="00F34A6B" w:rsidRPr="00087FB4" w:rsidRDefault="00F34A6B" w:rsidP="00F34A6B">
            <w:pPr>
              <w:rPr>
                <w:sz w:val="24"/>
                <w:szCs w:val="24"/>
              </w:rPr>
            </w:pPr>
          </w:p>
        </w:tc>
      </w:tr>
      <w:tr w:rsidR="00F34A6B" w:rsidRPr="00087FB4" w14:paraId="0C3CA853" w14:textId="77777777" w:rsidTr="00E57E1B">
        <w:trPr>
          <w:trHeight w:val="201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C935E" w14:textId="77777777" w:rsidR="00F34A6B" w:rsidRPr="00AB4159" w:rsidRDefault="00F34A6B" w:rsidP="00F34A6B">
            <w:pPr>
              <w:rPr>
                <w:sz w:val="16"/>
                <w:szCs w:val="16"/>
                <w:lang w:val="en-US"/>
              </w:rPr>
            </w:pPr>
            <w:r w:rsidRPr="00AB4159">
              <w:rPr>
                <w:sz w:val="16"/>
                <w:szCs w:val="16"/>
                <w:lang w:val="en-US"/>
              </w:rPr>
              <w:t>21.2**</w:t>
            </w:r>
          </w:p>
        </w:tc>
        <w:tc>
          <w:tcPr>
            <w:tcW w:w="108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E5E3C17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40140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340802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1хх</w:t>
            </w:r>
          </w:p>
        </w:tc>
        <w:tc>
          <w:tcPr>
            <w:tcW w:w="364" w:type="pct"/>
            <w:vMerge/>
            <w:vAlign w:val="center"/>
          </w:tcPr>
          <w:p w14:paraId="172423C6" w14:textId="77777777" w:rsidR="00F34A6B" w:rsidRPr="00087FB4" w:rsidRDefault="00F34A6B" w:rsidP="00F34A6B">
            <w:pPr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07D1DE6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значение &lt; 0</w:t>
            </w:r>
          </w:p>
          <w:p w14:paraId="3AF0D885" w14:textId="77777777" w:rsidR="00F34A6B" w:rsidRPr="00AB4159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F4999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21.2**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A73FE9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40140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4B9282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1хх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4035ED" w14:textId="77777777" w:rsidR="00F34A6B" w:rsidRPr="00AB4159" w:rsidRDefault="00F34A6B" w:rsidP="00F34A6B">
            <w:pPr>
              <w:rPr>
                <w:sz w:val="16"/>
                <w:szCs w:val="16"/>
              </w:rPr>
            </w:pPr>
            <w:r w:rsidRPr="00AB4159">
              <w:rPr>
                <w:sz w:val="16"/>
                <w:szCs w:val="16"/>
              </w:rPr>
              <w:t>значение  &gt; 0</w:t>
            </w:r>
          </w:p>
        </w:tc>
        <w:tc>
          <w:tcPr>
            <w:tcW w:w="215" w:type="pct"/>
            <w:vMerge/>
            <w:vAlign w:val="center"/>
          </w:tcPr>
          <w:p w14:paraId="5261C7D9" w14:textId="77777777" w:rsidR="00F34A6B" w:rsidRPr="00087FB4" w:rsidRDefault="00F34A6B" w:rsidP="00F34A6B">
            <w:pPr>
              <w:rPr>
                <w:sz w:val="24"/>
                <w:szCs w:val="24"/>
              </w:rPr>
            </w:pPr>
          </w:p>
        </w:tc>
      </w:tr>
      <w:tr w:rsidR="00F34A6B" w:rsidRPr="00086D33" w14:paraId="0A653F17" w14:textId="77777777" w:rsidTr="00E57E1B">
        <w:trPr>
          <w:trHeight w:val="158"/>
        </w:trPr>
        <w:tc>
          <w:tcPr>
            <w:tcW w:w="180" w:type="pct"/>
            <w:vMerge w:val="restart"/>
            <w:vAlign w:val="center"/>
          </w:tcPr>
          <w:p w14:paraId="0E123F7D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22**</w:t>
            </w:r>
          </w:p>
        </w:tc>
        <w:tc>
          <w:tcPr>
            <w:tcW w:w="1087" w:type="pct"/>
            <w:vMerge w:val="restart"/>
            <w:tcBorders>
              <w:left w:val="single" w:sz="4" w:space="0" w:color="auto"/>
            </w:tcBorders>
          </w:tcPr>
          <w:p w14:paraId="6D1A4EE3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30301-30313</w:t>
            </w:r>
          </w:p>
        </w:tc>
        <w:tc>
          <w:tcPr>
            <w:tcW w:w="439" w:type="pct"/>
          </w:tcPr>
          <w:p w14:paraId="25514850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731</w:t>
            </w:r>
          </w:p>
        </w:tc>
        <w:tc>
          <w:tcPr>
            <w:tcW w:w="364" w:type="pct"/>
            <w:vMerge w:val="restart"/>
            <w:vAlign w:val="center"/>
          </w:tcPr>
          <w:p w14:paraId="3A4FE3A1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25DC64AB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149" w:type="pct"/>
            <w:vMerge w:val="restart"/>
            <w:vAlign w:val="center"/>
          </w:tcPr>
          <w:p w14:paraId="130EAB0C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  <w:vMerge w:val="restart"/>
          </w:tcPr>
          <w:p w14:paraId="34C4A44E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30301-30313</w:t>
            </w:r>
          </w:p>
        </w:tc>
        <w:tc>
          <w:tcPr>
            <w:tcW w:w="472" w:type="pct"/>
          </w:tcPr>
          <w:p w14:paraId="76E01FF8" w14:textId="77777777" w:rsidR="00F34A6B" w:rsidRPr="00086D33" w:rsidDel="00DC5FB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731</w:t>
            </w:r>
          </w:p>
        </w:tc>
        <w:tc>
          <w:tcPr>
            <w:tcW w:w="472" w:type="pct"/>
          </w:tcPr>
          <w:p w14:paraId="0F3772EB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 xml:space="preserve"> &gt; 0</w:t>
            </w:r>
          </w:p>
        </w:tc>
        <w:tc>
          <w:tcPr>
            <w:tcW w:w="215" w:type="pct"/>
            <w:vMerge w:val="restart"/>
            <w:vAlign w:val="center"/>
          </w:tcPr>
          <w:p w14:paraId="5D4064BB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46B4E1B3" w14:textId="77777777" w:rsidTr="00E57E1B">
        <w:trPr>
          <w:trHeight w:val="157"/>
        </w:trPr>
        <w:tc>
          <w:tcPr>
            <w:tcW w:w="180" w:type="pct"/>
            <w:vMerge/>
            <w:vAlign w:val="center"/>
          </w:tcPr>
          <w:p w14:paraId="69321112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</w:tcPr>
          <w:p w14:paraId="40C5D6D3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</w:tcPr>
          <w:p w14:paraId="00CF3D17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831</w:t>
            </w:r>
          </w:p>
        </w:tc>
        <w:tc>
          <w:tcPr>
            <w:tcW w:w="364" w:type="pct"/>
            <w:vMerge/>
            <w:vAlign w:val="center"/>
          </w:tcPr>
          <w:p w14:paraId="29674611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79F7C22E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 &gt; 0</w:t>
            </w:r>
          </w:p>
        </w:tc>
        <w:tc>
          <w:tcPr>
            <w:tcW w:w="149" w:type="pct"/>
            <w:vMerge/>
            <w:vAlign w:val="center"/>
          </w:tcPr>
          <w:p w14:paraId="30E15968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150" w:type="pct"/>
            <w:vMerge/>
          </w:tcPr>
          <w:p w14:paraId="502FC239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533ADD92" w14:textId="77777777" w:rsidR="00F34A6B" w:rsidRPr="00086D33" w:rsidDel="00DC5FB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831</w:t>
            </w:r>
          </w:p>
        </w:tc>
        <w:tc>
          <w:tcPr>
            <w:tcW w:w="472" w:type="pct"/>
          </w:tcPr>
          <w:p w14:paraId="14531437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215" w:type="pct"/>
            <w:vMerge/>
            <w:vAlign w:val="center"/>
          </w:tcPr>
          <w:p w14:paraId="523B4437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26BD7F59" w14:textId="77777777" w:rsidTr="00E57E1B">
        <w:trPr>
          <w:trHeight w:val="158"/>
        </w:trPr>
        <w:tc>
          <w:tcPr>
            <w:tcW w:w="180" w:type="pct"/>
            <w:vMerge w:val="restart"/>
            <w:vAlign w:val="center"/>
          </w:tcPr>
          <w:p w14:paraId="24436333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23**</w:t>
            </w:r>
          </w:p>
        </w:tc>
        <w:tc>
          <w:tcPr>
            <w:tcW w:w="1087" w:type="pct"/>
            <w:vMerge w:val="restart"/>
            <w:tcBorders>
              <w:left w:val="single" w:sz="4" w:space="0" w:color="auto"/>
            </w:tcBorders>
          </w:tcPr>
          <w:p w14:paraId="484166D5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30402, 30403</w:t>
            </w:r>
          </w:p>
        </w:tc>
        <w:tc>
          <w:tcPr>
            <w:tcW w:w="439" w:type="pct"/>
          </w:tcPr>
          <w:p w14:paraId="1012C1EA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737</w:t>
            </w:r>
          </w:p>
        </w:tc>
        <w:tc>
          <w:tcPr>
            <w:tcW w:w="364" w:type="pct"/>
            <w:vMerge/>
            <w:vAlign w:val="center"/>
          </w:tcPr>
          <w:p w14:paraId="3AA5DAE4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07CB2F1A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149" w:type="pct"/>
            <w:vMerge w:val="restart"/>
            <w:vAlign w:val="center"/>
          </w:tcPr>
          <w:p w14:paraId="18DABCDC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**</w:t>
            </w:r>
          </w:p>
        </w:tc>
        <w:tc>
          <w:tcPr>
            <w:tcW w:w="1150" w:type="pct"/>
            <w:vMerge w:val="restart"/>
          </w:tcPr>
          <w:p w14:paraId="1A8BF12E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30402, 30403</w:t>
            </w:r>
          </w:p>
        </w:tc>
        <w:tc>
          <w:tcPr>
            <w:tcW w:w="472" w:type="pct"/>
          </w:tcPr>
          <w:p w14:paraId="05B04077" w14:textId="77777777" w:rsidR="00F34A6B" w:rsidRPr="00086D33" w:rsidDel="00DC5FB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737</w:t>
            </w:r>
          </w:p>
        </w:tc>
        <w:tc>
          <w:tcPr>
            <w:tcW w:w="472" w:type="pct"/>
          </w:tcPr>
          <w:p w14:paraId="55A5C509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</w:t>
            </w:r>
            <w:r w:rsidRPr="00086D33">
              <w:rPr>
                <w:sz w:val="16"/>
                <w:szCs w:val="16"/>
                <w:lang w:val="en-US"/>
              </w:rPr>
              <w:t xml:space="preserve"> </w:t>
            </w:r>
            <w:r w:rsidRPr="00086D33">
              <w:rPr>
                <w:sz w:val="16"/>
                <w:szCs w:val="16"/>
              </w:rPr>
              <w:t xml:space="preserve"> &gt; 0</w:t>
            </w:r>
          </w:p>
        </w:tc>
        <w:tc>
          <w:tcPr>
            <w:tcW w:w="215" w:type="pct"/>
            <w:vMerge/>
            <w:vAlign w:val="center"/>
          </w:tcPr>
          <w:p w14:paraId="5384BFC3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386447AD" w14:textId="77777777" w:rsidTr="00E57E1B">
        <w:trPr>
          <w:trHeight w:val="157"/>
        </w:trPr>
        <w:tc>
          <w:tcPr>
            <w:tcW w:w="180" w:type="pct"/>
            <w:vMerge/>
            <w:vAlign w:val="center"/>
          </w:tcPr>
          <w:p w14:paraId="4ECB3533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087" w:type="pct"/>
            <w:vMerge/>
            <w:tcBorders>
              <w:left w:val="single" w:sz="4" w:space="0" w:color="auto"/>
            </w:tcBorders>
          </w:tcPr>
          <w:p w14:paraId="64C4C462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39" w:type="pct"/>
          </w:tcPr>
          <w:p w14:paraId="6BAEE227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837</w:t>
            </w:r>
          </w:p>
        </w:tc>
        <w:tc>
          <w:tcPr>
            <w:tcW w:w="364" w:type="pct"/>
            <w:vMerge/>
            <w:vAlign w:val="center"/>
          </w:tcPr>
          <w:p w14:paraId="2F26EA5B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single" w:sz="4" w:space="0" w:color="auto"/>
            </w:tcBorders>
          </w:tcPr>
          <w:p w14:paraId="02F96607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 &gt; 0</w:t>
            </w:r>
          </w:p>
        </w:tc>
        <w:tc>
          <w:tcPr>
            <w:tcW w:w="149" w:type="pct"/>
            <w:vMerge/>
            <w:vAlign w:val="center"/>
          </w:tcPr>
          <w:p w14:paraId="34CBBA2A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1150" w:type="pct"/>
            <w:vMerge/>
          </w:tcPr>
          <w:p w14:paraId="06B1A9C4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68CA79C6" w14:textId="77777777" w:rsidR="00F34A6B" w:rsidRPr="00086D33" w:rsidDel="00DC5FB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837</w:t>
            </w:r>
          </w:p>
        </w:tc>
        <w:tc>
          <w:tcPr>
            <w:tcW w:w="472" w:type="pct"/>
          </w:tcPr>
          <w:p w14:paraId="3AAE9C43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значение &lt; 0</w:t>
            </w:r>
          </w:p>
        </w:tc>
        <w:tc>
          <w:tcPr>
            <w:tcW w:w="215" w:type="pct"/>
            <w:vMerge/>
            <w:vAlign w:val="center"/>
          </w:tcPr>
          <w:p w14:paraId="57AD8F6E" w14:textId="77777777" w:rsidR="00F34A6B" w:rsidRPr="00086D33" w:rsidRDefault="00F34A6B" w:rsidP="00F34A6B">
            <w:pPr>
              <w:rPr>
                <w:sz w:val="16"/>
                <w:szCs w:val="16"/>
              </w:rPr>
            </w:pPr>
          </w:p>
        </w:tc>
      </w:tr>
      <w:tr w:rsidR="00F34A6B" w:rsidRPr="00086D33" w14:paraId="2B198AA7" w14:textId="77777777" w:rsidTr="00E57E1B">
        <w:trPr>
          <w:trHeight w:val="182"/>
        </w:trPr>
        <w:tc>
          <w:tcPr>
            <w:tcW w:w="2542" w:type="pct"/>
            <w:gridSpan w:val="5"/>
            <w:noWrap/>
          </w:tcPr>
          <w:p w14:paraId="7A1E9415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* применяется только в справке 140110195</w:t>
            </w:r>
          </w:p>
          <w:p w14:paraId="0223DA7A" w14:textId="77777777" w:rsidR="00F34A6B" w:rsidRPr="00086D33" w:rsidRDefault="00F34A6B" w:rsidP="00F34A6B">
            <w:pPr>
              <w:rPr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** применяется только в правке 140110191</w:t>
            </w:r>
          </w:p>
          <w:p w14:paraId="3D40C637" w14:textId="77777777" w:rsidR="00F34A6B" w:rsidRDefault="00F34A6B" w:rsidP="00F34A6B">
            <w:pPr>
              <w:rPr>
                <w:ins w:id="2589" w:author="Зайцев Павел Борисович" w:date="2025-12-18T16:39:00Z"/>
                <w:sz w:val="16"/>
                <w:szCs w:val="16"/>
              </w:rPr>
            </w:pPr>
            <w:r w:rsidRPr="00086D33">
              <w:rPr>
                <w:sz w:val="16"/>
                <w:szCs w:val="16"/>
              </w:rPr>
              <w:t>*** применяется только в правке 140110189</w:t>
            </w:r>
          </w:p>
          <w:p w14:paraId="34811CB7" w14:textId="4F606635" w:rsidR="003D0C99" w:rsidRPr="00086D33" w:rsidRDefault="003D0C99" w:rsidP="00F34A6B">
            <w:pPr>
              <w:rPr>
                <w:b/>
                <w:sz w:val="16"/>
                <w:szCs w:val="16"/>
              </w:rPr>
            </w:pPr>
            <w:ins w:id="2590" w:author="Зайцев Павел Борисович" w:date="2025-12-18T16:39:00Z">
              <w:r>
                <w:rPr>
                  <w:sz w:val="16"/>
                  <w:szCs w:val="16"/>
                </w:rPr>
                <w:t xml:space="preserve">***** </w:t>
              </w:r>
              <w:r w:rsidRPr="003D0C99">
                <w:rPr>
                  <w:sz w:val="16"/>
                  <w:szCs w:val="16"/>
                </w:rPr>
                <w:t>Х отражается с учетом ВДК № 46 к ф. 0503169</w:t>
              </w:r>
            </w:ins>
          </w:p>
        </w:tc>
        <w:tc>
          <w:tcPr>
            <w:tcW w:w="2458" w:type="pct"/>
            <w:gridSpan w:val="5"/>
          </w:tcPr>
          <w:p w14:paraId="58375A45" w14:textId="77777777" w:rsidR="00F34A6B" w:rsidRPr="00087FB4" w:rsidRDefault="00F34A6B" w:rsidP="00F34A6B">
            <w:pPr>
              <w:rPr>
                <w:sz w:val="16"/>
                <w:szCs w:val="16"/>
              </w:rPr>
            </w:pPr>
            <w:r w:rsidRPr="00087FB4">
              <w:rPr>
                <w:sz w:val="16"/>
                <w:szCs w:val="16"/>
              </w:rPr>
              <w:t xml:space="preserve">* применяется только в справке </w:t>
            </w:r>
            <w:r>
              <w:rPr>
                <w:sz w:val="16"/>
                <w:szCs w:val="16"/>
              </w:rPr>
              <w:t>140120254</w:t>
            </w:r>
          </w:p>
          <w:p w14:paraId="54CC0903" w14:textId="77777777" w:rsidR="00F34A6B" w:rsidRDefault="00F34A6B" w:rsidP="00F34A6B">
            <w:pPr>
              <w:spacing w:line="276" w:lineRule="auto"/>
              <w:rPr>
                <w:ins w:id="2591" w:author="Зайцев Павел Борисович" w:date="2025-12-18T16:40:00Z"/>
                <w:sz w:val="16"/>
                <w:szCs w:val="16"/>
              </w:rPr>
            </w:pPr>
            <w:r w:rsidRPr="00087FB4">
              <w:rPr>
                <w:sz w:val="16"/>
                <w:szCs w:val="16"/>
              </w:rPr>
              <w:t>** примен</w:t>
            </w:r>
            <w:r>
              <w:rPr>
                <w:sz w:val="16"/>
                <w:szCs w:val="16"/>
              </w:rPr>
              <w:t>яется только в правке 140120251</w:t>
            </w:r>
          </w:p>
          <w:p w14:paraId="5E8EE5FA" w14:textId="3282A4D0" w:rsidR="003D0C99" w:rsidRPr="00AE63DB" w:rsidRDefault="003D0C99" w:rsidP="00F34A6B">
            <w:pPr>
              <w:spacing w:line="276" w:lineRule="auto"/>
              <w:rPr>
                <w:sz w:val="16"/>
                <w:szCs w:val="16"/>
              </w:rPr>
            </w:pPr>
            <w:ins w:id="2592" w:author="Зайцев Павел Борисович" w:date="2025-12-18T16:40:00Z">
              <w:r>
                <w:rPr>
                  <w:sz w:val="16"/>
                  <w:szCs w:val="16"/>
                </w:rPr>
                <w:t xml:space="preserve">***** </w:t>
              </w:r>
              <w:r w:rsidRPr="003D0C99">
                <w:rPr>
                  <w:sz w:val="16"/>
                  <w:szCs w:val="16"/>
                </w:rPr>
                <w:t>Х отражается с учетом ВДК № 46 к ф. 0503169</w:t>
              </w:r>
            </w:ins>
          </w:p>
        </w:tc>
      </w:tr>
    </w:tbl>
    <w:p w14:paraId="0DE8F28D" w14:textId="77777777" w:rsidR="00A30AED" w:rsidRDefault="00A30AED" w:rsidP="00516CD3"/>
    <w:p w14:paraId="3CADC272" w14:textId="77777777" w:rsidR="00A30AED" w:rsidRDefault="00A30AED" w:rsidP="00516CD3"/>
    <w:p w14:paraId="7109643B" w14:textId="77777777" w:rsidR="00A30AED" w:rsidRDefault="00A30AED" w:rsidP="00516CD3"/>
    <w:p w14:paraId="10571CF4" w14:textId="77777777" w:rsidR="00A30AED" w:rsidRDefault="00A30AED" w:rsidP="00516CD3"/>
    <w:p w14:paraId="78FE774E" w14:textId="77777777" w:rsidR="00A30AED" w:rsidRDefault="00A30AED" w:rsidP="00516CD3"/>
    <w:p w14:paraId="5533F427" w14:textId="77777777" w:rsidR="00A30AED" w:rsidRDefault="00A30AED" w:rsidP="00516CD3"/>
    <w:p w14:paraId="452A7015" w14:textId="77777777" w:rsidR="00A30AED" w:rsidRDefault="00A30AED" w:rsidP="00516CD3"/>
    <w:p w14:paraId="081AAF66" w14:textId="77777777" w:rsidR="00A30AED" w:rsidRDefault="00A30AED" w:rsidP="00516CD3"/>
    <w:p w14:paraId="02C78066" w14:textId="77777777" w:rsidR="00A30AED" w:rsidRDefault="00A30AED" w:rsidP="00516CD3"/>
    <w:p w14:paraId="3A958034" w14:textId="77777777" w:rsidR="00E06FAA" w:rsidRPr="00B234EC" w:rsidRDefault="00E06FAA" w:rsidP="00516CD3">
      <w:r w:rsidRPr="00B234EC">
        <w:t>Замечания и предложения по указанным контрольным соотношениям просьба направлять на адрес электронной почты: 5</w:t>
      </w:r>
      <w:r w:rsidRPr="00B234EC">
        <w:rPr>
          <w:lang w:val="en-US"/>
        </w:rPr>
        <w:t>n</w:t>
      </w:r>
      <w:r w:rsidRPr="00B234EC">
        <w:t>@</w:t>
      </w:r>
      <w:r w:rsidRPr="00B234EC">
        <w:rPr>
          <w:lang w:val="en-US"/>
        </w:rPr>
        <w:t>roskazna</w:t>
      </w:r>
      <w:r w:rsidRPr="00B234EC">
        <w:t>.</w:t>
      </w:r>
      <w:r w:rsidRPr="00B234EC">
        <w:rPr>
          <w:lang w:val="en-US"/>
        </w:rPr>
        <w:t>ru</w:t>
      </w:r>
    </w:p>
    <w:sectPr w:rsidR="00E06FAA" w:rsidRPr="00B234EC" w:rsidSect="008E1947">
      <w:pgSz w:w="23814" w:h="16840" w:orient="landscape" w:code="8"/>
      <w:pgMar w:top="902" w:right="816" w:bottom="851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894CE" w14:textId="77777777" w:rsidR="00A36F1B" w:rsidRDefault="00A36F1B">
      <w:r>
        <w:separator/>
      </w:r>
    </w:p>
  </w:endnote>
  <w:endnote w:type="continuationSeparator" w:id="0">
    <w:p w14:paraId="69F45A8E" w14:textId="77777777" w:rsidR="00A36F1B" w:rsidRDefault="00A3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D69BE" w14:textId="77777777" w:rsidR="00A36F1B" w:rsidRDefault="00A36F1B">
    <w:pPr>
      <w:pStyle w:val="af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A2FA656" wp14:editId="510D015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0960" cy="143510"/>
              <wp:effectExtent l="0" t="635" r="5715" b="8255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18156" w14:textId="77777777" w:rsidR="00A36F1B" w:rsidRDefault="00A36F1B">
                          <w:pPr>
                            <w:pStyle w:val="af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FA6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05pt;width:4.8pt;height:11.3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" stroked="f">
              <v:fill opacity="0"/>
              <v:textbox inset="0,0,0,0">
                <w:txbxContent>
                  <w:p w14:paraId="25118156" w14:textId="77777777" w:rsidR="00A36F1B" w:rsidRDefault="00A36F1B">
                    <w:pPr>
                      <w:pStyle w:val="af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25CF1" w14:textId="77777777" w:rsidR="00A36F1B" w:rsidRDefault="00A36F1B">
      <w:r>
        <w:separator/>
      </w:r>
    </w:p>
  </w:footnote>
  <w:footnote w:type="continuationSeparator" w:id="0">
    <w:p w14:paraId="1A2148D0" w14:textId="77777777" w:rsidR="00A36F1B" w:rsidRDefault="00A36F1B">
      <w:r>
        <w:continuationSeparator/>
      </w:r>
    </w:p>
  </w:footnote>
  <w:footnote w:id="1">
    <w:p w14:paraId="79C44BAD" w14:textId="77777777" w:rsidR="00A36F1B" w:rsidRDefault="00A36F1B">
      <w:pPr>
        <w:pStyle w:val="ad"/>
      </w:pPr>
      <w:r>
        <w:rPr>
          <w:rStyle w:val="af"/>
        </w:rPr>
        <w:footnoteRef/>
      </w:r>
      <w:r>
        <w:t xml:space="preserve"> Допускается указание </w:t>
      </w:r>
      <w:r>
        <w:rPr>
          <w:sz w:val="18"/>
          <w:szCs w:val="18"/>
        </w:rPr>
        <w:t xml:space="preserve">ЦС 0000000000, КВР 000 в части </w:t>
      </w:r>
      <w:r w:rsidRPr="00A85225">
        <w:rPr>
          <w:sz w:val="18"/>
          <w:szCs w:val="18"/>
        </w:rPr>
        <w:t>расходов текущего финансового года</w:t>
      </w:r>
      <w:r w:rsidDel="00F40474">
        <w:t xml:space="preserve"> </w:t>
      </w:r>
      <w:r>
        <w:t>по операциям с объектами нефинансовых активов при реализации СГС «Запасы»,</w:t>
      </w:r>
      <w:r w:rsidRPr="00F40474">
        <w:rPr>
          <w:sz w:val="18"/>
          <w:szCs w:val="18"/>
        </w:rPr>
        <w:t xml:space="preserve"> </w:t>
      </w:r>
      <w:r w:rsidRPr="00A85225">
        <w:rPr>
          <w:sz w:val="18"/>
          <w:szCs w:val="18"/>
        </w:rPr>
        <w:t>по предоставлению права пользования активом на льготных условиях</w:t>
      </w:r>
      <w:r>
        <w:rPr>
          <w:sz w:val="18"/>
          <w:szCs w:val="18"/>
        </w:rPr>
        <w:t xml:space="preserve"> при реализации СГС «Аренда»; ЦС 0000000000 КВР 80Х в части </w:t>
      </w:r>
      <w:r w:rsidRPr="00A85225">
        <w:rPr>
          <w:sz w:val="18"/>
          <w:szCs w:val="18"/>
        </w:rPr>
        <w:t>расходов текущего финансового года</w:t>
      </w:r>
      <w:r>
        <w:rPr>
          <w:sz w:val="18"/>
          <w:szCs w:val="18"/>
        </w:rPr>
        <w:t xml:space="preserve"> при передаче НФА, ФА, ФО</w:t>
      </w:r>
    </w:p>
  </w:footnote>
  <w:footnote w:id="2">
    <w:p w14:paraId="7A982CCC" w14:textId="77777777" w:rsidR="00A36F1B" w:rsidRDefault="00A36F1B">
      <w:pPr>
        <w:pStyle w:val="ad"/>
      </w:pPr>
      <w:r>
        <w:rPr>
          <w:rStyle w:val="af"/>
        </w:rPr>
        <w:footnoteRef/>
      </w:r>
      <w:r>
        <w:t xml:space="preserve"> </w:t>
      </w:r>
      <w:r w:rsidRPr="001678FD">
        <w:t xml:space="preserve">Допускается указание </w:t>
      </w:r>
      <w:r>
        <w:t>0000</w:t>
      </w:r>
      <w:r w:rsidRPr="001678FD">
        <w:t xml:space="preserve"> </w:t>
      </w:r>
      <w:r>
        <w:t>при указании КВР = 803, а также 806 (при передаче счета 20400 «</w:t>
      </w:r>
      <w:r w:rsidRPr="00B63438">
        <w:t>Финансовые вложения</w:t>
      </w:r>
      <w:r>
        <w:t>»)</w:t>
      </w:r>
    </w:p>
  </w:footnote>
  <w:footnote w:id="3">
    <w:p w14:paraId="1241D6D1" w14:textId="77777777" w:rsidR="00A36F1B" w:rsidRDefault="00A36F1B"/>
    <w:p w14:paraId="3AFB7F2D" w14:textId="77777777" w:rsidR="00A36F1B" w:rsidRDefault="00A36F1B" w:rsidP="00961981">
      <w:pPr>
        <w:pStyle w:val="ad"/>
      </w:pPr>
    </w:p>
  </w:footnote>
  <w:footnote w:id="4">
    <w:p w14:paraId="02DAD217" w14:textId="77777777" w:rsidR="00A36F1B" w:rsidRDefault="00A36F1B"/>
    <w:p w14:paraId="5D4ABEEE" w14:textId="77777777" w:rsidR="00A36F1B" w:rsidRDefault="00A36F1B" w:rsidP="00961981">
      <w:pPr>
        <w:pStyle w:val="ad"/>
      </w:pPr>
    </w:p>
  </w:footnote>
  <w:footnote w:id="5">
    <w:p w14:paraId="178BABA5" w14:textId="77777777" w:rsidR="00A36F1B" w:rsidRDefault="00A36F1B">
      <w:pPr>
        <w:pStyle w:val="ad"/>
      </w:pPr>
      <w:r>
        <w:rPr>
          <w:rStyle w:val="af"/>
        </w:rPr>
        <w:footnoteRef/>
      </w:r>
      <w:r>
        <w:t xml:space="preserve"> За исключением Пенсионного фонда Российской Федерации</w:t>
      </w:r>
    </w:p>
  </w:footnote>
  <w:footnote w:id="6">
    <w:p w14:paraId="6444A418" w14:textId="77777777" w:rsidR="00A36F1B" w:rsidDel="003D0C99" w:rsidRDefault="00A36F1B">
      <w:pPr>
        <w:pStyle w:val="ad"/>
        <w:rPr>
          <w:del w:id="2572" w:author="Зайцев Павел Борисович" w:date="2025-12-18T16:40:00Z"/>
        </w:rPr>
      </w:pPr>
      <w:del w:id="2573" w:author="Зайцев Павел Борисович" w:date="2025-12-18T16:40:00Z">
        <w:r w:rsidDel="003D0C99">
          <w:rPr>
            <w:rStyle w:val="af"/>
          </w:rPr>
          <w:footnoteRef/>
        </w:r>
        <w:r w:rsidDel="003D0C99">
          <w:delText xml:space="preserve"> Х отражается с учетом ВДК № 46 к ф. 0503169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C0839" w14:textId="77777777" w:rsidR="00A36F1B" w:rsidRDefault="00A36F1B" w:rsidP="0018509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F54485A" w14:textId="77777777" w:rsidR="00A36F1B" w:rsidRDefault="00A36F1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4D8EB" w14:textId="77777777" w:rsidR="00A36F1B" w:rsidRDefault="00A36F1B" w:rsidP="0018509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F6A28">
      <w:rPr>
        <w:rStyle w:val="ac"/>
        <w:noProof/>
      </w:rPr>
      <w:t>28</w:t>
    </w:r>
    <w:r>
      <w:rPr>
        <w:rStyle w:val="ac"/>
      </w:rPr>
      <w:fldChar w:fldCharType="end"/>
    </w:r>
  </w:p>
  <w:p w14:paraId="3D528F0E" w14:textId="77777777" w:rsidR="00A36F1B" w:rsidRDefault="00A36F1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CACB7" w14:textId="77777777" w:rsidR="00A36F1B" w:rsidRDefault="00A36F1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44</w:t>
    </w:r>
    <w:r>
      <w:rPr>
        <w:rStyle w:val="ac"/>
      </w:rPr>
      <w:fldChar w:fldCharType="end"/>
    </w:r>
  </w:p>
  <w:p w14:paraId="476AC671" w14:textId="77777777" w:rsidR="00A36F1B" w:rsidRDefault="00A36F1B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C693F" w14:textId="77777777" w:rsidR="00A36F1B" w:rsidRDefault="00A36F1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F6A28">
      <w:rPr>
        <w:rStyle w:val="ac"/>
        <w:noProof/>
      </w:rPr>
      <w:t>45</w:t>
    </w:r>
    <w:r>
      <w:rPr>
        <w:rStyle w:val="ac"/>
      </w:rPr>
      <w:fldChar w:fldCharType="end"/>
    </w:r>
  </w:p>
  <w:p w14:paraId="5A0E525A" w14:textId="77777777" w:rsidR="00A36F1B" w:rsidRDefault="00A36F1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9942E9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3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OpenSymbol"/>
      </w:rPr>
    </w:lvl>
  </w:abstractNum>
  <w:abstractNum w:abstractNumId="5">
    <w:nsid w:val="017629BE"/>
    <w:multiLevelType w:val="hybridMultilevel"/>
    <w:tmpl w:val="4004381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BE6D44"/>
    <w:multiLevelType w:val="hybridMultilevel"/>
    <w:tmpl w:val="54908FFE"/>
    <w:lvl w:ilvl="0" w:tplc="87FE89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5220F0"/>
    <w:multiLevelType w:val="hybridMultilevel"/>
    <w:tmpl w:val="B1583202"/>
    <w:lvl w:ilvl="0" w:tplc="37E23C7C">
      <w:start w:val="45"/>
      <w:numFmt w:val="bullet"/>
      <w:lvlText w:val=""/>
      <w:lvlJc w:val="left"/>
      <w:pPr>
        <w:ind w:left="10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088C1716"/>
    <w:multiLevelType w:val="hybridMultilevel"/>
    <w:tmpl w:val="AC14EEE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7040CE"/>
    <w:multiLevelType w:val="hybridMultilevel"/>
    <w:tmpl w:val="C29A4256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1A01C8"/>
    <w:multiLevelType w:val="hybridMultilevel"/>
    <w:tmpl w:val="E264C64E"/>
    <w:lvl w:ilvl="0" w:tplc="04190001">
      <w:start w:val="5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AC3B4D"/>
    <w:multiLevelType w:val="hybridMultilevel"/>
    <w:tmpl w:val="7924EB7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CE279F"/>
    <w:multiLevelType w:val="multilevel"/>
    <w:tmpl w:val="B8ECCBE4"/>
    <w:lvl w:ilvl="0">
      <w:start w:val="13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1275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CBB7881"/>
    <w:multiLevelType w:val="hybridMultilevel"/>
    <w:tmpl w:val="5ECE9908"/>
    <w:lvl w:ilvl="0" w:tplc="DE26001A">
      <w:start w:val="6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D66FE8"/>
    <w:multiLevelType w:val="hybridMultilevel"/>
    <w:tmpl w:val="78386FD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C67974"/>
    <w:multiLevelType w:val="hybridMultilevel"/>
    <w:tmpl w:val="DD3E1920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C04D3A"/>
    <w:multiLevelType w:val="hybridMultilevel"/>
    <w:tmpl w:val="568E14B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D40EC1"/>
    <w:multiLevelType w:val="hybridMultilevel"/>
    <w:tmpl w:val="F04E6CE0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32ED4"/>
    <w:multiLevelType w:val="hybridMultilevel"/>
    <w:tmpl w:val="94EA6C3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E17590"/>
    <w:multiLevelType w:val="hybridMultilevel"/>
    <w:tmpl w:val="1BE6BB20"/>
    <w:lvl w:ilvl="0" w:tplc="7DA0E0BC">
      <w:start w:val="6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23">
    <w:nsid w:val="42E467FC"/>
    <w:multiLevelType w:val="hybridMultilevel"/>
    <w:tmpl w:val="EB0A6460"/>
    <w:lvl w:ilvl="0" w:tplc="04190001">
      <w:start w:val="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169DC"/>
    <w:multiLevelType w:val="hybridMultilevel"/>
    <w:tmpl w:val="CCD80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B06D60"/>
    <w:multiLevelType w:val="hybridMultilevel"/>
    <w:tmpl w:val="B78ABC22"/>
    <w:lvl w:ilvl="0" w:tplc="04190001">
      <w:start w:val="15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044427"/>
    <w:multiLevelType w:val="hybridMultilevel"/>
    <w:tmpl w:val="524A4D26"/>
    <w:lvl w:ilvl="0" w:tplc="20886F96">
      <w:start w:val="1"/>
      <w:numFmt w:val="none"/>
      <w:pStyle w:val="OTRNameTable"/>
      <w:lvlText w:val="Таблица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E4E5B1F"/>
    <w:multiLevelType w:val="hybridMultilevel"/>
    <w:tmpl w:val="024EB78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5B3594"/>
    <w:multiLevelType w:val="hybridMultilevel"/>
    <w:tmpl w:val="79704D5C"/>
    <w:lvl w:ilvl="0" w:tplc="31F2806E">
      <w:start w:val="14"/>
      <w:numFmt w:val="decimal"/>
      <w:lvlText w:val="%1."/>
      <w:lvlJc w:val="left"/>
      <w:pPr>
        <w:ind w:left="16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0">
    <w:nsid w:val="50F80157"/>
    <w:multiLevelType w:val="hybridMultilevel"/>
    <w:tmpl w:val="6F36F354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3F7E23"/>
    <w:multiLevelType w:val="hybridMultilevel"/>
    <w:tmpl w:val="A8460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7518DC"/>
    <w:multiLevelType w:val="hybridMultilevel"/>
    <w:tmpl w:val="60C25576"/>
    <w:lvl w:ilvl="0" w:tplc="0419000B">
      <w:start w:val="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A65D39"/>
    <w:multiLevelType w:val="hybridMultilevel"/>
    <w:tmpl w:val="D082B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E051DB"/>
    <w:multiLevelType w:val="hybridMultilevel"/>
    <w:tmpl w:val="D3A892F0"/>
    <w:lvl w:ilvl="0" w:tplc="CD8027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9EC7B61"/>
    <w:multiLevelType w:val="hybridMultilevel"/>
    <w:tmpl w:val="4962ACE6"/>
    <w:lvl w:ilvl="0" w:tplc="116A943C">
      <w:start w:val="1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7E4475"/>
    <w:multiLevelType w:val="hybridMultilevel"/>
    <w:tmpl w:val="B0CADB4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647D26"/>
    <w:multiLevelType w:val="hybridMultilevel"/>
    <w:tmpl w:val="CC182FD0"/>
    <w:lvl w:ilvl="0" w:tplc="0419000B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D275A9"/>
    <w:multiLevelType w:val="hybridMultilevel"/>
    <w:tmpl w:val="89AC2EE8"/>
    <w:lvl w:ilvl="0" w:tplc="04190001">
      <w:start w:val="5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CB3585"/>
    <w:multiLevelType w:val="hybridMultilevel"/>
    <w:tmpl w:val="A5BE003C"/>
    <w:lvl w:ilvl="0" w:tplc="9CCE21F2">
      <w:start w:val="5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0">
    <w:nsid w:val="6C8E5C0E"/>
    <w:multiLevelType w:val="hybridMultilevel"/>
    <w:tmpl w:val="02BA0DE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4D76B5"/>
    <w:multiLevelType w:val="hybridMultilevel"/>
    <w:tmpl w:val="5D6C6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BE739F"/>
    <w:multiLevelType w:val="hybridMultilevel"/>
    <w:tmpl w:val="5AB2B8C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DB23FC"/>
    <w:multiLevelType w:val="multilevel"/>
    <w:tmpl w:val="82D212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7780483A"/>
    <w:multiLevelType w:val="hybridMultilevel"/>
    <w:tmpl w:val="03145E74"/>
    <w:lvl w:ilvl="0" w:tplc="0E8A3C84">
      <w:start w:val="13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7FC15E9D"/>
    <w:multiLevelType w:val="hybridMultilevel"/>
    <w:tmpl w:val="E7FEAC6E"/>
    <w:lvl w:ilvl="0" w:tplc="0419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3"/>
  </w:num>
  <w:num w:numId="4">
    <w:abstractNumId w:val="4"/>
  </w:num>
  <w:num w:numId="5">
    <w:abstractNumId w:val="20"/>
  </w:num>
  <w:num w:numId="6">
    <w:abstractNumId w:val="1"/>
  </w:num>
  <w:num w:numId="7">
    <w:abstractNumId w:val="26"/>
  </w:num>
  <w:num w:numId="8">
    <w:abstractNumId w:val="22"/>
  </w:num>
  <w:num w:numId="9">
    <w:abstractNumId w:val="16"/>
  </w:num>
  <w:num w:numId="10">
    <w:abstractNumId w:val="12"/>
  </w:num>
  <w:num w:numId="11">
    <w:abstractNumId w:val="35"/>
  </w:num>
  <w:num w:numId="12">
    <w:abstractNumId w:val="24"/>
  </w:num>
  <w:num w:numId="13">
    <w:abstractNumId w:val="41"/>
  </w:num>
  <w:num w:numId="14">
    <w:abstractNumId w:val="15"/>
  </w:num>
  <w:num w:numId="15">
    <w:abstractNumId w:val="13"/>
  </w:num>
  <w:num w:numId="16">
    <w:abstractNumId w:val="21"/>
  </w:num>
  <w:num w:numId="17">
    <w:abstractNumId w:val="39"/>
  </w:num>
  <w:num w:numId="18">
    <w:abstractNumId w:val="6"/>
  </w:num>
  <w:num w:numId="19">
    <w:abstractNumId w:val="29"/>
  </w:num>
  <w:num w:numId="20">
    <w:abstractNumId w:val="44"/>
  </w:num>
  <w:num w:numId="21">
    <w:abstractNumId w:val="14"/>
  </w:num>
  <w:num w:numId="22">
    <w:abstractNumId w:val="8"/>
  </w:num>
  <w:num w:numId="23">
    <w:abstractNumId w:val="28"/>
  </w:num>
  <w:num w:numId="24">
    <w:abstractNumId w:val="42"/>
  </w:num>
  <w:num w:numId="25">
    <w:abstractNumId w:val="19"/>
  </w:num>
  <w:num w:numId="26">
    <w:abstractNumId w:val="9"/>
  </w:num>
  <w:num w:numId="27">
    <w:abstractNumId w:val="36"/>
  </w:num>
  <w:num w:numId="28">
    <w:abstractNumId w:val="5"/>
  </w:num>
  <w:num w:numId="29">
    <w:abstractNumId w:val="33"/>
  </w:num>
  <w:num w:numId="30">
    <w:abstractNumId w:val="30"/>
  </w:num>
  <w:num w:numId="31">
    <w:abstractNumId w:val="37"/>
  </w:num>
  <w:num w:numId="32">
    <w:abstractNumId w:val="18"/>
  </w:num>
  <w:num w:numId="33">
    <w:abstractNumId w:val="7"/>
  </w:num>
  <w:num w:numId="34">
    <w:abstractNumId w:val="23"/>
  </w:num>
  <w:num w:numId="35">
    <w:abstractNumId w:val="11"/>
  </w:num>
  <w:num w:numId="36">
    <w:abstractNumId w:val="34"/>
  </w:num>
  <w:num w:numId="37">
    <w:abstractNumId w:val="25"/>
  </w:num>
  <w:num w:numId="38">
    <w:abstractNumId w:val="0"/>
  </w:num>
  <w:num w:numId="39">
    <w:abstractNumId w:val="31"/>
  </w:num>
  <w:num w:numId="40">
    <w:abstractNumId w:val="43"/>
  </w:num>
  <w:num w:numId="41">
    <w:abstractNumId w:val="40"/>
  </w:num>
  <w:num w:numId="42">
    <w:abstractNumId w:val="17"/>
  </w:num>
  <w:num w:numId="43">
    <w:abstractNumId w:val="38"/>
  </w:num>
  <w:num w:numId="44">
    <w:abstractNumId w:val="10"/>
  </w:num>
  <w:num w:numId="45">
    <w:abstractNumId w:val="45"/>
  </w:num>
  <w:num w:numId="46">
    <w:abstractNumId w:val="32"/>
  </w:num>
  <w:numIdMacAtCleanup w:val="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Зайцев Павел Борисович">
    <w15:presenceInfo w15:providerId="AD" w15:userId="S-1-5-21-1908438591-1278307452-1436800534-3506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126977"/>
  </w:hdrShapeDefaults>
  <w:footnotePr>
    <w:footnote w:id="-1"/>
    <w:footnote w:id="0"/>
  </w:footnotePr>
  <w:endnotePr>
    <w:numFmt w:val="upperRoman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4B6"/>
    <w:rsid w:val="000003EB"/>
    <w:rsid w:val="0000117A"/>
    <w:rsid w:val="00001396"/>
    <w:rsid w:val="00001721"/>
    <w:rsid w:val="000026CA"/>
    <w:rsid w:val="00002CF8"/>
    <w:rsid w:val="0000312D"/>
    <w:rsid w:val="000032E3"/>
    <w:rsid w:val="00003A4E"/>
    <w:rsid w:val="00003C98"/>
    <w:rsid w:val="00004640"/>
    <w:rsid w:val="00005124"/>
    <w:rsid w:val="000070B5"/>
    <w:rsid w:val="0000734B"/>
    <w:rsid w:val="00007AF3"/>
    <w:rsid w:val="00007C2C"/>
    <w:rsid w:val="00007D0D"/>
    <w:rsid w:val="00010683"/>
    <w:rsid w:val="00010E06"/>
    <w:rsid w:val="00011589"/>
    <w:rsid w:val="00011CA6"/>
    <w:rsid w:val="00012485"/>
    <w:rsid w:val="00012FA1"/>
    <w:rsid w:val="00013937"/>
    <w:rsid w:val="0001470F"/>
    <w:rsid w:val="00014C03"/>
    <w:rsid w:val="00015B84"/>
    <w:rsid w:val="00015BA7"/>
    <w:rsid w:val="000164DB"/>
    <w:rsid w:val="00016E48"/>
    <w:rsid w:val="00022B22"/>
    <w:rsid w:val="00023174"/>
    <w:rsid w:val="000252F4"/>
    <w:rsid w:val="00026CD0"/>
    <w:rsid w:val="00027804"/>
    <w:rsid w:val="00027AFF"/>
    <w:rsid w:val="00027CD5"/>
    <w:rsid w:val="0003047A"/>
    <w:rsid w:val="0003066C"/>
    <w:rsid w:val="000310AC"/>
    <w:rsid w:val="000323E0"/>
    <w:rsid w:val="00032573"/>
    <w:rsid w:val="000332C7"/>
    <w:rsid w:val="00033391"/>
    <w:rsid w:val="00034732"/>
    <w:rsid w:val="00035CD8"/>
    <w:rsid w:val="0003655C"/>
    <w:rsid w:val="0003662F"/>
    <w:rsid w:val="00037167"/>
    <w:rsid w:val="000376A9"/>
    <w:rsid w:val="00037EA1"/>
    <w:rsid w:val="000412D5"/>
    <w:rsid w:val="000418A3"/>
    <w:rsid w:val="00043A37"/>
    <w:rsid w:val="0004682B"/>
    <w:rsid w:val="000468EB"/>
    <w:rsid w:val="00047222"/>
    <w:rsid w:val="00051688"/>
    <w:rsid w:val="00051F7F"/>
    <w:rsid w:val="0005249F"/>
    <w:rsid w:val="00055A1A"/>
    <w:rsid w:val="00055D56"/>
    <w:rsid w:val="000560DE"/>
    <w:rsid w:val="00056A8D"/>
    <w:rsid w:val="00056F02"/>
    <w:rsid w:val="00060580"/>
    <w:rsid w:val="00060EE8"/>
    <w:rsid w:val="0006195A"/>
    <w:rsid w:val="000625D8"/>
    <w:rsid w:val="0006318A"/>
    <w:rsid w:val="000640D5"/>
    <w:rsid w:val="00064122"/>
    <w:rsid w:val="00064419"/>
    <w:rsid w:val="0006483B"/>
    <w:rsid w:val="000652D4"/>
    <w:rsid w:val="00065503"/>
    <w:rsid w:val="00065B76"/>
    <w:rsid w:val="00066670"/>
    <w:rsid w:val="00066A9C"/>
    <w:rsid w:val="00067AFC"/>
    <w:rsid w:val="000725F2"/>
    <w:rsid w:val="000740CC"/>
    <w:rsid w:val="00075645"/>
    <w:rsid w:val="00076EEE"/>
    <w:rsid w:val="00077668"/>
    <w:rsid w:val="000779B2"/>
    <w:rsid w:val="00080564"/>
    <w:rsid w:val="00083B08"/>
    <w:rsid w:val="00083C86"/>
    <w:rsid w:val="00083CC6"/>
    <w:rsid w:val="0008437C"/>
    <w:rsid w:val="00087753"/>
    <w:rsid w:val="000932F5"/>
    <w:rsid w:val="000934F9"/>
    <w:rsid w:val="00094B0E"/>
    <w:rsid w:val="000950C7"/>
    <w:rsid w:val="000966D0"/>
    <w:rsid w:val="00096B5A"/>
    <w:rsid w:val="0009703C"/>
    <w:rsid w:val="000A0618"/>
    <w:rsid w:val="000A1A74"/>
    <w:rsid w:val="000A2EC1"/>
    <w:rsid w:val="000A3542"/>
    <w:rsid w:val="000A5F9B"/>
    <w:rsid w:val="000A6A5B"/>
    <w:rsid w:val="000A6FE1"/>
    <w:rsid w:val="000A75B6"/>
    <w:rsid w:val="000B0F3A"/>
    <w:rsid w:val="000B1B77"/>
    <w:rsid w:val="000B1BCF"/>
    <w:rsid w:val="000B33B2"/>
    <w:rsid w:val="000B33CD"/>
    <w:rsid w:val="000B387C"/>
    <w:rsid w:val="000B562E"/>
    <w:rsid w:val="000C0D66"/>
    <w:rsid w:val="000C1751"/>
    <w:rsid w:val="000C209D"/>
    <w:rsid w:val="000C2CC8"/>
    <w:rsid w:val="000C4E98"/>
    <w:rsid w:val="000C59C6"/>
    <w:rsid w:val="000C5AFE"/>
    <w:rsid w:val="000C5DE0"/>
    <w:rsid w:val="000C6421"/>
    <w:rsid w:val="000C7BE8"/>
    <w:rsid w:val="000D0F4C"/>
    <w:rsid w:val="000D20AE"/>
    <w:rsid w:val="000D2D6C"/>
    <w:rsid w:val="000D3028"/>
    <w:rsid w:val="000D3B23"/>
    <w:rsid w:val="000D6B7F"/>
    <w:rsid w:val="000D7C12"/>
    <w:rsid w:val="000D7FE0"/>
    <w:rsid w:val="000E0AB4"/>
    <w:rsid w:val="000E126B"/>
    <w:rsid w:val="000E1668"/>
    <w:rsid w:val="000E1AC6"/>
    <w:rsid w:val="000E2CBA"/>
    <w:rsid w:val="000E384C"/>
    <w:rsid w:val="000E46BE"/>
    <w:rsid w:val="000E4C7B"/>
    <w:rsid w:val="000E4FDD"/>
    <w:rsid w:val="000E56F0"/>
    <w:rsid w:val="000E5796"/>
    <w:rsid w:val="000E647B"/>
    <w:rsid w:val="000E66F7"/>
    <w:rsid w:val="000E7CDF"/>
    <w:rsid w:val="000E7E38"/>
    <w:rsid w:val="000F047E"/>
    <w:rsid w:val="000F4000"/>
    <w:rsid w:val="000F57EB"/>
    <w:rsid w:val="000F59CD"/>
    <w:rsid w:val="000F68DF"/>
    <w:rsid w:val="000F73B0"/>
    <w:rsid w:val="00100174"/>
    <w:rsid w:val="00101FFA"/>
    <w:rsid w:val="00102E8F"/>
    <w:rsid w:val="001042FB"/>
    <w:rsid w:val="0010451E"/>
    <w:rsid w:val="0010573C"/>
    <w:rsid w:val="0010701F"/>
    <w:rsid w:val="001071ED"/>
    <w:rsid w:val="001105B3"/>
    <w:rsid w:val="001117FD"/>
    <w:rsid w:val="001123FB"/>
    <w:rsid w:val="00112761"/>
    <w:rsid w:val="0011331B"/>
    <w:rsid w:val="0011347A"/>
    <w:rsid w:val="0011532A"/>
    <w:rsid w:val="00115C04"/>
    <w:rsid w:val="00116810"/>
    <w:rsid w:val="00116BE1"/>
    <w:rsid w:val="00116C72"/>
    <w:rsid w:val="0011764D"/>
    <w:rsid w:val="00120AF0"/>
    <w:rsid w:val="00120C62"/>
    <w:rsid w:val="001225EC"/>
    <w:rsid w:val="00124892"/>
    <w:rsid w:val="00124BCC"/>
    <w:rsid w:val="00125242"/>
    <w:rsid w:val="001267B2"/>
    <w:rsid w:val="00127E88"/>
    <w:rsid w:val="00127F2C"/>
    <w:rsid w:val="00130B6E"/>
    <w:rsid w:val="00132034"/>
    <w:rsid w:val="00132523"/>
    <w:rsid w:val="0013412A"/>
    <w:rsid w:val="0013785B"/>
    <w:rsid w:val="00137908"/>
    <w:rsid w:val="00140741"/>
    <w:rsid w:val="00140BDD"/>
    <w:rsid w:val="00141567"/>
    <w:rsid w:val="00141F7A"/>
    <w:rsid w:val="001425EB"/>
    <w:rsid w:val="00144215"/>
    <w:rsid w:val="00144249"/>
    <w:rsid w:val="001449C3"/>
    <w:rsid w:val="00146F37"/>
    <w:rsid w:val="0014773A"/>
    <w:rsid w:val="00150664"/>
    <w:rsid w:val="00150A4D"/>
    <w:rsid w:val="00150B8C"/>
    <w:rsid w:val="00152160"/>
    <w:rsid w:val="001535AA"/>
    <w:rsid w:val="001537D1"/>
    <w:rsid w:val="001538B9"/>
    <w:rsid w:val="00153EC1"/>
    <w:rsid w:val="00154241"/>
    <w:rsid w:val="00154EF8"/>
    <w:rsid w:val="00154F8A"/>
    <w:rsid w:val="001550E0"/>
    <w:rsid w:val="00156E5B"/>
    <w:rsid w:val="00157E38"/>
    <w:rsid w:val="00157FDC"/>
    <w:rsid w:val="00160266"/>
    <w:rsid w:val="00160D96"/>
    <w:rsid w:val="00161599"/>
    <w:rsid w:val="001623FB"/>
    <w:rsid w:val="00162DDB"/>
    <w:rsid w:val="00163E61"/>
    <w:rsid w:val="00165B89"/>
    <w:rsid w:val="00165C6A"/>
    <w:rsid w:val="0016686C"/>
    <w:rsid w:val="00172D69"/>
    <w:rsid w:val="0017341E"/>
    <w:rsid w:val="00173920"/>
    <w:rsid w:val="001741B0"/>
    <w:rsid w:val="001746CD"/>
    <w:rsid w:val="00174854"/>
    <w:rsid w:val="0017518E"/>
    <w:rsid w:val="00176089"/>
    <w:rsid w:val="00176443"/>
    <w:rsid w:val="00176495"/>
    <w:rsid w:val="00176D8E"/>
    <w:rsid w:val="0018196B"/>
    <w:rsid w:val="00183D20"/>
    <w:rsid w:val="00185091"/>
    <w:rsid w:val="001878EA"/>
    <w:rsid w:val="00190085"/>
    <w:rsid w:val="0019071A"/>
    <w:rsid w:val="00191865"/>
    <w:rsid w:val="001937D1"/>
    <w:rsid w:val="0019490C"/>
    <w:rsid w:val="0019666A"/>
    <w:rsid w:val="00196C10"/>
    <w:rsid w:val="001A01A1"/>
    <w:rsid w:val="001A19B8"/>
    <w:rsid w:val="001A23AB"/>
    <w:rsid w:val="001A289F"/>
    <w:rsid w:val="001A3184"/>
    <w:rsid w:val="001A3A9A"/>
    <w:rsid w:val="001A43F7"/>
    <w:rsid w:val="001A4D60"/>
    <w:rsid w:val="001A5A82"/>
    <w:rsid w:val="001A64FF"/>
    <w:rsid w:val="001B1118"/>
    <w:rsid w:val="001B25D9"/>
    <w:rsid w:val="001B4204"/>
    <w:rsid w:val="001B4C1A"/>
    <w:rsid w:val="001B5899"/>
    <w:rsid w:val="001B6054"/>
    <w:rsid w:val="001B62AC"/>
    <w:rsid w:val="001B79DF"/>
    <w:rsid w:val="001C091E"/>
    <w:rsid w:val="001C1405"/>
    <w:rsid w:val="001C1669"/>
    <w:rsid w:val="001C4702"/>
    <w:rsid w:val="001C5488"/>
    <w:rsid w:val="001C57EB"/>
    <w:rsid w:val="001C79A8"/>
    <w:rsid w:val="001D0E74"/>
    <w:rsid w:val="001D0F08"/>
    <w:rsid w:val="001D1244"/>
    <w:rsid w:val="001D20B4"/>
    <w:rsid w:val="001D294A"/>
    <w:rsid w:val="001D3620"/>
    <w:rsid w:val="001D4F34"/>
    <w:rsid w:val="001D556D"/>
    <w:rsid w:val="001D5D9F"/>
    <w:rsid w:val="001D61C0"/>
    <w:rsid w:val="001E06CC"/>
    <w:rsid w:val="001E21C9"/>
    <w:rsid w:val="001E25CF"/>
    <w:rsid w:val="001E2A07"/>
    <w:rsid w:val="001E3C10"/>
    <w:rsid w:val="001E4ABE"/>
    <w:rsid w:val="001E5B16"/>
    <w:rsid w:val="001F04A0"/>
    <w:rsid w:val="001F0662"/>
    <w:rsid w:val="001F0959"/>
    <w:rsid w:val="001F0A42"/>
    <w:rsid w:val="001F225E"/>
    <w:rsid w:val="001F33F0"/>
    <w:rsid w:val="001F5F8C"/>
    <w:rsid w:val="0020237C"/>
    <w:rsid w:val="002037EC"/>
    <w:rsid w:val="002042FE"/>
    <w:rsid w:val="0020469B"/>
    <w:rsid w:val="00205126"/>
    <w:rsid w:val="0020580E"/>
    <w:rsid w:val="0020619A"/>
    <w:rsid w:val="002062E7"/>
    <w:rsid w:val="002069CF"/>
    <w:rsid w:val="00206BDA"/>
    <w:rsid w:val="00206F28"/>
    <w:rsid w:val="00207249"/>
    <w:rsid w:val="00207792"/>
    <w:rsid w:val="00207E22"/>
    <w:rsid w:val="00210174"/>
    <w:rsid w:val="002112A2"/>
    <w:rsid w:val="002124A5"/>
    <w:rsid w:val="00212B0C"/>
    <w:rsid w:val="00213AF2"/>
    <w:rsid w:val="00216208"/>
    <w:rsid w:val="002167C7"/>
    <w:rsid w:val="00217037"/>
    <w:rsid w:val="00220EC8"/>
    <w:rsid w:val="002230B6"/>
    <w:rsid w:val="002234AA"/>
    <w:rsid w:val="00224E5B"/>
    <w:rsid w:val="002255AA"/>
    <w:rsid w:val="0022566A"/>
    <w:rsid w:val="00230919"/>
    <w:rsid w:val="00230F59"/>
    <w:rsid w:val="00231420"/>
    <w:rsid w:val="00232BF4"/>
    <w:rsid w:val="00232F46"/>
    <w:rsid w:val="00232FE5"/>
    <w:rsid w:val="00235757"/>
    <w:rsid w:val="00235CA2"/>
    <w:rsid w:val="00235CE5"/>
    <w:rsid w:val="0023631A"/>
    <w:rsid w:val="00236B3A"/>
    <w:rsid w:val="00237B51"/>
    <w:rsid w:val="00240A19"/>
    <w:rsid w:val="00240DA2"/>
    <w:rsid w:val="0024123F"/>
    <w:rsid w:val="002416FE"/>
    <w:rsid w:val="00241CE5"/>
    <w:rsid w:val="00241D64"/>
    <w:rsid w:val="0024417B"/>
    <w:rsid w:val="002505AA"/>
    <w:rsid w:val="00250BAB"/>
    <w:rsid w:val="00251774"/>
    <w:rsid w:val="0025195A"/>
    <w:rsid w:val="00251CDC"/>
    <w:rsid w:val="00252F0F"/>
    <w:rsid w:val="0025307B"/>
    <w:rsid w:val="00253A87"/>
    <w:rsid w:val="00254426"/>
    <w:rsid w:val="0025586F"/>
    <w:rsid w:val="00256342"/>
    <w:rsid w:val="00256E82"/>
    <w:rsid w:val="00257D22"/>
    <w:rsid w:val="002601A7"/>
    <w:rsid w:val="00260931"/>
    <w:rsid w:val="00260CBE"/>
    <w:rsid w:val="002610BB"/>
    <w:rsid w:val="0026428B"/>
    <w:rsid w:val="0026605C"/>
    <w:rsid w:val="00266B53"/>
    <w:rsid w:val="0026739E"/>
    <w:rsid w:val="002725A4"/>
    <w:rsid w:val="00274067"/>
    <w:rsid w:val="002747F3"/>
    <w:rsid w:val="00274FCD"/>
    <w:rsid w:val="00275845"/>
    <w:rsid w:val="002761AA"/>
    <w:rsid w:val="00276E90"/>
    <w:rsid w:val="00277987"/>
    <w:rsid w:val="00277C41"/>
    <w:rsid w:val="00280F27"/>
    <w:rsid w:val="0028101A"/>
    <w:rsid w:val="00283CE8"/>
    <w:rsid w:val="0028504F"/>
    <w:rsid w:val="002854EF"/>
    <w:rsid w:val="00286FE1"/>
    <w:rsid w:val="00291516"/>
    <w:rsid w:val="00292C7B"/>
    <w:rsid w:val="0029391C"/>
    <w:rsid w:val="00293C96"/>
    <w:rsid w:val="002946AC"/>
    <w:rsid w:val="00294A51"/>
    <w:rsid w:val="00294B67"/>
    <w:rsid w:val="0029553C"/>
    <w:rsid w:val="00295C23"/>
    <w:rsid w:val="002975CB"/>
    <w:rsid w:val="00297CEA"/>
    <w:rsid w:val="00297F79"/>
    <w:rsid w:val="002A0B28"/>
    <w:rsid w:val="002A0BE6"/>
    <w:rsid w:val="002A10BC"/>
    <w:rsid w:val="002A1479"/>
    <w:rsid w:val="002A17C1"/>
    <w:rsid w:val="002A1B7F"/>
    <w:rsid w:val="002A3CD7"/>
    <w:rsid w:val="002A49EC"/>
    <w:rsid w:val="002A4DF4"/>
    <w:rsid w:val="002A7563"/>
    <w:rsid w:val="002B00AC"/>
    <w:rsid w:val="002B1C07"/>
    <w:rsid w:val="002B214D"/>
    <w:rsid w:val="002B2817"/>
    <w:rsid w:val="002B28F7"/>
    <w:rsid w:val="002B31F4"/>
    <w:rsid w:val="002B76D3"/>
    <w:rsid w:val="002B7BC4"/>
    <w:rsid w:val="002B7D0F"/>
    <w:rsid w:val="002C006A"/>
    <w:rsid w:val="002C04E4"/>
    <w:rsid w:val="002C0808"/>
    <w:rsid w:val="002C40B7"/>
    <w:rsid w:val="002C52A8"/>
    <w:rsid w:val="002C5D77"/>
    <w:rsid w:val="002C604E"/>
    <w:rsid w:val="002C68C7"/>
    <w:rsid w:val="002C7710"/>
    <w:rsid w:val="002D0A3F"/>
    <w:rsid w:val="002D0F30"/>
    <w:rsid w:val="002D1CAC"/>
    <w:rsid w:val="002D33CF"/>
    <w:rsid w:val="002D3DD0"/>
    <w:rsid w:val="002D4F94"/>
    <w:rsid w:val="002D684C"/>
    <w:rsid w:val="002D6AEE"/>
    <w:rsid w:val="002E00C3"/>
    <w:rsid w:val="002E0D0C"/>
    <w:rsid w:val="002E1046"/>
    <w:rsid w:val="002E493A"/>
    <w:rsid w:val="002E4FE4"/>
    <w:rsid w:val="002E5352"/>
    <w:rsid w:val="002F005B"/>
    <w:rsid w:val="002F0EFF"/>
    <w:rsid w:val="002F1F3E"/>
    <w:rsid w:val="002F38F4"/>
    <w:rsid w:val="002F401A"/>
    <w:rsid w:val="002F43C1"/>
    <w:rsid w:val="002F4EAD"/>
    <w:rsid w:val="002F50FD"/>
    <w:rsid w:val="002F51F3"/>
    <w:rsid w:val="002F5636"/>
    <w:rsid w:val="002F65D4"/>
    <w:rsid w:val="002F693D"/>
    <w:rsid w:val="002F6A28"/>
    <w:rsid w:val="002F6E44"/>
    <w:rsid w:val="002F6EB7"/>
    <w:rsid w:val="002F72AE"/>
    <w:rsid w:val="002F7E70"/>
    <w:rsid w:val="00302C3F"/>
    <w:rsid w:val="0030359C"/>
    <w:rsid w:val="00306DE4"/>
    <w:rsid w:val="00307A3D"/>
    <w:rsid w:val="00307CA9"/>
    <w:rsid w:val="00310738"/>
    <w:rsid w:val="00310DFD"/>
    <w:rsid w:val="003115D6"/>
    <w:rsid w:val="00311708"/>
    <w:rsid w:val="003121D2"/>
    <w:rsid w:val="00313EDB"/>
    <w:rsid w:val="003152B4"/>
    <w:rsid w:val="00316BDA"/>
    <w:rsid w:val="00317A64"/>
    <w:rsid w:val="00322FCF"/>
    <w:rsid w:val="00323974"/>
    <w:rsid w:val="003246CF"/>
    <w:rsid w:val="00324A82"/>
    <w:rsid w:val="00325D43"/>
    <w:rsid w:val="00326A30"/>
    <w:rsid w:val="003303E7"/>
    <w:rsid w:val="003305A1"/>
    <w:rsid w:val="00331C36"/>
    <w:rsid w:val="00332FB8"/>
    <w:rsid w:val="00333B4B"/>
    <w:rsid w:val="00336508"/>
    <w:rsid w:val="003419CC"/>
    <w:rsid w:val="00341D10"/>
    <w:rsid w:val="00341F45"/>
    <w:rsid w:val="00343390"/>
    <w:rsid w:val="00345138"/>
    <w:rsid w:val="003453BD"/>
    <w:rsid w:val="0034543E"/>
    <w:rsid w:val="00345685"/>
    <w:rsid w:val="00346701"/>
    <w:rsid w:val="00346AA3"/>
    <w:rsid w:val="00347E5C"/>
    <w:rsid w:val="0035054A"/>
    <w:rsid w:val="00351D00"/>
    <w:rsid w:val="003522B6"/>
    <w:rsid w:val="00352630"/>
    <w:rsid w:val="00352FE3"/>
    <w:rsid w:val="003534E2"/>
    <w:rsid w:val="00353D5A"/>
    <w:rsid w:val="003544EA"/>
    <w:rsid w:val="00354D34"/>
    <w:rsid w:val="003558C8"/>
    <w:rsid w:val="003569D7"/>
    <w:rsid w:val="00357A7A"/>
    <w:rsid w:val="00357FFA"/>
    <w:rsid w:val="00360059"/>
    <w:rsid w:val="00360518"/>
    <w:rsid w:val="0036071C"/>
    <w:rsid w:val="003616B1"/>
    <w:rsid w:val="003617A7"/>
    <w:rsid w:val="00361E98"/>
    <w:rsid w:val="00362830"/>
    <w:rsid w:val="00362A5A"/>
    <w:rsid w:val="00362B5E"/>
    <w:rsid w:val="00362CA5"/>
    <w:rsid w:val="00362D83"/>
    <w:rsid w:val="003631BA"/>
    <w:rsid w:val="00363756"/>
    <w:rsid w:val="00364515"/>
    <w:rsid w:val="00364539"/>
    <w:rsid w:val="003649AF"/>
    <w:rsid w:val="003658D4"/>
    <w:rsid w:val="00366168"/>
    <w:rsid w:val="003667C6"/>
    <w:rsid w:val="003679CE"/>
    <w:rsid w:val="003700DC"/>
    <w:rsid w:val="0037017E"/>
    <w:rsid w:val="00370EF8"/>
    <w:rsid w:val="00371497"/>
    <w:rsid w:val="00371BD5"/>
    <w:rsid w:val="00372D7B"/>
    <w:rsid w:val="00372DFA"/>
    <w:rsid w:val="0037370C"/>
    <w:rsid w:val="00374BC0"/>
    <w:rsid w:val="003767EC"/>
    <w:rsid w:val="00376BED"/>
    <w:rsid w:val="00377E26"/>
    <w:rsid w:val="003800DD"/>
    <w:rsid w:val="00381DA0"/>
    <w:rsid w:val="003837C8"/>
    <w:rsid w:val="00383DAC"/>
    <w:rsid w:val="00387E46"/>
    <w:rsid w:val="00391080"/>
    <w:rsid w:val="003919DA"/>
    <w:rsid w:val="00391C64"/>
    <w:rsid w:val="003935F5"/>
    <w:rsid w:val="00393CCB"/>
    <w:rsid w:val="0039422B"/>
    <w:rsid w:val="00394FE4"/>
    <w:rsid w:val="00395551"/>
    <w:rsid w:val="00396458"/>
    <w:rsid w:val="003A0BC1"/>
    <w:rsid w:val="003A2C34"/>
    <w:rsid w:val="003A2DD4"/>
    <w:rsid w:val="003A4072"/>
    <w:rsid w:val="003A4412"/>
    <w:rsid w:val="003A617D"/>
    <w:rsid w:val="003A6D41"/>
    <w:rsid w:val="003A6FC7"/>
    <w:rsid w:val="003A7DF1"/>
    <w:rsid w:val="003B1880"/>
    <w:rsid w:val="003B2A74"/>
    <w:rsid w:val="003B2DE7"/>
    <w:rsid w:val="003B43B2"/>
    <w:rsid w:val="003B4633"/>
    <w:rsid w:val="003B559C"/>
    <w:rsid w:val="003B6027"/>
    <w:rsid w:val="003B61DE"/>
    <w:rsid w:val="003B7393"/>
    <w:rsid w:val="003B7FFD"/>
    <w:rsid w:val="003C0756"/>
    <w:rsid w:val="003C0A2B"/>
    <w:rsid w:val="003C1FB6"/>
    <w:rsid w:val="003C3D21"/>
    <w:rsid w:val="003C4B2B"/>
    <w:rsid w:val="003C5AFC"/>
    <w:rsid w:val="003D0C99"/>
    <w:rsid w:val="003D1606"/>
    <w:rsid w:val="003D18B9"/>
    <w:rsid w:val="003D20E8"/>
    <w:rsid w:val="003D32B3"/>
    <w:rsid w:val="003D3A94"/>
    <w:rsid w:val="003D3FC5"/>
    <w:rsid w:val="003D459B"/>
    <w:rsid w:val="003D6535"/>
    <w:rsid w:val="003D7294"/>
    <w:rsid w:val="003D7EC4"/>
    <w:rsid w:val="003E075F"/>
    <w:rsid w:val="003E09CE"/>
    <w:rsid w:val="003E0F6D"/>
    <w:rsid w:val="003E1F3C"/>
    <w:rsid w:val="003E2444"/>
    <w:rsid w:val="003E2CC2"/>
    <w:rsid w:val="003E3207"/>
    <w:rsid w:val="003E393F"/>
    <w:rsid w:val="003E3AA1"/>
    <w:rsid w:val="003E430B"/>
    <w:rsid w:val="003E4A90"/>
    <w:rsid w:val="003E5584"/>
    <w:rsid w:val="003E6092"/>
    <w:rsid w:val="003E7512"/>
    <w:rsid w:val="003F0086"/>
    <w:rsid w:val="003F01F4"/>
    <w:rsid w:val="003F0A7C"/>
    <w:rsid w:val="003F340E"/>
    <w:rsid w:val="003F3524"/>
    <w:rsid w:val="003F3859"/>
    <w:rsid w:val="003F497A"/>
    <w:rsid w:val="003F4B11"/>
    <w:rsid w:val="003F54B7"/>
    <w:rsid w:val="003F6C80"/>
    <w:rsid w:val="004018EC"/>
    <w:rsid w:val="00401C17"/>
    <w:rsid w:val="00403BD6"/>
    <w:rsid w:val="004042B5"/>
    <w:rsid w:val="00404DA1"/>
    <w:rsid w:val="00406688"/>
    <w:rsid w:val="00411CDB"/>
    <w:rsid w:val="00411D04"/>
    <w:rsid w:val="00413537"/>
    <w:rsid w:val="0041379C"/>
    <w:rsid w:val="00413B01"/>
    <w:rsid w:val="00415FA6"/>
    <w:rsid w:val="0042072C"/>
    <w:rsid w:val="0042253D"/>
    <w:rsid w:val="004229AE"/>
    <w:rsid w:val="00423BA7"/>
    <w:rsid w:val="00425610"/>
    <w:rsid w:val="0042600E"/>
    <w:rsid w:val="004263A3"/>
    <w:rsid w:val="00427427"/>
    <w:rsid w:val="004305EC"/>
    <w:rsid w:val="00430DF2"/>
    <w:rsid w:val="00430F87"/>
    <w:rsid w:val="0043185A"/>
    <w:rsid w:val="00432262"/>
    <w:rsid w:val="00432A89"/>
    <w:rsid w:val="00432E3A"/>
    <w:rsid w:val="004333AC"/>
    <w:rsid w:val="004341D3"/>
    <w:rsid w:val="004349BE"/>
    <w:rsid w:val="00435DC3"/>
    <w:rsid w:val="00437AD4"/>
    <w:rsid w:val="004400C5"/>
    <w:rsid w:val="00440119"/>
    <w:rsid w:val="0044143F"/>
    <w:rsid w:val="004419C1"/>
    <w:rsid w:val="0044203F"/>
    <w:rsid w:val="00443142"/>
    <w:rsid w:val="004434DD"/>
    <w:rsid w:val="00444117"/>
    <w:rsid w:val="00445ACC"/>
    <w:rsid w:val="004470F9"/>
    <w:rsid w:val="004504B8"/>
    <w:rsid w:val="004522F9"/>
    <w:rsid w:val="00452B06"/>
    <w:rsid w:val="00453C60"/>
    <w:rsid w:val="00454243"/>
    <w:rsid w:val="004553C8"/>
    <w:rsid w:val="00457F7D"/>
    <w:rsid w:val="0046121D"/>
    <w:rsid w:val="00461A2B"/>
    <w:rsid w:val="00461C8E"/>
    <w:rsid w:val="00462350"/>
    <w:rsid w:val="00462508"/>
    <w:rsid w:val="00465C4F"/>
    <w:rsid w:val="00472556"/>
    <w:rsid w:val="00472EC4"/>
    <w:rsid w:val="00473586"/>
    <w:rsid w:val="00473BCF"/>
    <w:rsid w:val="004740DA"/>
    <w:rsid w:val="004744E6"/>
    <w:rsid w:val="00474A04"/>
    <w:rsid w:val="004750BF"/>
    <w:rsid w:val="00475EF6"/>
    <w:rsid w:val="00476454"/>
    <w:rsid w:val="004766FB"/>
    <w:rsid w:val="00476A11"/>
    <w:rsid w:val="00477BBA"/>
    <w:rsid w:val="00477CFB"/>
    <w:rsid w:val="00477D9D"/>
    <w:rsid w:val="004801A4"/>
    <w:rsid w:val="00480360"/>
    <w:rsid w:val="004808B3"/>
    <w:rsid w:val="00480B71"/>
    <w:rsid w:val="004810F2"/>
    <w:rsid w:val="00481BA4"/>
    <w:rsid w:val="00483A97"/>
    <w:rsid w:val="004844C3"/>
    <w:rsid w:val="00484AC1"/>
    <w:rsid w:val="004876DB"/>
    <w:rsid w:val="004938FC"/>
    <w:rsid w:val="00493F76"/>
    <w:rsid w:val="00494869"/>
    <w:rsid w:val="004958B2"/>
    <w:rsid w:val="00495F0E"/>
    <w:rsid w:val="004964E0"/>
    <w:rsid w:val="00497489"/>
    <w:rsid w:val="004979AC"/>
    <w:rsid w:val="004A0F30"/>
    <w:rsid w:val="004A20E5"/>
    <w:rsid w:val="004A21E9"/>
    <w:rsid w:val="004A2962"/>
    <w:rsid w:val="004A2C76"/>
    <w:rsid w:val="004A2F12"/>
    <w:rsid w:val="004A34BA"/>
    <w:rsid w:val="004A3CCD"/>
    <w:rsid w:val="004A4522"/>
    <w:rsid w:val="004A4978"/>
    <w:rsid w:val="004A4BE3"/>
    <w:rsid w:val="004A68AC"/>
    <w:rsid w:val="004A6E1D"/>
    <w:rsid w:val="004A79C5"/>
    <w:rsid w:val="004A7CA4"/>
    <w:rsid w:val="004B01F1"/>
    <w:rsid w:val="004B22AC"/>
    <w:rsid w:val="004B250B"/>
    <w:rsid w:val="004B256E"/>
    <w:rsid w:val="004B3B35"/>
    <w:rsid w:val="004B4B84"/>
    <w:rsid w:val="004B537E"/>
    <w:rsid w:val="004B6CA5"/>
    <w:rsid w:val="004B78CD"/>
    <w:rsid w:val="004C00A2"/>
    <w:rsid w:val="004C05F8"/>
    <w:rsid w:val="004C16EE"/>
    <w:rsid w:val="004C1A34"/>
    <w:rsid w:val="004C2750"/>
    <w:rsid w:val="004C4740"/>
    <w:rsid w:val="004C49A5"/>
    <w:rsid w:val="004C5DF6"/>
    <w:rsid w:val="004C67B0"/>
    <w:rsid w:val="004D1556"/>
    <w:rsid w:val="004D1EBD"/>
    <w:rsid w:val="004D2A87"/>
    <w:rsid w:val="004D3008"/>
    <w:rsid w:val="004D3EDC"/>
    <w:rsid w:val="004D4E0F"/>
    <w:rsid w:val="004D5893"/>
    <w:rsid w:val="004D6B43"/>
    <w:rsid w:val="004D7439"/>
    <w:rsid w:val="004E068D"/>
    <w:rsid w:val="004E0E94"/>
    <w:rsid w:val="004E1B00"/>
    <w:rsid w:val="004E58C6"/>
    <w:rsid w:val="004E7300"/>
    <w:rsid w:val="004E7D88"/>
    <w:rsid w:val="004F1878"/>
    <w:rsid w:val="004F262D"/>
    <w:rsid w:val="004F2B23"/>
    <w:rsid w:val="004F2C34"/>
    <w:rsid w:val="004F3286"/>
    <w:rsid w:val="004F348A"/>
    <w:rsid w:val="004F34E4"/>
    <w:rsid w:val="004F3806"/>
    <w:rsid w:val="004F4292"/>
    <w:rsid w:val="004F43CD"/>
    <w:rsid w:val="004F43EB"/>
    <w:rsid w:val="004F6068"/>
    <w:rsid w:val="004F6829"/>
    <w:rsid w:val="004F74CC"/>
    <w:rsid w:val="004F7699"/>
    <w:rsid w:val="00500C0D"/>
    <w:rsid w:val="00500F69"/>
    <w:rsid w:val="005011BA"/>
    <w:rsid w:val="00502527"/>
    <w:rsid w:val="00503E7A"/>
    <w:rsid w:val="0050425C"/>
    <w:rsid w:val="00504C5F"/>
    <w:rsid w:val="00505572"/>
    <w:rsid w:val="00505AD2"/>
    <w:rsid w:val="00505DF7"/>
    <w:rsid w:val="0050771F"/>
    <w:rsid w:val="00510173"/>
    <w:rsid w:val="00511D5D"/>
    <w:rsid w:val="00512F5D"/>
    <w:rsid w:val="005134F6"/>
    <w:rsid w:val="00513822"/>
    <w:rsid w:val="00515C84"/>
    <w:rsid w:val="00516673"/>
    <w:rsid w:val="00516ABB"/>
    <w:rsid w:val="00516CD3"/>
    <w:rsid w:val="00517DBB"/>
    <w:rsid w:val="0052118F"/>
    <w:rsid w:val="00521ABE"/>
    <w:rsid w:val="005234FC"/>
    <w:rsid w:val="00525967"/>
    <w:rsid w:val="005267D8"/>
    <w:rsid w:val="005272E5"/>
    <w:rsid w:val="00531521"/>
    <w:rsid w:val="0053191B"/>
    <w:rsid w:val="005333D2"/>
    <w:rsid w:val="00533D91"/>
    <w:rsid w:val="005342B1"/>
    <w:rsid w:val="005344F2"/>
    <w:rsid w:val="00534B9A"/>
    <w:rsid w:val="00537984"/>
    <w:rsid w:val="00544728"/>
    <w:rsid w:val="0054495F"/>
    <w:rsid w:val="0054566B"/>
    <w:rsid w:val="00547D17"/>
    <w:rsid w:val="00550D4C"/>
    <w:rsid w:val="00551F0C"/>
    <w:rsid w:val="00552285"/>
    <w:rsid w:val="005522CA"/>
    <w:rsid w:val="005528BE"/>
    <w:rsid w:val="005529A9"/>
    <w:rsid w:val="00552F4A"/>
    <w:rsid w:val="00553431"/>
    <w:rsid w:val="00553734"/>
    <w:rsid w:val="00555A03"/>
    <w:rsid w:val="00556124"/>
    <w:rsid w:val="0055635B"/>
    <w:rsid w:val="00562F44"/>
    <w:rsid w:val="005637AF"/>
    <w:rsid w:val="00563B22"/>
    <w:rsid w:val="00563D14"/>
    <w:rsid w:val="00564F71"/>
    <w:rsid w:val="00566475"/>
    <w:rsid w:val="005666D5"/>
    <w:rsid w:val="00567A1C"/>
    <w:rsid w:val="00570705"/>
    <w:rsid w:val="00571AC9"/>
    <w:rsid w:val="00573F1E"/>
    <w:rsid w:val="00574B9D"/>
    <w:rsid w:val="00575D49"/>
    <w:rsid w:val="00575DF8"/>
    <w:rsid w:val="00576FB7"/>
    <w:rsid w:val="005776A2"/>
    <w:rsid w:val="00580258"/>
    <w:rsid w:val="00580AD2"/>
    <w:rsid w:val="00580CC3"/>
    <w:rsid w:val="00582375"/>
    <w:rsid w:val="005823EF"/>
    <w:rsid w:val="0058301F"/>
    <w:rsid w:val="005838EE"/>
    <w:rsid w:val="00583CD3"/>
    <w:rsid w:val="00583DA0"/>
    <w:rsid w:val="005843E3"/>
    <w:rsid w:val="00584B67"/>
    <w:rsid w:val="005860BA"/>
    <w:rsid w:val="005878D4"/>
    <w:rsid w:val="005902D7"/>
    <w:rsid w:val="00591E61"/>
    <w:rsid w:val="00591F15"/>
    <w:rsid w:val="0059489B"/>
    <w:rsid w:val="00595F3A"/>
    <w:rsid w:val="005966EA"/>
    <w:rsid w:val="005970BA"/>
    <w:rsid w:val="005A0730"/>
    <w:rsid w:val="005A19A9"/>
    <w:rsid w:val="005A292F"/>
    <w:rsid w:val="005A3700"/>
    <w:rsid w:val="005A3E2F"/>
    <w:rsid w:val="005A3F1E"/>
    <w:rsid w:val="005A4A8C"/>
    <w:rsid w:val="005A57D7"/>
    <w:rsid w:val="005A5F44"/>
    <w:rsid w:val="005A6164"/>
    <w:rsid w:val="005A7BFE"/>
    <w:rsid w:val="005B1114"/>
    <w:rsid w:val="005B14D3"/>
    <w:rsid w:val="005B1A8A"/>
    <w:rsid w:val="005B1CB7"/>
    <w:rsid w:val="005B2A8D"/>
    <w:rsid w:val="005B42CA"/>
    <w:rsid w:val="005B42F0"/>
    <w:rsid w:val="005B44F5"/>
    <w:rsid w:val="005B4C50"/>
    <w:rsid w:val="005B50DE"/>
    <w:rsid w:val="005B5846"/>
    <w:rsid w:val="005B62E3"/>
    <w:rsid w:val="005C0C8E"/>
    <w:rsid w:val="005C1E03"/>
    <w:rsid w:val="005C3D07"/>
    <w:rsid w:val="005C4721"/>
    <w:rsid w:val="005C5FF2"/>
    <w:rsid w:val="005D2BC6"/>
    <w:rsid w:val="005D47D7"/>
    <w:rsid w:val="005D50CD"/>
    <w:rsid w:val="005D5EEB"/>
    <w:rsid w:val="005E0666"/>
    <w:rsid w:val="005E15B7"/>
    <w:rsid w:val="005E2543"/>
    <w:rsid w:val="005E3E11"/>
    <w:rsid w:val="005E3EE6"/>
    <w:rsid w:val="005E5142"/>
    <w:rsid w:val="005E6131"/>
    <w:rsid w:val="005E6749"/>
    <w:rsid w:val="005E7455"/>
    <w:rsid w:val="005F0840"/>
    <w:rsid w:val="005F090A"/>
    <w:rsid w:val="005F0B23"/>
    <w:rsid w:val="005F1215"/>
    <w:rsid w:val="005F1A55"/>
    <w:rsid w:val="005F4E6E"/>
    <w:rsid w:val="005F5139"/>
    <w:rsid w:val="005F6561"/>
    <w:rsid w:val="005F7385"/>
    <w:rsid w:val="00601C6C"/>
    <w:rsid w:val="00601C9F"/>
    <w:rsid w:val="006039A7"/>
    <w:rsid w:val="00603B13"/>
    <w:rsid w:val="00605CAD"/>
    <w:rsid w:val="006062B3"/>
    <w:rsid w:val="00606772"/>
    <w:rsid w:val="00607F86"/>
    <w:rsid w:val="0061063B"/>
    <w:rsid w:val="0061085B"/>
    <w:rsid w:val="00610A6C"/>
    <w:rsid w:val="00610B91"/>
    <w:rsid w:val="00611352"/>
    <w:rsid w:val="006115E5"/>
    <w:rsid w:val="0061160C"/>
    <w:rsid w:val="00611E21"/>
    <w:rsid w:val="006170B7"/>
    <w:rsid w:val="00617FA7"/>
    <w:rsid w:val="00622754"/>
    <w:rsid w:val="00623931"/>
    <w:rsid w:val="006242FA"/>
    <w:rsid w:val="006269DE"/>
    <w:rsid w:val="006278AC"/>
    <w:rsid w:val="006300AD"/>
    <w:rsid w:val="0063047B"/>
    <w:rsid w:val="006321C7"/>
    <w:rsid w:val="006329AA"/>
    <w:rsid w:val="00632D40"/>
    <w:rsid w:val="00635274"/>
    <w:rsid w:val="00635C8A"/>
    <w:rsid w:val="006417BE"/>
    <w:rsid w:val="006426DE"/>
    <w:rsid w:val="00644F6B"/>
    <w:rsid w:val="00645E28"/>
    <w:rsid w:val="00651803"/>
    <w:rsid w:val="00652624"/>
    <w:rsid w:val="0065273E"/>
    <w:rsid w:val="00652743"/>
    <w:rsid w:val="00653D47"/>
    <w:rsid w:val="00653DDC"/>
    <w:rsid w:val="0065401F"/>
    <w:rsid w:val="00654C1E"/>
    <w:rsid w:val="0065507A"/>
    <w:rsid w:val="006552A6"/>
    <w:rsid w:val="00657F2C"/>
    <w:rsid w:val="006605C3"/>
    <w:rsid w:val="00660FC6"/>
    <w:rsid w:val="006615A7"/>
    <w:rsid w:val="00661713"/>
    <w:rsid w:val="006620AE"/>
    <w:rsid w:val="0066357E"/>
    <w:rsid w:val="00664D3D"/>
    <w:rsid w:val="00664D47"/>
    <w:rsid w:val="00665458"/>
    <w:rsid w:val="00665878"/>
    <w:rsid w:val="00666EF3"/>
    <w:rsid w:val="00670AA2"/>
    <w:rsid w:val="00671641"/>
    <w:rsid w:val="006760D7"/>
    <w:rsid w:val="00676421"/>
    <w:rsid w:val="00676A35"/>
    <w:rsid w:val="00680001"/>
    <w:rsid w:val="00682592"/>
    <w:rsid w:val="00683F35"/>
    <w:rsid w:val="00686018"/>
    <w:rsid w:val="00687377"/>
    <w:rsid w:val="006917C5"/>
    <w:rsid w:val="00691FBB"/>
    <w:rsid w:val="00692BBB"/>
    <w:rsid w:val="00692DD6"/>
    <w:rsid w:val="00693DD4"/>
    <w:rsid w:val="006950F4"/>
    <w:rsid w:val="00695A3D"/>
    <w:rsid w:val="00697816"/>
    <w:rsid w:val="006A219F"/>
    <w:rsid w:val="006A410A"/>
    <w:rsid w:val="006A4774"/>
    <w:rsid w:val="006A4E47"/>
    <w:rsid w:val="006A5824"/>
    <w:rsid w:val="006A6296"/>
    <w:rsid w:val="006B0108"/>
    <w:rsid w:val="006B0556"/>
    <w:rsid w:val="006B325D"/>
    <w:rsid w:val="006B5294"/>
    <w:rsid w:val="006B7EB3"/>
    <w:rsid w:val="006B7EE2"/>
    <w:rsid w:val="006C02FF"/>
    <w:rsid w:val="006C4B58"/>
    <w:rsid w:val="006C686E"/>
    <w:rsid w:val="006C6966"/>
    <w:rsid w:val="006C6D14"/>
    <w:rsid w:val="006C6ED0"/>
    <w:rsid w:val="006C7950"/>
    <w:rsid w:val="006D18D9"/>
    <w:rsid w:val="006D251B"/>
    <w:rsid w:val="006D32E7"/>
    <w:rsid w:val="006D40A6"/>
    <w:rsid w:val="006D59CA"/>
    <w:rsid w:val="006D5E8D"/>
    <w:rsid w:val="006D61D9"/>
    <w:rsid w:val="006D6338"/>
    <w:rsid w:val="006D6D6C"/>
    <w:rsid w:val="006E0DE2"/>
    <w:rsid w:val="006E523F"/>
    <w:rsid w:val="006E6006"/>
    <w:rsid w:val="006F1B97"/>
    <w:rsid w:val="006F2B33"/>
    <w:rsid w:val="006F3D5C"/>
    <w:rsid w:val="006F41F6"/>
    <w:rsid w:val="006F5865"/>
    <w:rsid w:val="006F5BA6"/>
    <w:rsid w:val="006F7EF4"/>
    <w:rsid w:val="00702F8B"/>
    <w:rsid w:val="00702FB4"/>
    <w:rsid w:val="0070371C"/>
    <w:rsid w:val="00705273"/>
    <w:rsid w:val="007056B6"/>
    <w:rsid w:val="00705852"/>
    <w:rsid w:val="00705D18"/>
    <w:rsid w:val="007078EE"/>
    <w:rsid w:val="00710EC6"/>
    <w:rsid w:val="0071124A"/>
    <w:rsid w:val="00711621"/>
    <w:rsid w:val="00712795"/>
    <w:rsid w:val="007139E6"/>
    <w:rsid w:val="00713E19"/>
    <w:rsid w:val="0071492D"/>
    <w:rsid w:val="007158AD"/>
    <w:rsid w:val="00716062"/>
    <w:rsid w:val="0071625B"/>
    <w:rsid w:val="0071666A"/>
    <w:rsid w:val="00716F35"/>
    <w:rsid w:val="0071776F"/>
    <w:rsid w:val="00722CDD"/>
    <w:rsid w:val="007230F0"/>
    <w:rsid w:val="00724924"/>
    <w:rsid w:val="00724E2E"/>
    <w:rsid w:val="007257B3"/>
    <w:rsid w:val="00726989"/>
    <w:rsid w:val="00726B52"/>
    <w:rsid w:val="00726B62"/>
    <w:rsid w:val="007277EE"/>
    <w:rsid w:val="00730F96"/>
    <w:rsid w:val="00731595"/>
    <w:rsid w:val="007316F1"/>
    <w:rsid w:val="00731939"/>
    <w:rsid w:val="00731AC8"/>
    <w:rsid w:val="00732135"/>
    <w:rsid w:val="00732633"/>
    <w:rsid w:val="00732E95"/>
    <w:rsid w:val="00733480"/>
    <w:rsid w:val="0073543E"/>
    <w:rsid w:val="0073617A"/>
    <w:rsid w:val="00736218"/>
    <w:rsid w:val="00736971"/>
    <w:rsid w:val="00736C6F"/>
    <w:rsid w:val="00737945"/>
    <w:rsid w:val="00737A1A"/>
    <w:rsid w:val="0074109F"/>
    <w:rsid w:val="0074150B"/>
    <w:rsid w:val="00741571"/>
    <w:rsid w:val="00741B25"/>
    <w:rsid w:val="007424CD"/>
    <w:rsid w:val="00744850"/>
    <w:rsid w:val="00745988"/>
    <w:rsid w:val="00745F27"/>
    <w:rsid w:val="007500D9"/>
    <w:rsid w:val="007526CF"/>
    <w:rsid w:val="0075386A"/>
    <w:rsid w:val="00753D2B"/>
    <w:rsid w:val="00754B38"/>
    <w:rsid w:val="00754DB5"/>
    <w:rsid w:val="007558D1"/>
    <w:rsid w:val="00755B8C"/>
    <w:rsid w:val="007604FC"/>
    <w:rsid w:val="0076087A"/>
    <w:rsid w:val="00761302"/>
    <w:rsid w:val="00767832"/>
    <w:rsid w:val="00771558"/>
    <w:rsid w:val="007717B4"/>
    <w:rsid w:val="00773E28"/>
    <w:rsid w:val="00774CDC"/>
    <w:rsid w:val="00774FA1"/>
    <w:rsid w:val="00776545"/>
    <w:rsid w:val="0078046D"/>
    <w:rsid w:val="00780883"/>
    <w:rsid w:val="00781916"/>
    <w:rsid w:val="007831CF"/>
    <w:rsid w:val="0078335F"/>
    <w:rsid w:val="007834BD"/>
    <w:rsid w:val="007845BD"/>
    <w:rsid w:val="00784838"/>
    <w:rsid w:val="00785974"/>
    <w:rsid w:val="00785C23"/>
    <w:rsid w:val="00785CBE"/>
    <w:rsid w:val="00786D34"/>
    <w:rsid w:val="0079017E"/>
    <w:rsid w:val="00790807"/>
    <w:rsid w:val="00791BB7"/>
    <w:rsid w:val="007943A5"/>
    <w:rsid w:val="00794CB6"/>
    <w:rsid w:val="00794EDC"/>
    <w:rsid w:val="00795610"/>
    <w:rsid w:val="007956E6"/>
    <w:rsid w:val="0079626D"/>
    <w:rsid w:val="007970EE"/>
    <w:rsid w:val="007A1400"/>
    <w:rsid w:val="007A428D"/>
    <w:rsid w:val="007A4E62"/>
    <w:rsid w:val="007A599E"/>
    <w:rsid w:val="007A7962"/>
    <w:rsid w:val="007B1ADB"/>
    <w:rsid w:val="007B2B5F"/>
    <w:rsid w:val="007B4791"/>
    <w:rsid w:val="007B49A7"/>
    <w:rsid w:val="007B66FF"/>
    <w:rsid w:val="007C0795"/>
    <w:rsid w:val="007C09B8"/>
    <w:rsid w:val="007C2344"/>
    <w:rsid w:val="007C3320"/>
    <w:rsid w:val="007C47B6"/>
    <w:rsid w:val="007C5BD6"/>
    <w:rsid w:val="007C6B26"/>
    <w:rsid w:val="007C6BC4"/>
    <w:rsid w:val="007C6F65"/>
    <w:rsid w:val="007C7514"/>
    <w:rsid w:val="007D055A"/>
    <w:rsid w:val="007D0C8A"/>
    <w:rsid w:val="007D0DDC"/>
    <w:rsid w:val="007D3681"/>
    <w:rsid w:val="007D3BC4"/>
    <w:rsid w:val="007D48FE"/>
    <w:rsid w:val="007D4C0C"/>
    <w:rsid w:val="007E0311"/>
    <w:rsid w:val="007E0580"/>
    <w:rsid w:val="007E0FA9"/>
    <w:rsid w:val="007E12BC"/>
    <w:rsid w:val="007E1438"/>
    <w:rsid w:val="007E195D"/>
    <w:rsid w:val="007E38F4"/>
    <w:rsid w:val="007E45B5"/>
    <w:rsid w:val="007E5432"/>
    <w:rsid w:val="007E598A"/>
    <w:rsid w:val="007E599C"/>
    <w:rsid w:val="007E6CC9"/>
    <w:rsid w:val="007E6F88"/>
    <w:rsid w:val="007E7012"/>
    <w:rsid w:val="007E7366"/>
    <w:rsid w:val="007F017F"/>
    <w:rsid w:val="007F0274"/>
    <w:rsid w:val="007F2ACF"/>
    <w:rsid w:val="007F3164"/>
    <w:rsid w:val="007F32CF"/>
    <w:rsid w:val="007F51AD"/>
    <w:rsid w:val="007F526E"/>
    <w:rsid w:val="007F67F5"/>
    <w:rsid w:val="008008B3"/>
    <w:rsid w:val="00800CF6"/>
    <w:rsid w:val="0080244E"/>
    <w:rsid w:val="008034B2"/>
    <w:rsid w:val="00805F1D"/>
    <w:rsid w:val="0080684D"/>
    <w:rsid w:val="00806870"/>
    <w:rsid w:val="00807F93"/>
    <w:rsid w:val="00812BA6"/>
    <w:rsid w:val="00813197"/>
    <w:rsid w:val="00813387"/>
    <w:rsid w:val="0081338C"/>
    <w:rsid w:val="00815C63"/>
    <w:rsid w:val="00816013"/>
    <w:rsid w:val="0081636B"/>
    <w:rsid w:val="008168F5"/>
    <w:rsid w:val="00817BD1"/>
    <w:rsid w:val="00822F77"/>
    <w:rsid w:val="00823297"/>
    <w:rsid w:val="00823351"/>
    <w:rsid w:val="00823C1E"/>
    <w:rsid w:val="008242C7"/>
    <w:rsid w:val="008267A2"/>
    <w:rsid w:val="00826B5A"/>
    <w:rsid w:val="00826DC1"/>
    <w:rsid w:val="00826E5A"/>
    <w:rsid w:val="00827C93"/>
    <w:rsid w:val="008306B5"/>
    <w:rsid w:val="00830DD8"/>
    <w:rsid w:val="00832505"/>
    <w:rsid w:val="008340E9"/>
    <w:rsid w:val="0083417D"/>
    <w:rsid w:val="0083502D"/>
    <w:rsid w:val="00836A2D"/>
    <w:rsid w:val="00837069"/>
    <w:rsid w:val="00840274"/>
    <w:rsid w:val="00840CAD"/>
    <w:rsid w:val="00840D4A"/>
    <w:rsid w:val="00841CA1"/>
    <w:rsid w:val="008427C0"/>
    <w:rsid w:val="00842C79"/>
    <w:rsid w:val="008442E1"/>
    <w:rsid w:val="00846338"/>
    <w:rsid w:val="00846D9E"/>
    <w:rsid w:val="008472D8"/>
    <w:rsid w:val="0085019E"/>
    <w:rsid w:val="008504ED"/>
    <w:rsid w:val="0085129F"/>
    <w:rsid w:val="00852633"/>
    <w:rsid w:val="00853101"/>
    <w:rsid w:val="00854937"/>
    <w:rsid w:val="0085508D"/>
    <w:rsid w:val="008557A0"/>
    <w:rsid w:val="00855ED3"/>
    <w:rsid w:val="00856912"/>
    <w:rsid w:val="00861083"/>
    <w:rsid w:val="00861292"/>
    <w:rsid w:val="00862AD4"/>
    <w:rsid w:val="00863615"/>
    <w:rsid w:val="00864A21"/>
    <w:rsid w:val="0086661F"/>
    <w:rsid w:val="00866736"/>
    <w:rsid w:val="008671DC"/>
    <w:rsid w:val="008673CC"/>
    <w:rsid w:val="00867D2D"/>
    <w:rsid w:val="0087036F"/>
    <w:rsid w:val="00870FEE"/>
    <w:rsid w:val="0087187C"/>
    <w:rsid w:val="00871A0C"/>
    <w:rsid w:val="0087237C"/>
    <w:rsid w:val="0087285B"/>
    <w:rsid w:val="00872C02"/>
    <w:rsid w:val="00873074"/>
    <w:rsid w:val="00875CE2"/>
    <w:rsid w:val="008761F1"/>
    <w:rsid w:val="00876615"/>
    <w:rsid w:val="0087679E"/>
    <w:rsid w:val="008767BA"/>
    <w:rsid w:val="008833AC"/>
    <w:rsid w:val="00884234"/>
    <w:rsid w:val="00884738"/>
    <w:rsid w:val="00884AE5"/>
    <w:rsid w:val="008860A2"/>
    <w:rsid w:val="008872E9"/>
    <w:rsid w:val="0089022E"/>
    <w:rsid w:val="0089035E"/>
    <w:rsid w:val="00891093"/>
    <w:rsid w:val="008919D7"/>
    <w:rsid w:val="00891D4F"/>
    <w:rsid w:val="00892C08"/>
    <w:rsid w:val="00893662"/>
    <w:rsid w:val="008942C2"/>
    <w:rsid w:val="00894383"/>
    <w:rsid w:val="00895106"/>
    <w:rsid w:val="00896983"/>
    <w:rsid w:val="008A1233"/>
    <w:rsid w:val="008A2D30"/>
    <w:rsid w:val="008A4866"/>
    <w:rsid w:val="008A4BD3"/>
    <w:rsid w:val="008A56A3"/>
    <w:rsid w:val="008A5C01"/>
    <w:rsid w:val="008A5E4E"/>
    <w:rsid w:val="008A5FCE"/>
    <w:rsid w:val="008B0489"/>
    <w:rsid w:val="008B0D91"/>
    <w:rsid w:val="008B1B01"/>
    <w:rsid w:val="008B2027"/>
    <w:rsid w:val="008B2D6A"/>
    <w:rsid w:val="008B2E0D"/>
    <w:rsid w:val="008B2F38"/>
    <w:rsid w:val="008B30C0"/>
    <w:rsid w:val="008B3A79"/>
    <w:rsid w:val="008B3F1A"/>
    <w:rsid w:val="008B44F3"/>
    <w:rsid w:val="008B74F4"/>
    <w:rsid w:val="008C0CFF"/>
    <w:rsid w:val="008C15C9"/>
    <w:rsid w:val="008C2B87"/>
    <w:rsid w:val="008C3026"/>
    <w:rsid w:val="008C3229"/>
    <w:rsid w:val="008C4490"/>
    <w:rsid w:val="008C605F"/>
    <w:rsid w:val="008C608E"/>
    <w:rsid w:val="008C699F"/>
    <w:rsid w:val="008C7439"/>
    <w:rsid w:val="008C7E2E"/>
    <w:rsid w:val="008D26EE"/>
    <w:rsid w:val="008D54AA"/>
    <w:rsid w:val="008D5FAC"/>
    <w:rsid w:val="008D7BEE"/>
    <w:rsid w:val="008E03A4"/>
    <w:rsid w:val="008E1947"/>
    <w:rsid w:val="008E3240"/>
    <w:rsid w:val="008E3FED"/>
    <w:rsid w:val="008E526B"/>
    <w:rsid w:val="008E5302"/>
    <w:rsid w:val="008E53D7"/>
    <w:rsid w:val="008E5B68"/>
    <w:rsid w:val="008E6243"/>
    <w:rsid w:val="008E72EC"/>
    <w:rsid w:val="008E7F04"/>
    <w:rsid w:val="008F0D0F"/>
    <w:rsid w:val="008F2DD7"/>
    <w:rsid w:val="008F3555"/>
    <w:rsid w:val="008F3B5F"/>
    <w:rsid w:val="008F46C7"/>
    <w:rsid w:val="008F46F0"/>
    <w:rsid w:val="008F537D"/>
    <w:rsid w:val="008F58BA"/>
    <w:rsid w:val="008F6227"/>
    <w:rsid w:val="008F6984"/>
    <w:rsid w:val="008F6E43"/>
    <w:rsid w:val="008F79CE"/>
    <w:rsid w:val="00901AC5"/>
    <w:rsid w:val="00901CC1"/>
    <w:rsid w:val="00902070"/>
    <w:rsid w:val="009021B9"/>
    <w:rsid w:val="00903A38"/>
    <w:rsid w:val="00903A58"/>
    <w:rsid w:val="00903A60"/>
    <w:rsid w:val="00905D57"/>
    <w:rsid w:val="00906AB2"/>
    <w:rsid w:val="00907F3E"/>
    <w:rsid w:val="009114F5"/>
    <w:rsid w:val="00912FDE"/>
    <w:rsid w:val="00913A21"/>
    <w:rsid w:val="0091448D"/>
    <w:rsid w:val="00914A5D"/>
    <w:rsid w:val="00914D0C"/>
    <w:rsid w:val="00915FD7"/>
    <w:rsid w:val="00917DEA"/>
    <w:rsid w:val="00920224"/>
    <w:rsid w:val="0092151E"/>
    <w:rsid w:val="00922283"/>
    <w:rsid w:val="009229EE"/>
    <w:rsid w:val="00922B9E"/>
    <w:rsid w:val="00923120"/>
    <w:rsid w:val="00923870"/>
    <w:rsid w:val="00923C3F"/>
    <w:rsid w:val="009252A8"/>
    <w:rsid w:val="009307B5"/>
    <w:rsid w:val="0093135A"/>
    <w:rsid w:val="009343A8"/>
    <w:rsid w:val="00934AB7"/>
    <w:rsid w:val="00934C64"/>
    <w:rsid w:val="00936859"/>
    <w:rsid w:val="00936920"/>
    <w:rsid w:val="00937BD4"/>
    <w:rsid w:val="00941124"/>
    <w:rsid w:val="00947A8E"/>
    <w:rsid w:val="00951148"/>
    <w:rsid w:val="0095135F"/>
    <w:rsid w:val="0095299E"/>
    <w:rsid w:val="00953802"/>
    <w:rsid w:val="00955571"/>
    <w:rsid w:val="009573A8"/>
    <w:rsid w:val="009578C0"/>
    <w:rsid w:val="00957D57"/>
    <w:rsid w:val="00960C1C"/>
    <w:rsid w:val="00961981"/>
    <w:rsid w:val="0096206B"/>
    <w:rsid w:val="0096282C"/>
    <w:rsid w:val="00962889"/>
    <w:rsid w:val="0096432C"/>
    <w:rsid w:val="0096477E"/>
    <w:rsid w:val="0097310E"/>
    <w:rsid w:val="0097335C"/>
    <w:rsid w:val="00973BD6"/>
    <w:rsid w:val="00974FD3"/>
    <w:rsid w:val="00975958"/>
    <w:rsid w:val="009759CD"/>
    <w:rsid w:val="00977BC6"/>
    <w:rsid w:val="00977C2F"/>
    <w:rsid w:val="0098053D"/>
    <w:rsid w:val="00981CB3"/>
    <w:rsid w:val="009835E9"/>
    <w:rsid w:val="00983B0B"/>
    <w:rsid w:val="00984EA5"/>
    <w:rsid w:val="0098591E"/>
    <w:rsid w:val="00987550"/>
    <w:rsid w:val="0099084B"/>
    <w:rsid w:val="00991645"/>
    <w:rsid w:val="00993145"/>
    <w:rsid w:val="009936C4"/>
    <w:rsid w:val="00993729"/>
    <w:rsid w:val="00995C4A"/>
    <w:rsid w:val="009A0F11"/>
    <w:rsid w:val="009A1C54"/>
    <w:rsid w:val="009A1FEC"/>
    <w:rsid w:val="009A3063"/>
    <w:rsid w:val="009A3E6B"/>
    <w:rsid w:val="009A53B5"/>
    <w:rsid w:val="009A5493"/>
    <w:rsid w:val="009A54A0"/>
    <w:rsid w:val="009A632E"/>
    <w:rsid w:val="009A65DF"/>
    <w:rsid w:val="009A69BB"/>
    <w:rsid w:val="009A7377"/>
    <w:rsid w:val="009B01E8"/>
    <w:rsid w:val="009B249A"/>
    <w:rsid w:val="009B287E"/>
    <w:rsid w:val="009B3712"/>
    <w:rsid w:val="009B4FCA"/>
    <w:rsid w:val="009B5F36"/>
    <w:rsid w:val="009B6939"/>
    <w:rsid w:val="009B70EE"/>
    <w:rsid w:val="009B7161"/>
    <w:rsid w:val="009B72B6"/>
    <w:rsid w:val="009B7405"/>
    <w:rsid w:val="009B79AE"/>
    <w:rsid w:val="009C0601"/>
    <w:rsid w:val="009C1327"/>
    <w:rsid w:val="009C2127"/>
    <w:rsid w:val="009C28AB"/>
    <w:rsid w:val="009C2992"/>
    <w:rsid w:val="009C29D0"/>
    <w:rsid w:val="009C3ED3"/>
    <w:rsid w:val="009C3FE6"/>
    <w:rsid w:val="009C425A"/>
    <w:rsid w:val="009C4F68"/>
    <w:rsid w:val="009C590D"/>
    <w:rsid w:val="009C5B8D"/>
    <w:rsid w:val="009C5ECB"/>
    <w:rsid w:val="009C7082"/>
    <w:rsid w:val="009C7AA6"/>
    <w:rsid w:val="009D0A04"/>
    <w:rsid w:val="009D0D05"/>
    <w:rsid w:val="009D11A1"/>
    <w:rsid w:val="009D1543"/>
    <w:rsid w:val="009D1D29"/>
    <w:rsid w:val="009D2472"/>
    <w:rsid w:val="009D3234"/>
    <w:rsid w:val="009D344A"/>
    <w:rsid w:val="009D569F"/>
    <w:rsid w:val="009D5763"/>
    <w:rsid w:val="009D682B"/>
    <w:rsid w:val="009D68D7"/>
    <w:rsid w:val="009D74B5"/>
    <w:rsid w:val="009E0CAE"/>
    <w:rsid w:val="009E0DB1"/>
    <w:rsid w:val="009E1193"/>
    <w:rsid w:val="009E203D"/>
    <w:rsid w:val="009E21B4"/>
    <w:rsid w:val="009E26DC"/>
    <w:rsid w:val="009E29F0"/>
    <w:rsid w:val="009E438A"/>
    <w:rsid w:val="009E5845"/>
    <w:rsid w:val="009E6713"/>
    <w:rsid w:val="009F0862"/>
    <w:rsid w:val="009F1282"/>
    <w:rsid w:val="009F17FC"/>
    <w:rsid w:val="009F343A"/>
    <w:rsid w:val="009F36A0"/>
    <w:rsid w:val="009F47FD"/>
    <w:rsid w:val="009F7043"/>
    <w:rsid w:val="009F7379"/>
    <w:rsid w:val="00A002DB"/>
    <w:rsid w:val="00A01F1E"/>
    <w:rsid w:val="00A03C0F"/>
    <w:rsid w:val="00A0510D"/>
    <w:rsid w:val="00A056EB"/>
    <w:rsid w:val="00A05C4D"/>
    <w:rsid w:val="00A072E9"/>
    <w:rsid w:val="00A0732D"/>
    <w:rsid w:val="00A1124D"/>
    <w:rsid w:val="00A133A4"/>
    <w:rsid w:val="00A1419A"/>
    <w:rsid w:val="00A14DAF"/>
    <w:rsid w:val="00A15DA8"/>
    <w:rsid w:val="00A16B40"/>
    <w:rsid w:val="00A16F51"/>
    <w:rsid w:val="00A1755B"/>
    <w:rsid w:val="00A20D6D"/>
    <w:rsid w:val="00A21AEE"/>
    <w:rsid w:val="00A224BD"/>
    <w:rsid w:val="00A256B4"/>
    <w:rsid w:val="00A26318"/>
    <w:rsid w:val="00A265B3"/>
    <w:rsid w:val="00A30535"/>
    <w:rsid w:val="00A30AED"/>
    <w:rsid w:val="00A31290"/>
    <w:rsid w:val="00A33273"/>
    <w:rsid w:val="00A346F9"/>
    <w:rsid w:val="00A35626"/>
    <w:rsid w:val="00A3585A"/>
    <w:rsid w:val="00A36D73"/>
    <w:rsid w:val="00A36F1B"/>
    <w:rsid w:val="00A37629"/>
    <w:rsid w:val="00A403A5"/>
    <w:rsid w:val="00A408E0"/>
    <w:rsid w:val="00A41A94"/>
    <w:rsid w:val="00A41DAB"/>
    <w:rsid w:val="00A42C00"/>
    <w:rsid w:val="00A430FA"/>
    <w:rsid w:val="00A43214"/>
    <w:rsid w:val="00A43545"/>
    <w:rsid w:val="00A442D5"/>
    <w:rsid w:val="00A44990"/>
    <w:rsid w:val="00A45ED3"/>
    <w:rsid w:val="00A46537"/>
    <w:rsid w:val="00A47861"/>
    <w:rsid w:val="00A50EED"/>
    <w:rsid w:val="00A5157A"/>
    <w:rsid w:val="00A5273C"/>
    <w:rsid w:val="00A52F3C"/>
    <w:rsid w:val="00A52F7D"/>
    <w:rsid w:val="00A53973"/>
    <w:rsid w:val="00A53A73"/>
    <w:rsid w:val="00A549B4"/>
    <w:rsid w:val="00A549F3"/>
    <w:rsid w:val="00A54F27"/>
    <w:rsid w:val="00A559E6"/>
    <w:rsid w:val="00A57D8D"/>
    <w:rsid w:val="00A60209"/>
    <w:rsid w:val="00A6051A"/>
    <w:rsid w:val="00A60A77"/>
    <w:rsid w:val="00A61809"/>
    <w:rsid w:val="00A62001"/>
    <w:rsid w:val="00A63455"/>
    <w:rsid w:val="00A63E87"/>
    <w:rsid w:val="00A66BAE"/>
    <w:rsid w:val="00A66F74"/>
    <w:rsid w:val="00A67CBE"/>
    <w:rsid w:val="00A70084"/>
    <w:rsid w:val="00A706EC"/>
    <w:rsid w:val="00A730C3"/>
    <w:rsid w:val="00A74576"/>
    <w:rsid w:val="00A74A12"/>
    <w:rsid w:val="00A754B9"/>
    <w:rsid w:val="00A761B7"/>
    <w:rsid w:val="00A77789"/>
    <w:rsid w:val="00A80772"/>
    <w:rsid w:val="00A80959"/>
    <w:rsid w:val="00A826F7"/>
    <w:rsid w:val="00A835E0"/>
    <w:rsid w:val="00A85228"/>
    <w:rsid w:val="00A8767E"/>
    <w:rsid w:val="00A87AEC"/>
    <w:rsid w:val="00A87D60"/>
    <w:rsid w:val="00A91A4B"/>
    <w:rsid w:val="00A9286C"/>
    <w:rsid w:val="00A928E9"/>
    <w:rsid w:val="00A93F1F"/>
    <w:rsid w:val="00A944C6"/>
    <w:rsid w:val="00A94D66"/>
    <w:rsid w:val="00A95BF7"/>
    <w:rsid w:val="00A96861"/>
    <w:rsid w:val="00A9695D"/>
    <w:rsid w:val="00AA0266"/>
    <w:rsid w:val="00AA077F"/>
    <w:rsid w:val="00AA0DBE"/>
    <w:rsid w:val="00AA2857"/>
    <w:rsid w:val="00AA3086"/>
    <w:rsid w:val="00AA36AD"/>
    <w:rsid w:val="00AA5DA3"/>
    <w:rsid w:val="00AA79CC"/>
    <w:rsid w:val="00AB204D"/>
    <w:rsid w:val="00AB256A"/>
    <w:rsid w:val="00AB3A03"/>
    <w:rsid w:val="00AB3AFC"/>
    <w:rsid w:val="00AB3E23"/>
    <w:rsid w:val="00AB50F9"/>
    <w:rsid w:val="00AB5A34"/>
    <w:rsid w:val="00AB6550"/>
    <w:rsid w:val="00AC006E"/>
    <w:rsid w:val="00AC06FC"/>
    <w:rsid w:val="00AC09C2"/>
    <w:rsid w:val="00AC0C3B"/>
    <w:rsid w:val="00AC1E9A"/>
    <w:rsid w:val="00AC2286"/>
    <w:rsid w:val="00AC23F1"/>
    <w:rsid w:val="00AC3696"/>
    <w:rsid w:val="00AC4B85"/>
    <w:rsid w:val="00AC5386"/>
    <w:rsid w:val="00AC556C"/>
    <w:rsid w:val="00AC57A0"/>
    <w:rsid w:val="00AD0404"/>
    <w:rsid w:val="00AD07B8"/>
    <w:rsid w:val="00AD335D"/>
    <w:rsid w:val="00AD3EB3"/>
    <w:rsid w:val="00AD473C"/>
    <w:rsid w:val="00AD4843"/>
    <w:rsid w:val="00AD52A4"/>
    <w:rsid w:val="00AD6B97"/>
    <w:rsid w:val="00AE0EF7"/>
    <w:rsid w:val="00AE16B3"/>
    <w:rsid w:val="00AE1A65"/>
    <w:rsid w:val="00AE1A6D"/>
    <w:rsid w:val="00AE1F47"/>
    <w:rsid w:val="00AE3B65"/>
    <w:rsid w:val="00AE3C62"/>
    <w:rsid w:val="00AE4609"/>
    <w:rsid w:val="00AE47DE"/>
    <w:rsid w:val="00AE4BD5"/>
    <w:rsid w:val="00AE584F"/>
    <w:rsid w:val="00AE63DB"/>
    <w:rsid w:val="00AE7DB8"/>
    <w:rsid w:val="00AF0D6B"/>
    <w:rsid w:val="00AF0E7C"/>
    <w:rsid w:val="00AF1AC6"/>
    <w:rsid w:val="00AF3922"/>
    <w:rsid w:val="00AF4CC4"/>
    <w:rsid w:val="00AF5047"/>
    <w:rsid w:val="00AF73AF"/>
    <w:rsid w:val="00AF7EBF"/>
    <w:rsid w:val="00B00A8E"/>
    <w:rsid w:val="00B02A71"/>
    <w:rsid w:val="00B04C89"/>
    <w:rsid w:val="00B05BE7"/>
    <w:rsid w:val="00B064B0"/>
    <w:rsid w:val="00B06936"/>
    <w:rsid w:val="00B07372"/>
    <w:rsid w:val="00B076D3"/>
    <w:rsid w:val="00B104E2"/>
    <w:rsid w:val="00B10BBD"/>
    <w:rsid w:val="00B11493"/>
    <w:rsid w:val="00B116D1"/>
    <w:rsid w:val="00B12868"/>
    <w:rsid w:val="00B13615"/>
    <w:rsid w:val="00B141AD"/>
    <w:rsid w:val="00B14EA2"/>
    <w:rsid w:val="00B156D5"/>
    <w:rsid w:val="00B171D8"/>
    <w:rsid w:val="00B17EE0"/>
    <w:rsid w:val="00B17FF9"/>
    <w:rsid w:val="00B20A25"/>
    <w:rsid w:val="00B213AD"/>
    <w:rsid w:val="00B234EC"/>
    <w:rsid w:val="00B23804"/>
    <w:rsid w:val="00B258EF"/>
    <w:rsid w:val="00B25AAA"/>
    <w:rsid w:val="00B27286"/>
    <w:rsid w:val="00B3088A"/>
    <w:rsid w:val="00B30A3F"/>
    <w:rsid w:val="00B31735"/>
    <w:rsid w:val="00B32658"/>
    <w:rsid w:val="00B32AA5"/>
    <w:rsid w:val="00B3363A"/>
    <w:rsid w:val="00B33F4C"/>
    <w:rsid w:val="00B34A6A"/>
    <w:rsid w:val="00B34F72"/>
    <w:rsid w:val="00B40506"/>
    <w:rsid w:val="00B42362"/>
    <w:rsid w:val="00B42438"/>
    <w:rsid w:val="00B42D58"/>
    <w:rsid w:val="00B435D6"/>
    <w:rsid w:val="00B44857"/>
    <w:rsid w:val="00B44F2E"/>
    <w:rsid w:val="00B46030"/>
    <w:rsid w:val="00B47FE2"/>
    <w:rsid w:val="00B51EB7"/>
    <w:rsid w:val="00B5277A"/>
    <w:rsid w:val="00B544D6"/>
    <w:rsid w:val="00B55E3E"/>
    <w:rsid w:val="00B5642F"/>
    <w:rsid w:val="00B56D26"/>
    <w:rsid w:val="00B57227"/>
    <w:rsid w:val="00B57E8B"/>
    <w:rsid w:val="00B60716"/>
    <w:rsid w:val="00B60D80"/>
    <w:rsid w:val="00B61C5C"/>
    <w:rsid w:val="00B626F4"/>
    <w:rsid w:val="00B65EBC"/>
    <w:rsid w:val="00B66586"/>
    <w:rsid w:val="00B70F22"/>
    <w:rsid w:val="00B71094"/>
    <w:rsid w:val="00B71216"/>
    <w:rsid w:val="00B71A91"/>
    <w:rsid w:val="00B71ADA"/>
    <w:rsid w:val="00B71BED"/>
    <w:rsid w:val="00B730AC"/>
    <w:rsid w:val="00B7310B"/>
    <w:rsid w:val="00B73BF3"/>
    <w:rsid w:val="00B73D02"/>
    <w:rsid w:val="00B758BB"/>
    <w:rsid w:val="00B804B8"/>
    <w:rsid w:val="00B8153F"/>
    <w:rsid w:val="00B81623"/>
    <w:rsid w:val="00B8162B"/>
    <w:rsid w:val="00B819CB"/>
    <w:rsid w:val="00B82DF0"/>
    <w:rsid w:val="00B85350"/>
    <w:rsid w:val="00B87498"/>
    <w:rsid w:val="00B87D01"/>
    <w:rsid w:val="00B87FDD"/>
    <w:rsid w:val="00B905BF"/>
    <w:rsid w:val="00B905E8"/>
    <w:rsid w:val="00B906B8"/>
    <w:rsid w:val="00B924B6"/>
    <w:rsid w:val="00B92561"/>
    <w:rsid w:val="00B93695"/>
    <w:rsid w:val="00B93CAB"/>
    <w:rsid w:val="00B9497C"/>
    <w:rsid w:val="00B9530F"/>
    <w:rsid w:val="00B9544C"/>
    <w:rsid w:val="00B95FF9"/>
    <w:rsid w:val="00B97E07"/>
    <w:rsid w:val="00BA0C4B"/>
    <w:rsid w:val="00BA1121"/>
    <w:rsid w:val="00BA164B"/>
    <w:rsid w:val="00BA24CC"/>
    <w:rsid w:val="00BA3435"/>
    <w:rsid w:val="00BA5720"/>
    <w:rsid w:val="00BA618A"/>
    <w:rsid w:val="00BA664F"/>
    <w:rsid w:val="00BA6F1F"/>
    <w:rsid w:val="00BB2DDF"/>
    <w:rsid w:val="00BB41CB"/>
    <w:rsid w:val="00BB473F"/>
    <w:rsid w:val="00BB4DFD"/>
    <w:rsid w:val="00BB5866"/>
    <w:rsid w:val="00BB6702"/>
    <w:rsid w:val="00BB6C6A"/>
    <w:rsid w:val="00BB6D47"/>
    <w:rsid w:val="00BB73D8"/>
    <w:rsid w:val="00BC038C"/>
    <w:rsid w:val="00BC0E59"/>
    <w:rsid w:val="00BC11B1"/>
    <w:rsid w:val="00BC1FAA"/>
    <w:rsid w:val="00BC2833"/>
    <w:rsid w:val="00BC29A7"/>
    <w:rsid w:val="00BC2AC2"/>
    <w:rsid w:val="00BC4965"/>
    <w:rsid w:val="00BC6FF7"/>
    <w:rsid w:val="00BD133F"/>
    <w:rsid w:val="00BD4534"/>
    <w:rsid w:val="00BD4B85"/>
    <w:rsid w:val="00BD5715"/>
    <w:rsid w:val="00BE0EA3"/>
    <w:rsid w:val="00BE1941"/>
    <w:rsid w:val="00BE2538"/>
    <w:rsid w:val="00BE2558"/>
    <w:rsid w:val="00BE2A85"/>
    <w:rsid w:val="00BE323E"/>
    <w:rsid w:val="00BE4EA8"/>
    <w:rsid w:val="00BE6570"/>
    <w:rsid w:val="00BE6B78"/>
    <w:rsid w:val="00BE7018"/>
    <w:rsid w:val="00BE7E2D"/>
    <w:rsid w:val="00BF1D20"/>
    <w:rsid w:val="00BF470A"/>
    <w:rsid w:val="00BF5E47"/>
    <w:rsid w:val="00BF6156"/>
    <w:rsid w:val="00BF6F9F"/>
    <w:rsid w:val="00BF7538"/>
    <w:rsid w:val="00C00670"/>
    <w:rsid w:val="00C02EC3"/>
    <w:rsid w:val="00C03707"/>
    <w:rsid w:val="00C03756"/>
    <w:rsid w:val="00C050D3"/>
    <w:rsid w:val="00C07918"/>
    <w:rsid w:val="00C1071B"/>
    <w:rsid w:val="00C1083D"/>
    <w:rsid w:val="00C111B3"/>
    <w:rsid w:val="00C11A84"/>
    <w:rsid w:val="00C17666"/>
    <w:rsid w:val="00C17CFF"/>
    <w:rsid w:val="00C20009"/>
    <w:rsid w:val="00C21383"/>
    <w:rsid w:val="00C22AE8"/>
    <w:rsid w:val="00C2329B"/>
    <w:rsid w:val="00C2589B"/>
    <w:rsid w:val="00C25E1F"/>
    <w:rsid w:val="00C302FC"/>
    <w:rsid w:val="00C3042F"/>
    <w:rsid w:val="00C32945"/>
    <w:rsid w:val="00C33C76"/>
    <w:rsid w:val="00C347D1"/>
    <w:rsid w:val="00C34ACF"/>
    <w:rsid w:val="00C356CA"/>
    <w:rsid w:val="00C36F01"/>
    <w:rsid w:val="00C377C1"/>
    <w:rsid w:val="00C40013"/>
    <w:rsid w:val="00C406AE"/>
    <w:rsid w:val="00C4189C"/>
    <w:rsid w:val="00C41C64"/>
    <w:rsid w:val="00C42D05"/>
    <w:rsid w:val="00C4322B"/>
    <w:rsid w:val="00C434EE"/>
    <w:rsid w:val="00C4431C"/>
    <w:rsid w:val="00C45285"/>
    <w:rsid w:val="00C45433"/>
    <w:rsid w:val="00C4650E"/>
    <w:rsid w:val="00C508DF"/>
    <w:rsid w:val="00C52876"/>
    <w:rsid w:val="00C5378A"/>
    <w:rsid w:val="00C53D54"/>
    <w:rsid w:val="00C54370"/>
    <w:rsid w:val="00C5539D"/>
    <w:rsid w:val="00C559CC"/>
    <w:rsid w:val="00C55EA1"/>
    <w:rsid w:val="00C5606D"/>
    <w:rsid w:val="00C572FD"/>
    <w:rsid w:val="00C60624"/>
    <w:rsid w:val="00C61659"/>
    <w:rsid w:val="00C67FAF"/>
    <w:rsid w:val="00C7025B"/>
    <w:rsid w:val="00C70D9A"/>
    <w:rsid w:val="00C70FAC"/>
    <w:rsid w:val="00C71676"/>
    <w:rsid w:val="00C71766"/>
    <w:rsid w:val="00C7176B"/>
    <w:rsid w:val="00C71A88"/>
    <w:rsid w:val="00C72205"/>
    <w:rsid w:val="00C7251C"/>
    <w:rsid w:val="00C74500"/>
    <w:rsid w:val="00C749C2"/>
    <w:rsid w:val="00C74CFF"/>
    <w:rsid w:val="00C7568B"/>
    <w:rsid w:val="00C75C9A"/>
    <w:rsid w:val="00C80B19"/>
    <w:rsid w:val="00C81809"/>
    <w:rsid w:val="00C84317"/>
    <w:rsid w:val="00C84B4D"/>
    <w:rsid w:val="00C86149"/>
    <w:rsid w:val="00C86C18"/>
    <w:rsid w:val="00C908EC"/>
    <w:rsid w:val="00C90D57"/>
    <w:rsid w:val="00C91DEE"/>
    <w:rsid w:val="00C92438"/>
    <w:rsid w:val="00C93573"/>
    <w:rsid w:val="00C951D2"/>
    <w:rsid w:val="00C957D0"/>
    <w:rsid w:val="00C96E66"/>
    <w:rsid w:val="00CA01A9"/>
    <w:rsid w:val="00CA06D4"/>
    <w:rsid w:val="00CA20E4"/>
    <w:rsid w:val="00CA3F50"/>
    <w:rsid w:val="00CA4CF1"/>
    <w:rsid w:val="00CA5A8F"/>
    <w:rsid w:val="00CA645F"/>
    <w:rsid w:val="00CA73BF"/>
    <w:rsid w:val="00CB085A"/>
    <w:rsid w:val="00CB16A1"/>
    <w:rsid w:val="00CB1822"/>
    <w:rsid w:val="00CB2026"/>
    <w:rsid w:val="00CB20B8"/>
    <w:rsid w:val="00CB37C6"/>
    <w:rsid w:val="00CB4E5A"/>
    <w:rsid w:val="00CB4F7D"/>
    <w:rsid w:val="00CB534E"/>
    <w:rsid w:val="00CB6147"/>
    <w:rsid w:val="00CB69D6"/>
    <w:rsid w:val="00CB6DD2"/>
    <w:rsid w:val="00CB6E19"/>
    <w:rsid w:val="00CB6F18"/>
    <w:rsid w:val="00CC2CC3"/>
    <w:rsid w:val="00CC5BF0"/>
    <w:rsid w:val="00CC5CFD"/>
    <w:rsid w:val="00CC61F5"/>
    <w:rsid w:val="00CC6FAE"/>
    <w:rsid w:val="00CC766A"/>
    <w:rsid w:val="00CC79CB"/>
    <w:rsid w:val="00CD06C8"/>
    <w:rsid w:val="00CD17A9"/>
    <w:rsid w:val="00CD183E"/>
    <w:rsid w:val="00CD1B63"/>
    <w:rsid w:val="00CD2A98"/>
    <w:rsid w:val="00CD2E0B"/>
    <w:rsid w:val="00CD4CF4"/>
    <w:rsid w:val="00CD743B"/>
    <w:rsid w:val="00CD7554"/>
    <w:rsid w:val="00CD78D6"/>
    <w:rsid w:val="00CE03FF"/>
    <w:rsid w:val="00CE0A7A"/>
    <w:rsid w:val="00CE0B09"/>
    <w:rsid w:val="00CE1640"/>
    <w:rsid w:val="00CE1DCA"/>
    <w:rsid w:val="00CE22F3"/>
    <w:rsid w:val="00CE288B"/>
    <w:rsid w:val="00CE3711"/>
    <w:rsid w:val="00CE460A"/>
    <w:rsid w:val="00CE4C9B"/>
    <w:rsid w:val="00CE5182"/>
    <w:rsid w:val="00CE555A"/>
    <w:rsid w:val="00CE6D75"/>
    <w:rsid w:val="00CE71F7"/>
    <w:rsid w:val="00CE7800"/>
    <w:rsid w:val="00CF1095"/>
    <w:rsid w:val="00CF12C3"/>
    <w:rsid w:val="00CF1CDF"/>
    <w:rsid w:val="00CF346B"/>
    <w:rsid w:val="00CF3CAE"/>
    <w:rsid w:val="00CF4777"/>
    <w:rsid w:val="00CF4C51"/>
    <w:rsid w:val="00CF521E"/>
    <w:rsid w:val="00CF540B"/>
    <w:rsid w:val="00CF54FF"/>
    <w:rsid w:val="00CF6901"/>
    <w:rsid w:val="00CF7051"/>
    <w:rsid w:val="00CF729A"/>
    <w:rsid w:val="00CF7437"/>
    <w:rsid w:val="00CF7B77"/>
    <w:rsid w:val="00D008DE"/>
    <w:rsid w:val="00D01A86"/>
    <w:rsid w:val="00D020F1"/>
    <w:rsid w:val="00D021E7"/>
    <w:rsid w:val="00D02952"/>
    <w:rsid w:val="00D036E1"/>
    <w:rsid w:val="00D03E77"/>
    <w:rsid w:val="00D05CE8"/>
    <w:rsid w:val="00D06730"/>
    <w:rsid w:val="00D07773"/>
    <w:rsid w:val="00D07957"/>
    <w:rsid w:val="00D1145E"/>
    <w:rsid w:val="00D116CD"/>
    <w:rsid w:val="00D147BC"/>
    <w:rsid w:val="00D14CF9"/>
    <w:rsid w:val="00D17D5F"/>
    <w:rsid w:val="00D204B4"/>
    <w:rsid w:val="00D21130"/>
    <w:rsid w:val="00D22169"/>
    <w:rsid w:val="00D227FC"/>
    <w:rsid w:val="00D22B5F"/>
    <w:rsid w:val="00D22DCB"/>
    <w:rsid w:val="00D2436D"/>
    <w:rsid w:val="00D268BE"/>
    <w:rsid w:val="00D30E5A"/>
    <w:rsid w:val="00D32F86"/>
    <w:rsid w:val="00D34836"/>
    <w:rsid w:val="00D35607"/>
    <w:rsid w:val="00D35F04"/>
    <w:rsid w:val="00D36D65"/>
    <w:rsid w:val="00D40A3A"/>
    <w:rsid w:val="00D40FA4"/>
    <w:rsid w:val="00D431B6"/>
    <w:rsid w:val="00D43639"/>
    <w:rsid w:val="00D44E36"/>
    <w:rsid w:val="00D4579B"/>
    <w:rsid w:val="00D4624B"/>
    <w:rsid w:val="00D46577"/>
    <w:rsid w:val="00D468B9"/>
    <w:rsid w:val="00D46DA9"/>
    <w:rsid w:val="00D471EC"/>
    <w:rsid w:val="00D473BF"/>
    <w:rsid w:val="00D50D3B"/>
    <w:rsid w:val="00D50F91"/>
    <w:rsid w:val="00D51DF5"/>
    <w:rsid w:val="00D52655"/>
    <w:rsid w:val="00D52CEC"/>
    <w:rsid w:val="00D53087"/>
    <w:rsid w:val="00D5394D"/>
    <w:rsid w:val="00D53AD8"/>
    <w:rsid w:val="00D541CB"/>
    <w:rsid w:val="00D547A7"/>
    <w:rsid w:val="00D556DA"/>
    <w:rsid w:val="00D56776"/>
    <w:rsid w:val="00D57ECB"/>
    <w:rsid w:val="00D61183"/>
    <w:rsid w:val="00D6144A"/>
    <w:rsid w:val="00D61677"/>
    <w:rsid w:val="00D61B63"/>
    <w:rsid w:val="00D6225C"/>
    <w:rsid w:val="00D62697"/>
    <w:rsid w:val="00D63D26"/>
    <w:rsid w:val="00D641AB"/>
    <w:rsid w:val="00D64E39"/>
    <w:rsid w:val="00D64F6F"/>
    <w:rsid w:val="00D65722"/>
    <w:rsid w:val="00D65736"/>
    <w:rsid w:val="00D71238"/>
    <w:rsid w:val="00D71BEE"/>
    <w:rsid w:val="00D72C20"/>
    <w:rsid w:val="00D73C7B"/>
    <w:rsid w:val="00D803A2"/>
    <w:rsid w:val="00D80514"/>
    <w:rsid w:val="00D80A3B"/>
    <w:rsid w:val="00D811BE"/>
    <w:rsid w:val="00D81D2D"/>
    <w:rsid w:val="00D8287B"/>
    <w:rsid w:val="00D835CE"/>
    <w:rsid w:val="00D84CC2"/>
    <w:rsid w:val="00D8574A"/>
    <w:rsid w:val="00D90ED9"/>
    <w:rsid w:val="00D90F29"/>
    <w:rsid w:val="00D919BE"/>
    <w:rsid w:val="00D927EF"/>
    <w:rsid w:val="00D92A02"/>
    <w:rsid w:val="00D93681"/>
    <w:rsid w:val="00D936BE"/>
    <w:rsid w:val="00D940B0"/>
    <w:rsid w:val="00DA11C7"/>
    <w:rsid w:val="00DA14CA"/>
    <w:rsid w:val="00DA18A1"/>
    <w:rsid w:val="00DA4A2C"/>
    <w:rsid w:val="00DA53F5"/>
    <w:rsid w:val="00DB0A32"/>
    <w:rsid w:val="00DB13AA"/>
    <w:rsid w:val="00DB4B93"/>
    <w:rsid w:val="00DB4C89"/>
    <w:rsid w:val="00DB51F6"/>
    <w:rsid w:val="00DB59E9"/>
    <w:rsid w:val="00DB5E30"/>
    <w:rsid w:val="00DB60A3"/>
    <w:rsid w:val="00DB7B1F"/>
    <w:rsid w:val="00DC0A4F"/>
    <w:rsid w:val="00DC2804"/>
    <w:rsid w:val="00DC281D"/>
    <w:rsid w:val="00DC2EFB"/>
    <w:rsid w:val="00DC3500"/>
    <w:rsid w:val="00DC46E6"/>
    <w:rsid w:val="00DC4FE6"/>
    <w:rsid w:val="00DC540E"/>
    <w:rsid w:val="00DC567E"/>
    <w:rsid w:val="00DC5EDB"/>
    <w:rsid w:val="00DC6685"/>
    <w:rsid w:val="00DC69B9"/>
    <w:rsid w:val="00DC6D10"/>
    <w:rsid w:val="00DC720C"/>
    <w:rsid w:val="00DC728F"/>
    <w:rsid w:val="00DC7951"/>
    <w:rsid w:val="00DC7B05"/>
    <w:rsid w:val="00DD2F68"/>
    <w:rsid w:val="00DD37B1"/>
    <w:rsid w:val="00DD3C7B"/>
    <w:rsid w:val="00DD4416"/>
    <w:rsid w:val="00DD5049"/>
    <w:rsid w:val="00DD63D9"/>
    <w:rsid w:val="00DD66E3"/>
    <w:rsid w:val="00DD674F"/>
    <w:rsid w:val="00DD73E0"/>
    <w:rsid w:val="00DE29DD"/>
    <w:rsid w:val="00DE2CF1"/>
    <w:rsid w:val="00DE3156"/>
    <w:rsid w:val="00DE38D2"/>
    <w:rsid w:val="00DE3CC5"/>
    <w:rsid w:val="00DE472F"/>
    <w:rsid w:val="00DE6702"/>
    <w:rsid w:val="00DE69B8"/>
    <w:rsid w:val="00DE6CAE"/>
    <w:rsid w:val="00DE78DF"/>
    <w:rsid w:val="00DF0B6A"/>
    <w:rsid w:val="00DF0E95"/>
    <w:rsid w:val="00DF143C"/>
    <w:rsid w:val="00DF1AEC"/>
    <w:rsid w:val="00DF427F"/>
    <w:rsid w:val="00DF5EEF"/>
    <w:rsid w:val="00E027A2"/>
    <w:rsid w:val="00E0603B"/>
    <w:rsid w:val="00E0667D"/>
    <w:rsid w:val="00E06FAA"/>
    <w:rsid w:val="00E07BF6"/>
    <w:rsid w:val="00E07D6B"/>
    <w:rsid w:val="00E10230"/>
    <w:rsid w:val="00E12402"/>
    <w:rsid w:val="00E1307D"/>
    <w:rsid w:val="00E13813"/>
    <w:rsid w:val="00E1412D"/>
    <w:rsid w:val="00E149B0"/>
    <w:rsid w:val="00E15EA8"/>
    <w:rsid w:val="00E17B70"/>
    <w:rsid w:val="00E208BA"/>
    <w:rsid w:val="00E20A39"/>
    <w:rsid w:val="00E23104"/>
    <w:rsid w:val="00E24748"/>
    <w:rsid w:val="00E25673"/>
    <w:rsid w:val="00E259CD"/>
    <w:rsid w:val="00E303B8"/>
    <w:rsid w:val="00E30FC3"/>
    <w:rsid w:val="00E33A17"/>
    <w:rsid w:val="00E33AAC"/>
    <w:rsid w:val="00E347AD"/>
    <w:rsid w:val="00E35325"/>
    <w:rsid w:val="00E35743"/>
    <w:rsid w:val="00E35F6C"/>
    <w:rsid w:val="00E375D9"/>
    <w:rsid w:val="00E377D2"/>
    <w:rsid w:val="00E40224"/>
    <w:rsid w:val="00E4042D"/>
    <w:rsid w:val="00E408FF"/>
    <w:rsid w:val="00E41E5A"/>
    <w:rsid w:val="00E42592"/>
    <w:rsid w:val="00E429E3"/>
    <w:rsid w:val="00E430F7"/>
    <w:rsid w:val="00E43143"/>
    <w:rsid w:val="00E438E0"/>
    <w:rsid w:val="00E43EDF"/>
    <w:rsid w:val="00E4410F"/>
    <w:rsid w:val="00E502ED"/>
    <w:rsid w:val="00E50367"/>
    <w:rsid w:val="00E503F7"/>
    <w:rsid w:val="00E50649"/>
    <w:rsid w:val="00E50D4C"/>
    <w:rsid w:val="00E511EE"/>
    <w:rsid w:val="00E511FB"/>
    <w:rsid w:val="00E51AD1"/>
    <w:rsid w:val="00E51D2A"/>
    <w:rsid w:val="00E52378"/>
    <w:rsid w:val="00E53C39"/>
    <w:rsid w:val="00E540AF"/>
    <w:rsid w:val="00E54797"/>
    <w:rsid w:val="00E54B87"/>
    <w:rsid w:val="00E54D34"/>
    <w:rsid w:val="00E554A7"/>
    <w:rsid w:val="00E57145"/>
    <w:rsid w:val="00E57E1B"/>
    <w:rsid w:val="00E6068D"/>
    <w:rsid w:val="00E61141"/>
    <w:rsid w:val="00E614DB"/>
    <w:rsid w:val="00E6189B"/>
    <w:rsid w:val="00E6315B"/>
    <w:rsid w:val="00E655A1"/>
    <w:rsid w:val="00E65E90"/>
    <w:rsid w:val="00E6783D"/>
    <w:rsid w:val="00E70BDA"/>
    <w:rsid w:val="00E70FD9"/>
    <w:rsid w:val="00E7113E"/>
    <w:rsid w:val="00E71337"/>
    <w:rsid w:val="00E718CB"/>
    <w:rsid w:val="00E74844"/>
    <w:rsid w:val="00E751E9"/>
    <w:rsid w:val="00E75EA7"/>
    <w:rsid w:val="00E75F00"/>
    <w:rsid w:val="00E76E10"/>
    <w:rsid w:val="00E772A6"/>
    <w:rsid w:val="00E7763F"/>
    <w:rsid w:val="00E77BEB"/>
    <w:rsid w:val="00E816EE"/>
    <w:rsid w:val="00E81CE6"/>
    <w:rsid w:val="00E82713"/>
    <w:rsid w:val="00E82C59"/>
    <w:rsid w:val="00E82DDA"/>
    <w:rsid w:val="00E83228"/>
    <w:rsid w:val="00E83710"/>
    <w:rsid w:val="00E839BF"/>
    <w:rsid w:val="00E84C48"/>
    <w:rsid w:val="00E85009"/>
    <w:rsid w:val="00E87CC2"/>
    <w:rsid w:val="00E91078"/>
    <w:rsid w:val="00E91284"/>
    <w:rsid w:val="00E9184E"/>
    <w:rsid w:val="00E920BC"/>
    <w:rsid w:val="00E930AD"/>
    <w:rsid w:val="00E937E6"/>
    <w:rsid w:val="00E93904"/>
    <w:rsid w:val="00E94ECA"/>
    <w:rsid w:val="00E958D7"/>
    <w:rsid w:val="00E970D4"/>
    <w:rsid w:val="00E97D19"/>
    <w:rsid w:val="00EA091C"/>
    <w:rsid w:val="00EA3AFB"/>
    <w:rsid w:val="00EA5D78"/>
    <w:rsid w:val="00EA66C1"/>
    <w:rsid w:val="00EA68A5"/>
    <w:rsid w:val="00EA77D6"/>
    <w:rsid w:val="00EB0880"/>
    <w:rsid w:val="00EB151F"/>
    <w:rsid w:val="00EB157B"/>
    <w:rsid w:val="00EB1595"/>
    <w:rsid w:val="00EB1D61"/>
    <w:rsid w:val="00EB212A"/>
    <w:rsid w:val="00EB29A1"/>
    <w:rsid w:val="00EB36EC"/>
    <w:rsid w:val="00EB37ED"/>
    <w:rsid w:val="00EB41CF"/>
    <w:rsid w:val="00EB4D05"/>
    <w:rsid w:val="00EB52AA"/>
    <w:rsid w:val="00EB707B"/>
    <w:rsid w:val="00EB7883"/>
    <w:rsid w:val="00EC08E1"/>
    <w:rsid w:val="00EC12DD"/>
    <w:rsid w:val="00EC2A40"/>
    <w:rsid w:val="00EC3070"/>
    <w:rsid w:val="00EC49B4"/>
    <w:rsid w:val="00ED181B"/>
    <w:rsid w:val="00ED21E9"/>
    <w:rsid w:val="00ED3DE1"/>
    <w:rsid w:val="00ED40CE"/>
    <w:rsid w:val="00ED5D7E"/>
    <w:rsid w:val="00ED6852"/>
    <w:rsid w:val="00EE004A"/>
    <w:rsid w:val="00EE011D"/>
    <w:rsid w:val="00EE2921"/>
    <w:rsid w:val="00EE299F"/>
    <w:rsid w:val="00EE32B7"/>
    <w:rsid w:val="00EE3606"/>
    <w:rsid w:val="00EE3921"/>
    <w:rsid w:val="00EE5BC4"/>
    <w:rsid w:val="00EE65C8"/>
    <w:rsid w:val="00EE7551"/>
    <w:rsid w:val="00EF07EC"/>
    <w:rsid w:val="00EF0F51"/>
    <w:rsid w:val="00EF2039"/>
    <w:rsid w:val="00EF2BA4"/>
    <w:rsid w:val="00EF3FAF"/>
    <w:rsid w:val="00EF5142"/>
    <w:rsid w:val="00EF5883"/>
    <w:rsid w:val="00EF68D1"/>
    <w:rsid w:val="00EF781B"/>
    <w:rsid w:val="00F01121"/>
    <w:rsid w:val="00F01F17"/>
    <w:rsid w:val="00F0224C"/>
    <w:rsid w:val="00F039EB"/>
    <w:rsid w:val="00F050DB"/>
    <w:rsid w:val="00F050EE"/>
    <w:rsid w:val="00F068F1"/>
    <w:rsid w:val="00F1048B"/>
    <w:rsid w:val="00F11A3C"/>
    <w:rsid w:val="00F12110"/>
    <w:rsid w:val="00F126D4"/>
    <w:rsid w:val="00F138D5"/>
    <w:rsid w:val="00F13DCD"/>
    <w:rsid w:val="00F153EB"/>
    <w:rsid w:val="00F15B83"/>
    <w:rsid w:val="00F162D3"/>
    <w:rsid w:val="00F21404"/>
    <w:rsid w:val="00F21E3B"/>
    <w:rsid w:val="00F23C95"/>
    <w:rsid w:val="00F2442C"/>
    <w:rsid w:val="00F25F29"/>
    <w:rsid w:val="00F3196D"/>
    <w:rsid w:val="00F34A6B"/>
    <w:rsid w:val="00F354CA"/>
    <w:rsid w:val="00F36790"/>
    <w:rsid w:val="00F374BD"/>
    <w:rsid w:val="00F40E1D"/>
    <w:rsid w:val="00F41CE6"/>
    <w:rsid w:val="00F4204E"/>
    <w:rsid w:val="00F4395A"/>
    <w:rsid w:val="00F44D4B"/>
    <w:rsid w:val="00F450AF"/>
    <w:rsid w:val="00F472C6"/>
    <w:rsid w:val="00F5074F"/>
    <w:rsid w:val="00F50E45"/>
    <w:rsid w:val="00F51DF9"/>
    <w:rsid w:val="00F537C7"/>
    <w:rsid w:val="00F54352"/>
    <w:rsid w:val="00F5483C"/>
    <w:rsid w:val="00F54B4F"/>
    <w:rsid w:val="00F56394"/>
    <w:rsid w:val="00F56517"/>
    <w:rsid w:val="00F60131"/>
    <w:rsid w:val="00F60855"/>
    <w:rsid w:val="00F608AD"/>
    <w:rsid w:val="00F60A2C"/>
    <w:rsid w:val="00F60EF9"/>
    <w:rsid w:val="00F61A1D"/>
    <w:rsid w:val="00F61BBD"/>
    <w:rsid w:val="00F62564"/>
    <w:rsid w:val="00F63925"/>
    <w:rsid w:val="00F65317"/>
    <w:rsid w:val="00F65832"/>
    <w:rsid w:val="00F65D4D"/>
    <w:rsid w:val="00F703BF"/>
    <w:rsid w:val="00F704EC"/>
    <w:rsid w:val="00F70701"/>
    <w:rsid w:val="00F72468"/>
    <w:rsid w:val="00F72836"/>
    <w:rsid w:val="00F72FED"/>
    <w:rsid w:val="00F73CFC"/>
    <w:rsid w:val="00F73DE4"/>
    <w:rsid w:val="00F76DEF"/>
    <w:rsid w:val="00F77EDA"/>
    <w:rsid w:val="00F8428A"/>
    <w:rsid w:val="00F86653"/>
    <w:rsid w:val="00F8666B"/>
    <w:rsid w:val="00F866DA"/>
    <w:rsid w:val="00F86F75"/>
    <w:rsid w:val="00F87F1E"/>
    <w:rsid w:val="00F908FE"/>
    <w:rsid w:val="00F90E88"/>
    <w:rsid w:val="00F91444"/>
    <w:rsid w:val="00F92267"/>
    <w:rsid w:val="00F9245C"/>
    <w:rsid w:val="00F943AB"/>
    <w:rsid w:val="00F956FD"/>
    <w:rsid w:val="00F964DE"/>
    <w:rsid w:val="00F965EC"/>
    <w:rsid w:val="00F97B33"/>
    <w:rsid w:val="00F97D04"/>
    <w:rsid w:val="00FA30C9"/>
    <w:rsid w:val="00FA35FF"/>
    <w:rsid w:val="00FA3F5F"/>
    <w:rsid w:val="00FA61BD"/>
    <w:rsid w:val="00FA6961"/>
    <w:rsid w:val="00FA7FF5"/>
    <w:rsid w:val="00FB1BF5"/>
    <w:rsid w:val="00FB2BEC"/>
    <w:rsid w:val="00FB34CE"/>
    <w:rsid w:val="00FB5607"/>
    <w:rsid w:val="00FB7F48"/>
    <w:rsid w:val="00FC07A7"/>
    <w:rsid w:val="00FC0E94"/>
    <w:rsid w:val="00FC1998"/>
    <w:rsid w:val="00FC216D"/>
    <w:rsid w:val="00FC2D36"/>
    <w:rsid w:val="00FC2EED"/>
    <w:rsid w:val="00FC34A2"/>
    <w:rsid w:val="00FC3CF7"/>
    <w:rsid w:val="00FC4703"/>
    <w:rsid w:val="00FC5067"/>
    <w:rsid w:val="00FC6235"/>
    <w:rsid w:val="00FC7CAE"/>
    <w:rsid w:val="00FD1E7E"/>
    <w:rsid w:val="00FD33B5"/>
    <w:rsid w:val="00FD371E"/>
    <w:rsid w:val="00FD4382"/>
    <w:rsid w:val="00FD5E31"/>
    <w:rsid w:val="00FD635C"/>
    <w:rsid w:val="00FD7C61"/>
    <w:rsid w:val="00FE1BD1"/>
    <w:rsid w:val="00FE2774"/>
    <w:rsid w:val="00FE30FE"/>
    <w:rsid w:val="00FE359C"/>
    <w:rsid w:val="00FE5D0E"/>
    <w:rsid w:val="00FF0DD4"/>
    <w:rsid w:val="00FF175B"/>
    <w:rsid w:val="00FF194B"/>
    <w:rsid w:val="00FF53F5"/>
    <w:rsid w:val="00FF599A"/>
    <w:rsid w:val="00FF605B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4:docId w14:val="35673C02"/>
  <w15:chartTrackingRefBased/>
  <w15:docId w15:val="{CDEF83E8-DD7E-4820-8B8F-CCF8EEA3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7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18"/>
    </w:rPr>
  </w:style>
  <w:style w:type="paragraph" w:styleId="3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91A4B"/>
    <w:pPr>
      <w:keepNext/>
      <w:tabs>
        <w:tab w:val="num" w:pos="360"/>
      </w:tabs>
      <w:suppressAutoHyphens/>
      <w:ind w:left="360" w:hanging="360"/>
      <w:jc w:val="both"/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лавление"/>
    <w:basedOn w:val="a"/>
    <w:next w:val="a"/>
    <w:autoRedefine/>
    <w:rPr>
      <w:b/>
      <w:sz w:val="28"/>
      <w:szCs w:val="28"/>
    </w:rPr>
  </w:style>
  <w:style w:type="paragraph" w:customStyle="1" w:styleId="a4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pPr>
      <w:spacing w:after="120"/>
      <w:ind w:left="283"/>
    </w:pPr>
  </w:style>
  <w:style w:type="paragraph" w:styleId="20">
    <w:name w:val="Body Text Indent 2"/>
    <w:basedOn w:val="a"/>
    <w:link w:val="21"/>
    <w:pPr>
      <w:autoSpaceDE w:val="0"/>
      <w:autoSpaceDN w:val="0"/>
      <w:adjustRightInd w:val="0"/>
      <w:ind w:firstLine="539"/>
      <w:jc w:val="center"/>
    </w:pPr>
    <w:rPr>
      <w:b/>
      <w:sz w:val="24"/>
      <w:szCs w:val="18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toc 2"/>
    <w:basedOn w:val="a"/>
    <w:next w:val="a"/>
    <w:autoRedefine/>
    <w:uiPriority w:val="39"/>
    <w:pPr>
      <w:ind w:left="200"/>
    </w:pPr>
    <w:rPr>
      <w:smallCaps/>
      <w:szCs w:val="24"/>
    </w:rPr>
  </w:style>
  <w:style w:type="character" w:customStyle="1" w:styleId="23">
    <w:name w:val="Заголовок 2 Знак"/>
    <w:rPr>
      <w:sz w:val="28"/>
      <w:lang w:val="ru-RU" w:eastAsia="ru-RU" w:bidi="ar-SA"/>
    </w:rPr>
  </w:style>
  <w:style w:type="character" w:styleId="a7">
    <w:name w:val="Hyperlink"/>
    <w:uiPriority w:val="99"/>
    <w:rPr>
      <w:color w:val="0000FF"/>
      <w:u w:val="single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8">
    <w:name w:val="Body Text"/>
    <w:basedOn w:val="a"/>
    <w:link w:val="a9"/>
    <w:pPr>
      <w:spacing w:after="120"/>
    </w:pPr>
  </w:style>
  <w:style w:type="paragraph" w:styleId="11">
    <w:name w:val="toc 1"/>
    <w:basedOn w:val="a"/>
    <w:next w:val="a"/>
    <w:autoRedefine/>
    <w:uiPriority w:val="39"/>
    <w:rsid w:val="0042253D"/>
    <w:pPr>
      <w:tabs>
        <w:tab w:val="right" w:leader="dot" w:pos="9345"/>
      </w:tabs>
      <w:spacing w:before="120" w:after="120"/>
    </w:pPr>
    <w:rPr>
      <w:b/>
      <w:bCs/>
      <w:noProof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styleId="ac">
    <w:name w:val="page number"/>
    <w:basedOn w:val="a0"/>
  </w:style>
  <w:style w:type="paragraph" w:styleId="32">
    <w:name w:val="toc 3"/>
    <w:basedOn w:val="a"/>
    <w:next w:val="a"/>
    <w:autoRedefine/>
    <w:semiHidden/>
    <w:pPr>
      <w:ind w:left="400"/>
    </w:pPr>
    <w:rPr>
      <w:i/>
      <w:iCs/>
      <w:szCs w:val="24"/>
    </w:rPr>
  </w:style>
  <w:style w:type="paragraph" w:styleId="41">
    <w:name w:val="toc 4"/>
    <w:basedOn w:val="a"/>
    <w:next w:val="a"/>
    <w:autoRedefine/>
    <w:semiHidden/>
    <w:pPr>
      <w:ind w:left="600"/>
    </w:pPr>
    <w:rPr>
      <w:szCs w:val="21"/>
    </w:rPr>
  </w:style>
  <w:style w:type="paragraph" w:styleId="5">
    <w:name w:val="toc 5"/>
    <w:basedOn w:val="a"/>
    <w:next w:val="a"/>
    <w:autoRedefine/>
    <w:semiHidden/>
    <w:pPr>
      <w:ind w:left="800"/>
    </w:pPr>
    <w:rPr>
      <w:szCs w:val="21"/>
    </w:rPr>
  </w:style>
  <w:style w:type="paragraph" w:styleId="6">
    <w:name w:val="toc 6"/>
    <w:basedOn w:val="a"/>
    <w:next w:val="a"/>
    <w:autoRedefine/>
    <w:semiHidden/>
    <w:pPr>
      <w:ind w:left="1000"/>
    </w:pPr>
    <w:rPr>
      <w:szCs w:val="21"/>
    </w:rPr>
  </w:style>
  <w:style w:type="paragraph" w:styleId="7">
    <w:name w:val="toc 7"/>
    <w:basedOn w:val="a"/>
    <w:next w:val="a"/>
    <w:autoRedefine/>
    <w:uiPriority w:val="39"/>
    <w:pPr>
      <w:ind w:left="1200"/>
    </w:pPr>
    <w:rPr>
      <w:szCs w:val="21"/>
    </w:rPr>
  </w:style>
  <w:style w:type="paragraph" w:styleId="8">
    <w:name w:val="toc 8"/>
    <w:basedOn w:val="a"/>
    <w:next w:val="a"/>
    <w:autoRedefine/>
    <w:semiHidden/>
    <w:pPr>
      <w:ind w:left="1400"/>
    </w:pPr>
    <w:rPr>
      <w:szCs w:val="21"/>
    </w:rPr>
  </w:style>
  <w:style w:type="paragraph" w:styleId="9">
    <w:name w:val="toc 9"/>
    <w:basedOn w:val="a"/>
    <w:next w:val="a"/>
    <w:autoRedefine/>
    <w:semiHidden/>
    <w:pPr>
      <w:ind w:left="1600"/>
    </w:pPr>
    <w:rPr>
      <w:szCs w:val="21"/>
    </w:rPr>
  </w:style>
  <w:style w:type="paragraph" w:styleId="ad">
    <w:name w:val="footnote text"/>
    <w:basedOn w:val="a"/>
    <w:link w:val="ae"/>
    <w:uiPriority w:val="99"/>
    <w:rsid w:val="003303E7"/>
  </w:style>
  <w:style w:type="character" w:styleId="af">
    <w:name w:val="footnote reference"/>
    <w:uiPriority w:val="99"/>
    <w:semiHidden/>
    <w:rsid w:val="003303E7"/>
    <w:rPr>
      <w:vertAlign w:val="superscript"/>
    </w:rPr>
  </w:style>
  <w:style w:type="paragraph" w:styleId="af0">
    <w:name w:val="footer"/>
    <w:basedOn w:val="a"/>
    <w:link w:val="af1"/>
    <w:uiPriority w:val="99"/>
    <w:rsid w:val="004B537E"/>
    <w:pPr>
      <w:tabs>
        <w:tab w:val="center" w:pos="4677"/>
        <w:tab w:val="right" w:pos="9355"/>
      </w:tabs>
    </w:pPr>
  </w:style>
  <w:style w:type="paragraph" w:styleId="af2">
    <w:name w:val="Balloon Text"/>
    <w:basedOn w:val="a"/>
    <w:link w:val="af3"/>
    <w:uiPriority w:val="99"/>
    <w:rsid w:val="0014773A"/>
    <w:rPr>
      <w:rFonts w:ascii="Tahoma" w:hAnsi="Tahoma" w:cs="Tahoma"/>
      <w:sz w:val="16"/>
      <w:szCs w:val="16"/>
    </w:rPr>
  </w:style>
  <w:style w:type="character" w:customStyle="1" w:styleId="42">
    <w:name w:val="Основной шрифт абзаца4"/>
    <w:rsid w:val="00A91A4B"/>
  </w:style>
  <w:style w:type="character" w:customStyle="1" w:styleId="Absatz-Standardschriftart">
    <w:name w:val="Absatz-Standardschriftart"/>
    <w:rsid w:val="00A91A4B"/>
  </w:style>
  <w:style w:type="character" w:customStyle="1" w:styleId="WW-Absatz-Standardschriftart">
    <w:name w:val="WW-Absatz-Standardschriftart"/>
    <w:rsid w:val="00A91A4B"/>
  </w:style>
  <w:style w:type="character" w:customStyle="1" w:styleId="33">
    <w:name w:val="Основной шрифт абзаца3"/>
    <w:rsid w:val="00A91A4B"/>
  </w:style>
  <w:style w:type="character" w:customStyle="1" w:styleId="WW8Num1z0">
    <w:name w:val="WW8Num1z0"/>
    <w:rsid w:val="00A91A4B"/>
    <w:rPr>
      <w:rFonts w:ascii="Symbol" w:eastAsia="Times New Roman" w:hAnsi="Symbol" w:cs="Times New Roman"/>
    </w:rPr>
  </w:style>
  <w:style w:type="character" w:customStyle="1" w:styleId="WW8Num1z1">
    <w:name w:val="WW8Num1z1"/>
    <w:rsid w:val="00A91A4B"/>
    <w:rPr>
      <w:rFonts w:ascii="Courier New" w:hAnsi="Courier New" w:cs="Courier New"/>
    </w:rPr>
  </w:style>
  <w:style w:type="character" w:customStyle="1" w:styleId="WW8Num1z2">
    <w:name w:val="WW8Num1z2"/>
    <w:rsid w:val="00A91A4B"/>
    <w:rPr>
      <w:rFonts w:ascii="Wingdings" w:hAnsi="Wingdings"/>
    </w:rPr>
  </w:style>
  <w:style w:type="character" w:customStyle="1" w:styleId="WW8Num1z3">
    <w:name w:val="WW8Num1z3"/>
    <w:rsid w:val="00A91A4B"/>
    <w:rPr>
      <w:rFonts w:ascii="Symbol" w:hAnsi="Symbol"/>
    </w:rPr>
  </w:style>
  <w:style w:type="character" w:customStyle="1" w:styleId="24">
    <w:name w:val="Основной шрифт абзаца2"/>
    <w:rsid w:val="00A91A4B"/>
  </w:style>
  <w:style w:type="character" w:customStyle="1" w:styleId="af4">
    <w:name w:val="Символ сноски"/>
    <w:rsid w:val="00A91A4B"/>
    <w:rPr>
      <w:vertAlign w:val="superscript"/>
    </w:rPr>
  </w:style>
  <w:style w:type="character" w:customStyle="1" w:styleId="12">
    <w:name w:val="Основной шрифт абзаца1"/>
    <w:rsid w:val="00A91A4B"/>
  </w:style>
  <w:style w:type="character" w:customStyle="1" w:styleId="af5">
    <w:name w:val="Символ нумерации"/>
    <w:rsid w:val="00A91A4B"/>
  </w:style>
  <w:style w:type="character" w:customStyle="1" w:styleId="af6">
    <w:name w:val="Маркеры списка"/>
    <w:rsid w:val="00A91A4B"/>
    <w:rPr>
      <w:rFonts w:ascii="OpenSymbol" w:eastAsia="OpenSymbol" w:hAnsi="OpenSymbol" w:cs="OpenSymbol"/>
    </w:rPr>
  </w:style>
  <w:style w:type="paragraph" w:customStyle="1" w:styleId="af7">
    <w:name w:val="Заголовок"/>
    <w:basedOn w:val="a"/>
    <w:next w:val="a8"/>
    <w:rsid w:val="00A91A4B"/>
    <w:pPr>
      <w:keepNext/>
      <w:suppressAutoHyphens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af8">
    <w:name w:val="List"/>
    <w:basedOn w:val="a8"/>
    <w:rsid w:val="00A91A4B"/>
    <w:pPr>
      <w:suppressAutoHyphens/>
    </w:pPr>
    <w:rPr>
      <w:rFonts w:cs="Tahoma"/>
      <w:lang w:eastAsia="ar-SA"/>
    </w:rPr>
  </w:style>
  <w:style w:type="paragraph" w:customStyle="1" w:styleId="34">
    <w:name w:val="Название3"/>
    <w:basedOn w:val="a"/>
    <w:rsid w:val="00A91A4B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35">
    <w:name w:val="Указатель3"/>
    <w:basedOn w:val="a"/>
    <w:rsid w:val="00A91A4B"/>
    <w:pPr>
      <w:suppressLineNumbers/>
      <w:suppressAutoHyphens/>
    </w:pPr>
    <w:rPr>
      <w:rFonts w:cs="Tahoma"/>
      <w:lang w:eastAsia="ar-SA"/>
    </w:rPr>
  </w:style>
  <w:style w:type="paragraph" w:customStyle="1" w:styleId="25">
    <w:name w:val="Название2"/>
    <w:basedOn w:val="a"/>
    <w:rsid w:val="00A91A4B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A91A4B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"/>
    <w:rsid w:val="00A91A4B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A91A4B"/>
    <w:pPr>
      <w:suppressLineNumbers/>
      <w:suppressAutoHyphens/>
    </w:pPr>
    <w:rPr>
      <w:rFonts w:cs="Tahoma"/>
      <w:lang w:eastAsia="ar-SA"/>
    </w:rPr>
  </w:style>
  <w:style w:type="paragraph" w:customStyle="1" w:styleId="210">
    <w:name w:val="Основной текст с отступом 21"/>
    <w:basedOn w:val="a"/>
    <w:rsid w:val="00A91A4B"/>
    <w:pPr>
      <w:suppressAutoHyphens/>
      <w:autoSpaceDE w:val="0"/>
      <w:ind w:firstLine="539"/>
      <w:jc w:val="center"/>
    </w:pPr>
    <w:rPr>
      <w:b/>
      <w:sz w:val="24"/>
      <w:szCs w:val="18"/>
      <w:lang w:eastAsia="ar-SA"/>
    </w:rPr>
  </w:style>
  <w:style w:type="paragraph" w:customStyle="1" w:styleId="ConsPlusCell">
    <w:name w:val="ConsPlusCell"/>
    <w:rsid w:val="00A91A4B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9">
    <w:name w:val="Содержимое таблицы"/>
    <w:basedOn w:val="a"/>
    <w:rsid w:val="00A91A4B"/>
    <w:pPr>
      <w:suppressLineNumbers/>
      <w:suppressAutoHyphens/>
    </w:pPr>
    <w:rPr>
      <w:lang w:eastAsia="ar-SA"/>
    </w:rPr>
  </w:style>
  <w:style w:type="paragraph" w:customStyle="1" w:styleId="afa">
    <w:name w:val="Заголовок таблицы"/>
    <w:basedOn w:val="af9"/>
    <w:rsid w:val="00A91A4B"/>
    <w:pPr>
      <w:jc w:val="center"/>
    </w:pPr>
    <w:rPr>
      <w:b/>
      <w:bCs/>
    </w:rPr>
  </w:style>
  <w:style w:type="paragraph" w:customStyle="1" w:styleId="afb">
    <w:name w:val="Содержимое врезки"/>
    <w:basedOn w:val="a8"/>
    <w:rsid w:val="00A91A4B"/>
    <w:pPr>
      <w:suppressAutoHyphens/>
    </w:pPr>
    <w:rPr>
      <w:lang w:eastAsia="ar-SA"/>
    </w:rPr>
  </w:style>
  <w:style w:type="paragraph" w:customStyle="1" w:styleId="310">
    <w:name w:val="Основной текст с отступом 31"/>
    <w:basedOn w:val="a"/>
    <w:rsid w:val="00A91A4B"/>
    <w:pPr>
      <w:suppressAutoHyphens/>
      <w:ind w:firstLine="720"/>
      <w:jc w:val="both"/>
    </w:pPr>
    <w:rPr>
      <w:sz w:val="28"/>
      <w:lang w:eastAsia="ar-SA"/>
    </w:rPr>
  </w:style>
  <w:style w:type="paragraph" w:customStyle="1" w:styleId="140">
    <w:name w:val="Обычный + 14 пт"/>
    <w:basedOn w:val="310"/>
    <w:uiPriority w:val="99"/>
    <w:rsid w:val="00A91A4B"/>
    <w:pPr>
      <w:spacing w:line="300" w:lineRule="atLeast"/>
    </w:pPr>
    <w:rPr>
      <w:szCs w:val="28"/>
    </w:rPr>
  </w:style>
  <w:style w:type="character" w:customStyle="1" w:styleId="31">
    <w:name w:val="Заголовок 3 Знак1"/>
    <w:link w:val="3"/>
    <w:rsid w:val="00A91A4B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A91A4B"/>
    <w:rPr>
      <w:sz w:val="28"/>
      <w:szCs w:val="28"/>
      <w:lang w:val="ru-RU" w:eastAsia="ar-SA" w:bidi="ar-SA"/>
    </w:rPr>
  </w:style>
  <w:style w:type="character" w:customStyle="1" w:styleId="WW-Absatz-Standardschriftart1">
    <w:name w:val="WW-Absatz-Standardschriftart1"/>
    <w:rsid w:val="00A91A4B"/>
  </w:style>
  <w:style w:type="character" w:customStyle="1" w:styleId="15">
    <w:name w:val="Знак примечания1"/>
    <w:rsid w:val="00A91A4B"/>
    <w:rPr>
      <w:sz w:val="16"/>
      <w:szCs w:val="16"/>
    </w:rPr>
  </w:style>
  <w:style w:type="paragraph" w:customStyle="1" w:styleId="16">
    <w:name w:val="Схема документа1"/>
    <w:basedOn w:val="a"/>
    <w:rsid w:val="00A91A4B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A91A4B"/>
    <w:pPr>
      <w:suppressAutoHyphens/>
    </w:pPr>
    <w:rPr>
      <w:sz w:val="28"/>
      <w:szCs w:val="28"/>
      <w:lang w:eastAsia="ar-SA"/>
    </w:rPr>
  </w:style>
  <w:style w:type="paragraph" w:customStyle="1" w:styleId="17">
    <w:name w:val="Текст примечания1"/>
    <w:basedOn w:val="a"/>
    <w:rsid w:val="00A91A4B"/>
    <w:pPr>
      <w:suppressAutoHyphens/>
    </w:pPr>
    <w:rPr>
      <w:lang w:eastAsia="ar-SA"/>
    </w:rPr>
  </w:style>
  <w:style w:type="paragraph" w:styleId="afc">
    <w:name w:val="annotation text"/>
    <w:basedOn w:val="a"/>
    <w:link w:val="afd"/>
    <w:uiPriority w:val="99"/>
    <w:unhideWhenUsed/>
    <w:rsid w:val="00A91A4B"/>
    <w:pPr>
      <w:suppressAutoHyphens/>
    </w:pPr>
    <w:rPr>
      <w:lang w:eastAsia="ar-SA"/>
    </w:rPr>
  </w:style>
  <w:style w:type="character" w:customStyle="1" w:styleId="afd">
    <w:name w:val="Текст примечания Знак"/>
    <w:link w:val="afc"/>
    <w:uiPriority w:val="99"/>
    <w:rsid w:val="00A91A4B"/>
    <w:rPr>
      <w:lang w:val="ru-RU" w:eastAsia="ar-SA" w:bidi="ar-SA"/>
    </w:rPr>
  </w:style>
  <w:style w:type="paragraph" w:styleId="afe">
    <w:name w:val="annotation subject"/>
    <w:basedOn w:val="17"/>
    <w:next w:val="17"/>
    <w:link w:val="aff"/>
    <w:uiPriority w:val="99"/>
    <w:rsid w:val="00A91A4B"/>
    <w:rPr>
      <w:b/>
      <w:bCs/>
    </w:rPr>
  </w:style>
  <w:style w:type="character" w:customStyle="1" w:styleId="aff">
    <w:name w:val="Тема примечания Знак"/>
    <w:link w:val="afe"/>
    <w:uiPriority w:val="99"/>
    <w:rsid w:val="00A91A4B"/>
    <w:rPr>
      <w:b/>
      <w:bCs/>
      <w:lang w:val="ru-RU" w:eastAsia="ar-SA" w:bidi="ar-SA"/>
    </w:rPr>
  </w:style>
  <w:style w:type="character" w:styleId="aff0">
    <w:name w:val="endnote reference"/>
    <w:semiHidden/>
    <w:rsid w:val="00CC5CFD"/>
    <w:rPr>
      <w:vertAlign w:val="superscript"/>
    </w:rPr>
  </w:style>
  <w:style w:type="paragraph" w:styleId="aff1">
    <w:name w:val="Revision"/>
    <w:hidden/>
    <w:uiPriority w:val="99"/>
    <w:semiHidden/>
    <w:rsid w:val="00060580"/>
  </w:style>
  <w:style w:type="character" w:styleId="aff2">
    <w:name w:val="annotation reference"/>
    <w:uiPriority w:val="99"/>
    <w:rsid w:val="001D61C0"/>
    <w:rPr>
      <w:sz w:val="16"/>
      <w:szCs w:val="16"/>
    </w:rPr>
  </w:style>
  <w:style w:type="paragraph" w:styleId="aff3">
    <w:name w:val="TOC Heading"/>
    <w:basedOn w:val="1"/>
    <w:next w:val="a"/>
    <w:uiPriority w:val="39"/>
    <w:semiHidden/>
    <w:unhideWhenUsed/>
    <w:qFormat/>
    <w:rsid w:val="00307A3D"/>
    <w:pPr>
      <w:keepLines/>
      <w:spacing w:before="480" w:line="276" w:lineRule="auto"/>
      <w:outlineLvl w:val="9"/>
    </w:pPr>
    <w:rPr>
      <w:rFonts w:ascii="Cambria" w:hAnsi="Cambria"/>
      <w:b/>
      <w:bCs/>
      <w:color w:val="365F91"/>
    </w:rPr>
  </w:style>
  <w:style w:type="character" w:styleId="aff4">
    <w:name w:val="Emphasis"/>
    <w:qFormat/>
    <w:rsid w:val="00B234EC"/>
    <w:rPr>
      <w:i/>
      <w:iCs/>
    </w:rPr>
  </w:style>
  <w:style w:type="table" w:customStyle="1" w:styleId="18">
    <w:name w:val="Сетка таблицы1"/>
    <w:basedOn w:val="a1"/>
    <w:next w:val="aff5"/>
    <w:uiPriority w:val="59"/>
    <w:rsid w:val="00FB34C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5">
    <w:name w:val="Table Grid"/>
    <w:basedOn w:val="a1"/>
    <w:uiPriority w:val="59"/>
    <w:rsid w:val="00FB3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сноски Знак"/>
    <w:link w:val="ad"/>
    <w:uiPriority w:val="99"/>
    <w:rsid w:val="00276E90"/>
  </w:style>
  <w:style w:type="paragraph" w:customStyle="1" w:styleId="27">
    <w:name w:val="Знак Знак Знак2"/>
    <w:basedOn w:val="a"/>
    <w:rsid w:val="002C04E4"/>
    <w:pPr>
      <w:suppressAutoHyphens/>
      <w:spacing w:after="160" w:line="240" w:lineRule="exact"/>
    </w:pPr>
    <w:rPr>
      <w:rFonts w:ascii="Verdana" w:hAnsi="Verdana"/>
      <w:lang w:val="en-US" w:eastAsia="ar-SA"/>
    </w:rPr>
  </w:style>
  <w:style w:type="paragraph" w:customStyle="1" w:styleId="OTRTableHead">
    <w:name w:val="OTR_Table_Head"/>
    <w:basedOn w:val="a"/>
    <w:link w:val="OTRTableHead0"/>
    <w:rsid w:val="002C04E4"/>
    <w:pPr>
      <w:keepNext/>
      <w:spacing w:before="60" w:after="60"/>
      <w:jc w:val="center"/>
    </w:pPr>
    <w:rPr>
      <w:b/>
      <w:sz w:val="24"/>
    </w:rPr>
  </w:style>
  <w:style w:type="character" w:customStyle="1" w:styleId="OTRTableHead0">
    <w:name w:val="OTR_Table_Head Знак"/>
    <w:link w:val="OTRTableHead"/>
    <w:locked/>
    <w:rsid w:val="002C04E4"/>
    <w:rPr>
      <w:b/>
      <w:sz w:val="24"/>
    </w:rPr>
  </w:style>
  <w:style w:type="paragraph" w:customStyle="1" w:styleId="OTRNameTable">
    <w:name w:val="OTR_Name_Table"/>
    <w:basedOn w:val="a"/>
    <w:link w:val="OTRNameTable0"/>
    <w:rsid w:val="002C04E4"/>
    <w:pPr>
      <w:keepNext/>
      <w:numPr>
        <w:numId w:val="1"/>
      </w:numPr>
      <w:tabs>
        <w:tab w:val="num" w:pos="1080"/>
      </w:tabs>
      <w:spacing w:before="120"/>
      <w:jc w:val="both"/>
    </w:pPr>
    <w:rPr>
      <w:b/>
      <w:sz w:val="24"/>
    </w:rPr>
  </w:style>
  <w:style w:type="character" w:customStyle="1" w:styleId="OTRNameTable0">
    <w:name w:val="OTR_Name_Table Знак"/>
    <w:link w:val="OTRNameTable"/>
    <w:locked/>
    <w:rsid w:val="002C04E4"/>
    <w:rPr>
      <w:b/>
      <w:sz w:val="24"/>
    </w:rPr>
  </w:style>
  <w:style w:type="paragraph" w:styleId="aff6">
    <w:name w:val="endnote text"/>
    <w:basedOn w:val="a"/>
    <w:link w:val="aff7"/>
    <w:uiPriority w:val="99"/>
    <w:unhideWhenUsed/>
    <w:rsid w:val="002C04E4"/>
    <w:pPr>
      <w:suppressAutoHyphens/>
    </w:pPr>
    <w:rPr>
      <w:lang w:val="x-none" w:eastAsia="ar-SA"/>
    </w:rPr>
  </w:style>
  <w:style w:type="character" w:customStyle="1" w:styleId="aff7">
    <w:name w:val="Текст концевой сноски Знак"/>
    <w:link w:val="aff6"/>
    <w:uiPriority w:val="99"/>
    <w:rsid w:val="002C04E4"/>
    <w:rPr>
      <w:lang w:val="x-none" w:eastAsia="ar-SA"/>
    </w:rPr>
  </w:style>
  <w:style w:type="paragraph" w:customStyle="1" w:styleId="ConsPlusNormal">
    <w:name w:val="ConsPlusNormal"/>
    <w:rsid w:val="002C04E4"/>
    <w:pPr>
      <w:autoSpaceDE w:val="0"/>
      <w:autoSpaceDN w:val="0"/>
      <w:adjustRightInd w:val="0"/>
    </w:pPr>
  </w:style>
  <w:style w:type="character" w:styleId="aff8">
    <w:name w:val="FollowedHyperlink"/>
    <w:uiPriority w:val="99"/>
    <w:unhideWhenUsed/>
    <w:rsid w:val="002C04E4"/>
    <w:rPr>
      <w:color w:val="800080"/>
      <w:u w:val="single"/>
    </w:rPr>
  </w:style>
  <w:style w:type="paragraph" w:customStyle="1" w:styleId="ConsPlusTitle">
    <w:name w:val="ConsPlusTitle"/>
    <w:rsid w:val="002C04E4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2C04E4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2C04E4"/>
    <w:rPr>
      <w:sz w:val="28"/>
      <w:szCs w:val="28"/>
    </w:rPr>
  </w:style>
  <w:style w:type="character" w:customStyle="1" w:styleId="ab">
    <w:name w:val="Верхний колонтитул Знак"/>
    <w:link w:val="aa"/>
    <w:uiPriority w:val="99"/>
    <w:rsid w:val="002C04E4"/>
  </w:style>
  <w:style w:type="character" w:customStyle="1" w:styleId="af1">
    <w:name w:val="Нижний колонтитул Знак"/>
    <w:link w:val="af0"/>
    <w:uiPriority w:val="99"/>
    <w:rsid w:val="002C04E4"/>
  </w:style>
  <w:style w:type="character" w:customStyle="1" w:styleId="af3">
    <w:name w:val="Текст выноски Знак"/>
    <w:link w:val="af2"/>
    <w:uiPriority w:val="99"/>
    <w:rsid w:val="002C04E4"/>
    <w:rPr>
      <w:rFonts w:ascii="Tahoma" w:hAnsi="Tahoma" w:cs="Tahoma"/>
      <w:sz w:val="16"/>
      <w:szCs w:val="16"/>
    </w:rPr>
  </w:style>
  <w:style w:type="paragraph" w:styleId="aff9">
    <w:name w:val="List Paragraph"/>
    <w:basedOn w:val="a"/>
    <w:uiPriority w:val="34"/>
    <w:qFormat/>
    <w:rsid w:val="002C04E4"/>
    <w:pPr>
      <w:suppressAutoHyphens/>
      <w:ind w:left="720"/>
      <w:contextualSpacing/>
    </w:pPr>
    <w:rPr>
      <w:lang w:eastAsia="ar-SA"/>
    </w:rPr>
  </w:style>
  <w:style w:type="character" w:customStyle="1" w:styleId="a9">
    <w:name w:val="Основной текст Знак"/>
    <w:link w:val="a8"/>
    <w:rsid w:val="002C04E4"/>
  </w:style>
  <w:style w:type="character" w:customStyle="1" w:styleId="a6">
    <w:name w:val="Основной текст с отступом Знак"/>
    <w:link w:val="a5"/>
    <w:rsid w:val="002C04E4"/>
  </w:style>
  <w:style w:type="numbering" w:customStyle="1" w:styleId="19">
    <w:name w:val="Нет списка1"/>
    <w:next w:val="a2"/>
    <w:uiPriority w:val="99"/>
    <w:semiHidden/>
    <w:unhideWhenUsed/>
    <w:rsid w:val="00C33C76"/>
  </w:style>
  <w:style w:type="table" w:customStyle="1" w:styleId="28">
    <w:name w:val="Сетка таблицы2"/>
    <w:basedOn w:val="a1"/>
    <w:next w:val="aff5"/>
    <w:uiPriority w:val="59"/>
    <w:rsid w:val="00C33C7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Знак Знак Знак1"/>
    <w:basedOn w:val="a"/>
    <w:rsid w:val="00C33C76"/>
    <w:pPr>
      <w:suppressAutoHyphens/>
      <w:spacing w:after="160" w:line="240" w:lineRule="exact"/>
    </w:pPr>
    <w:rPr>
      <w:rFonts w:ascii="Verdana" w:hAnsi="Verdana"/>
      <w:lang w:val="en-US" w:eastAsia="ar-SA"/>
    </w:rPr>
  </w:style>
  <w:style w:type="paragraph" w:customStyle="1" w:styleId="xl65">
    <w:name w:val="xl65"/>
    <w:basedOn w:val="a"/>
    <w:rsid w:val="00C33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C33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C33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C33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C33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C33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C33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C33C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7F0274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7F02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A30AED"/>
    <w:rPr>
      <w:b/>
      <w:sz w:val="24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A30AED"/>
  </w:style>
  <w:style w:type="paragraph" w:customStyle="1" w:styleId="xl83">
    <w:name w:val="xl83"/>
    <w:basedOn w:val="a"/>
    <w:rsid w:val="00A30A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n@roskazna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5A9113CDC6BFA4BA86F7F98787E4C6D5E2DFC2BFE528B424A50A11981A25065B03857236A9B278B9718C7C0C5279B46BA34C4CCF157FEBa3U2H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79281-BB92-4140-81E5-A5E9780E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7331</TotalTime>
  <Pages>47</Pages>
  <Words>29720</Words>
  <Characters>169405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Формы годовой отчетности об исполнении государственных внебюджетных фондов</vt:lpstr>
    </vt:vector>
  </TitlesOfParts>
  <Company/>
  <LinksUpToDate>false</LinksUpToDate>
  <CharactersWithSpaces>198728</CharactersWithSpaces>
  <SharedDoc>false</SharedDoc>
  <HLinks>
    <vt:vector size="102" baseType="variant">
      <vt:variant>
        <vt:i4>6357103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consultantplus://offline/ref=B15A9113CDC6BFA4BA86F7F98787E4C6D5E2DFC2BFE528B424A50A11981A25065B03857236A9B278B9718C7C0C5279B46BA34C4CCF157FEBa3U2H</vt:lpwstr>
      </vt:variant>
      <vt:variant>
        <vt:lpwstr/>
      </vt:variant>
      <vt:variant>
        <vt:i4>7995396</vt:i4>
      </vt:variant>
      <vt:variant>
        <vt:i4>60</vt:i4>
      </vt:variant>
      <vt:variant>
        <vt:i4>0</vt:i4>
      </vt:variant>
      <vt:variant>
        <vt:i4>5</vt:i4>
      </vt:variant>
      <vt:variant>
        <vt:lpwstr>mailto:5n@roskazna.ru</vt:lpwstr>
      </vt:variant>
      <vt:variant>
        <vt:lpwstr/>
      </vt:variant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_Toc522182532</vt:lpwstr>
      </vt:variant>
      <vt:variant>
        <vt:i4>1376314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_Toc522182531</vt:lpwstr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_Toc522182529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_Toc522182528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_Toc522182527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_Toc522182526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_Toc522182525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_Toc522182523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_Toc522182522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_Toc522182521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_Toc522182520</vt:lpwstr>
      </vt:variant>
      <vt:variant>
        <vt:i4>1507386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_Toc522182519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_Toc522182518</vt:lpwstr>
      </vt:variant>
      <vt:variant>
        <vt:i4>1507386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_Toc522182517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_Toc522182516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Формы годовой отчетности об исполнении государственных внебюджетных фондов</dc:title>
  <dc:subject/>
  <dc:creator>2358</dc:creator>
  <cp:keywords/>
  <dc:description/>
  <cp:lastModifiedBy>Зайцев Павел Борисович</cp:lastModifiedBy>
  <cp:revision>82</cp:revision>
  <cp:lastPrinted>2021-12-28T07:27:00Z</cp:lastPrinted>
  <dcterms:created xsi:type="dcterms:W3CDTF">2023-07-07T10:09:00Z</dcterms:created>
  <dcterms:modified xsi:type="dcterms:W3CDTF">2026-01-23T14:44:00Z</dcterms:modified>
</cp:coreProperties>
</file>